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4CE24" w14:textId="77777777" w:rsidR="00D61BB6" w:rsidRPr="00AA7D81" w:rsidRDefault="009836CF" w:rsidP="00D61BB6">
      <w:pPr>
        <w:rPr>
          <w:del w:id="0" w:author="OMH CKO" w:date="2018-04-17T12:27:00Z"/>
          <w:sz w:val="20"/>
          <w:szCs w:val="20"/>
        </w:rPr>
      </w:pPr>
      <w:del w:id="1" w:author="OMH CKO" w:date="2018-04-17T12:27:00Z">
        <w:r w:rsidRPr="00AA7D81">
          <w:rPr>
            <w:noProof/>
            <w:sz w:val="20"/>
            <w:szCs w:val="20"/>
          </w:rPr>
          <w:drawing>
            <wp:anchor distT="0" distB="0" distL="114300" distR="114300" simplePos="0" relativeHeight="251678720" behindDoc="1" locked="0" layoutInCell="1" allowOverlap="1" wp14:anchorId="5F4555F2" wp14:editId="01FF1C34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AA7D81">
          <w:rPr>
            <w:noProof/>
            <w:sz w:val="20"/>
            <w:szCs w:val="20"/>
          </w:rPr>
          <w:drawing>
            <wp:anchor distT="0" distB="0" distL="114300" distR="114300" simplePos="0" relativeHeight="251677696" behindDoc="0" locked="0" layoutInCell="1" allowOverlap="1" wp14:anchorId="32E9B0F6" wp14:editId="4A369E71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6C30C0">
          <w:rPr>
            <w:sz w:val="20"/>
            <w:szCs w:val="20"/>
          </w:rPr>
          <w:delText xml:space="preserve"> </w:delText>
        </w:r>
        <w:r w:rsidR="00D61BB6" w:rsidRPr="00AA7D81" w:rsidDel="00E701EB">
          <w:rPr>
            <w:sz w:val="20"/>
            <w:szCs w:val="20"/>
          </w:rPr>
          <w:delText xml:space="preserve"> </w:delText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noProof/>
            <w:sz w:val="20"/>
            <w:szCs w:val="20"/>
          </w:rPr>
          <w:drawing>
            <wp:anchor distT="0" distB="0" distL="114300" distR="114300" simplePos="0" relativeHeight="251676672" behindDoc="0" locked="1" layoutInCell="1" allowOverlap="1" wp14:anchorId="2C693410" wp14:editId="5AFF0993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AA7D81">
          <w:rPr>
            <w:sz w:val="20"/>
            <w:szCs w:val="20"/>
          </w:rPr>
          <w:delText xml:space="preserve">    </w:delText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  <w:delText xml:space="preserve">         </w:delText>
        </w:r>
      </w:del>
    </w:p>
    <w:p w14:paraId="7B251FC7" w14:textId="77777777" w:rsidR="00D61BB6" w:rsidRPr="00AA7D81" w:rsidRDefault="00D61BB6" w:rsidP="00D61BB6">
      <w:pPr>
        <w:jc w:val="center"/>
        <w:rPr>
          <w:del w:id="2" w:author="OMH CKO" w:date="2018-04-17T12:27:00Z"/>
          <w:sz w:val="20"/>
          <w:szCs w:val="20"/>
        </w:rPr>
      </w:pPr>
    </w:p>
    <w:p w14:paraId="5A411A4A" w14:textId="77777777" w:rsidR="00D61BB6" w:rsidRPr="00AA7D81" w:rsidRDefault="00D61BB6" w:rsidP="00D61BB6">
      <w:pPr>
        <w:jc w:val="center"/>
        <w:rPr>
          <w:del w:id="3" w:author="OMH CKO" w:date="2018-04-17T12:27:00Z"/>
          <w:b/>
          <w:sz w:val="20"/>
          <w:szCs w:val="20"/>
        </w:rPr>
      </w:pPr>
    </w:p>
    <w:p w14:paraId="0E9A729C" w14:textId="77777777" w:rsidR="009836CF" w:rsidRPr="00AA7D81" w:rsidRDefault="009836CF" w:rsidP="00D61BB6">
      <w:pPr>
        <w:jc w:val="center"/>
        <w:rPr>
          <w:del w:id="4" w:author="OMH CKO" w:date="2018-04-17T12:27:00Z"/>
          <w:b/>
          <w:sz w:val="20"/>
          <w:szCs w:val="20"/>
        </w:rPr>
      </w:pPr>
    </w:p>
    <w:p w14:paraId="562B8976" w14:textId="77777777" w:rsidR="009836CF" w:rsidRPr="00AA7D81" w:rsidRDefault="009836CF" w:rsidP="00D61BB6">
      <w:pPr>
        <w:jc w:val="center"/>
        <w:rPr>
          <w:del w:id="5" w:author="OMH CKO" w:date="2018-04-17T12:27:00Z"/>
          <w:b/>
          <w:sz w:val="20"/>
          <w:szCs w:val="20"/>
        </w:rPr>
      </w:pPr>
    </w:p>
    <w:p w14:paraId="71702B6B" w14:textId="77777777" w:rsidR="00D61BB6" w:rsidRPr="00AA7D81" w:rsidRDefault="00D550C6" w:rsidP="00D61BB6">
      <w:pPr>
        <w:rPr>
          <w:ins w:id="6" w:author="OMH CKO" w:date="2018-04-17T12:27:00Z"/>
          <w:sz w:val="20"/>
          <w:szCs w:val="20"/>
        </w:rPr>
      </w:pPr>
      <w:ins w:id="7" w:author="OMH CKO" w:date="2018-04-17T12:27:00Z">
        <w:r w:rsidRPr="004D68C7">
          <w:rPr>
            <w:noProof/>
            <w:sz w:val="20"/>
            <w:szCs w:val="20"/>
          </w:rPr>
          <w:drawing>
            <wp:anchor distT="0" distB="0" distL="114300" distR="114300" simplePos="0" relativeHeight="251674624" behindDoc="1" locked="0" layoutInCell="1" allowOverlap="1" wp14:anchorId="25D862BE" wp14:editId="7950D389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5" name="Obrázok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D68C7">
          <w:rPr>
            <w:b/>
            <w:noProof/>
          </w:rPr>
          <w:drawing>
            <wp:anchor distT="0" distB="0" distL="114300" distR="114300" simplePos="0" relativeHeight="251672576" behindDoc="0" locked="0" layoutInCell="1" allowOverlap="1" wp14:anchorId="2206105D" wp14:editId="5DAE746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374775" cy="899795"/>
              <wp:effectExtent l="0" t="0" r="0" b="0"/>
              <wp:wrapNone/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F0C8D">
          <w:rPr>
            <w:sz w:val="20"/>
            <w:szCs w:val="20"/>
          </w:rPr>
          <w:t xml:space="preserve"> </w:t>
        </w:r>
        <w:r w:rsidR="006C30C0">
          <w:rPr>
            <w:sz w:val="20"/>
            <w:szCs w:val="20"/>
          </w:rPr>
          <w:t xml:space="preserve"> </w:t>
        </w:r>
        <w:r w:rsidR="00D61BB6" w:rsidRPr="00AA7D81" w:rsidDel="00E701EB">
          <w:rPr>
            <w:sz w:val="20"/>
            <w:szCs w:val="20"/>
          </w:rPr>
          <w:t xml:space="preserve"> </w:t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  <w:t xml:space="preserve">    </w:t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</w:r>
        <w:r w:rsidR="00D61BB6" w:rsidRPr="00AA7D81">
          <w:rPr>
            <w:sz w:val="20"/>
            <w:szCs w:val="20"/>
          </w:rPr>
          <w:tab/>
          <w:t xml:space="preserve">         </w:t>
        </w:r>
      </w:ins>
    </w:p>
    <w:p w14:paraId="773E94AA" w14:textId="77777777" w:rsidR="00D61BB6" w:rsidRPr="00AA7D81" w:rsidRDefault="00D61BB6" w:rsidP="00D61BB6">
      <w:pPr>
        <w:jc w:val="center"/>
        <w:rPr>
          <w:ins w:id="8" w:author="OMH CKO" w:date="2018-04-17T12:27:00Z"/>
          <w:sz w:val="20"/>
          <w:szCs w:val="20"/>
        </w:rPr>
      </w:pPr>
    </w:p>
    <w:p w14:paraId="36DA3412" w14:textId="77777777" w:rsidR="00D61BB6" w:rsidRPr="00AA7D81" w:rsidRDefault="00D61BB6" w:rsidP="00D61BB6">
      <w:pPr>
        <w:jc w:val="center"/>
        <w:rPr>
          <w:ins w:id="9" w:author="OMH CKO" w:date="2018-04-17T12:27:00Z"/>
          <w:b/>
          <w:sz w:val="20"/>
          <w:szCs w:val="20"/>
        </w:rPr>
      </w:pPr>
    </w:p>
    <w:p w14:paraId="6C0C692F" w14:textId="77777777" w:rsidR="009836CF" w:rsidRPr="00AA7D81" w:rsidRDefault="009836CF" w:rsidP="00D61BB6">
      <w:pPr>
        <w:jc w:val="center"/>
        <w:rPr>
          <w:ins w:id="10" w:author="OMH CKO" w:date="2018-04-17T12:27:00Z"/>
          <w:b/>
          <w:sz w:val="20"/>
          <w:szCs w:val="20"/>
        </w:rPr>
      </w:pPr>
    </w:p>
    <w:p w14:paraId="332C1754" w14:textId="77777777" w:rsidR="009836CF" w:rsidRPr="00AA7D81" w:rsidRDefault="009836CF" w:rsidP="00D61BB6">
      <w:pPr>
        <w:jc w:val="center"/>
        <w:rPr>
          <w:ins w:id="11" w:author="OMH CKO" w:date="2018-04-17T12:27:00Z"/>
          <w:b/>
          <w:sz w:val="20"/>
          <w:szCs w:val="20"/>
        </w:rPr>
      </w:pPr>
    </w:p>
    <w:p w14:paraId="3D87B0AE" w14:textId="77777777" w:rsidR="003B0DFE" w:rsidRPr="00AA7D81" w:rsidRDefault="003B0DFE" w:rsidP="00D61BB6">
      <w:pPr>
        <w:jc w:val="center"/>
        <w:rPr>
          <w:ins w:id="12" w:author="OMH CKO" w:date="2018-04-17T12:27:00Z"/>
          <w:b/>
          <w:sz w:val="20"/>
          <w:szCs w:val="20"/>
        </w:rPr>
      </w:pPr>
    </w:p>
    <w:p w14:paraId="1991E1C6" w14:textId="77777777" w:rsidR="00D550C6" w:rsidRPr="004D68C7" w:rsidRDefault="00D550C6" w:rsidP="00D550C6">
      <w:pPr>
        <w:ind w:right="6802"/>
        <w:jc w:val="center"/>
        <w:rPr>
          <w:ins w:id="13" w:author="OMH CKO" w:date="2018-04-17T12:27:00Z"/>
          <w:sz w:val="20"/>
          <w:szCs w:val="20"/>
        </w:rPr>
      </w:pPr>
      <w:ins w:id="14" w:author="OMH CKO" w:date="2018-04-17T12:27:00Z">
        <w:r w:rsidRPr="004D68C7">
          <w:rPr>
            <w:sz w:val="20"/>
            <w:szCs w:val="20"/>
          </w:rPr>
          <w:t>Európska únia</w:t>
        </w:r>
      </w:ins>
    </w:p>
    <w:p w14:paraId="0C8F2540" w14:textId="77777777" w:rsidR="00D550C6" w:rsidRPr="004D68C7" w:rsidRDefault="00D550C6" w:rsidP="00D550C6">
      <w:pPr>
        <w:ind w:right="6802"/>
        <w:jc w:val="center"/>
        <w:rPr>
          <w:ins w:id="15" w:author="OMH CKO" w:date="2018-04-17T12:27:00Z"/>
          <w:sz w:val="20"/>
          <w:szCs w:val="20"/>
        </w:rPr>
      </w:pPr>
      <w:ins w:id="16" w:author="OMH CKO" w:date="2018-04-17T12:27:00Z">
        <w:r w:rsidRPr="004D68C7">
          <w:rPr>
            <w:sz w:val="20"/>
            <w:szCs w:val="20"/>
          </w:rPr>
          <w:t>Európsky fond regionálneho</w:t>
        </w:r>
      </w:ins>
    </w:p>
    <w:p w14:paraId="6A94C431" w14:textId="77777777" w:rsidR="00D550C6" w:rsidRPr="005414C7" w:rsidRDefault="00D550C6" w:rsidP="005414C7">
      <w:pPr>
        <w:ind w:right="6802"/>
        <w:jc w:val="center"/>
        <w:rPr>
          <w:ins w:id="17" w:author="OMH CKO" w:date="2018-04-17T12:27:00Z"/>
          <w:sz w:val="20"/>
          <w:szCs w:val="20"/>
        </w:rPr>
      </w:pPr>
      <w:ins w:id="18" w:author="OMH CKO" w:date="2018-04-17T12:27:00Z">
        <w:r w:rsidRPr="004D68C7">
          <w:rPr>
            <w:sz w:val="20"/>
            <w:szCs w:val="20"/>
          </w:rPr>
          <w:t>rozvoja</w:t>
        </w:r>
      </w:ins>
    </w:p>
    <w:p w14:paraId="683771A0" w14:textId="77777777" w:rsidR="00D550C6" w:rsidRPr="005414C7" w:rsidRDefault="00D550C6">
      <w:pPr>
        <w:rPr>
          <w:b/>
          <w:sz w:val="14"/>
          <w:rPrChange w:id="19" w:author="OMH CKO" w:date="2018-04-17T12:27:00Z">
            <w:rPr>
              <w:b/>
              <w:sz w:val="20"/>
            </w:rPr>
          </w:rPrChange>
        </w:rPr>
        <w:pPrChange w:id="20" w:author="OMH CKO" w:date="2018-04-17T12:27:00Z">
          <w:pPr>
            <w:jc w:val="center"/>
          </w:pPr>
        </w:pPrChange>
      </w:pPr>
    </w:p>
    <w:p w14:paraId="320F018F" w14:textId="77777777" w:rsidR="00C6439D" w:rsidRPr="00AA7D81" w:rsidRDefault="00D239D4" w:rsidP="00541FF5">
      <w:pPr>
        <w:jc w:val="center"/>
        <w:rPr>
          <w:b/>
          <w:sz w:val="40"/>
          <w:szCs w:val="20"/>
        </w:rPr>
      </w:pPr>
      <w:r w:rsidRPr="00AA7D81">
        <w:rPr>
          <w:b/>
          <w:sz w:val="40"/>
          <w:szCs w:val="20"/>
        </w:rPr>
        <w:t>Metodický pokyn</w:t>
      </w:r>
      <w:r w:rsidR="00D61BB6" w:rsidRPr="00AA7D81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65AB8">
            <w:rPr>
              <w:b/>
              <w:sz w:val="40"/>
              <w:szCs w:val="20"/>
            </w:rPr>
            <w:t>23</w:t>
          </w:r>
        </w:sdtContent>
      </w:sdt>
    </w:p>
    <w:p w14:paraId="04BB9D26" w14:textId="2BEB5F4D" w:rsidR="00D61BB6" w:rsidRPr="00AA7D81" w:rsidRDefault="00C6439D" w:rsidP="00541FF5">
      <w:pPr>
        <w:jc w:val="center"/>
        <w:rPr>
          <w:b/>
          <w:sz w:val="32"/>
          <w:szCs w:val="32"/>
        </w:rPr>
      </w:pPr>
      <w:r w:rsidRPr="00AA7D81">
        <w:rPr>
          <w:b/>
          <w:sz w:val="32"/>
          <w:szCs w:val="32"/>
        </w:rPr>
        <w:t xml:space="preserve">verzia </w:t>
      </w:r>
      <w:customXmlDelRangeStart w:id="21" w:author="OMH CKO" w:date="2018-04-17T12:27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005519062"/>
          <w:placeholder>
            <w:docPart w:val="B500CE92522F4F14BCDA042B7B297E7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1"/>
          <w:del w:id="22" w:author="OMH CKO" w:date="2018-04-17T12:27:00Z">
            <w:r w:rsidR="005116A9">
              <w:rPr>
                <w:b/>
                <w:sz w:val="32"/>
                <w:szCs w:val="32"/>
              </w:rPr>
              <w:delText>1</w:delText>
            </w:r>
          </w:del>
          <w:customXmlDelRangeStart w:id="23" w:author="OMH CKO" w:date="2018-04-17T12:27:00Z"/>
        </w:sdtContent>
      </w:sdt>
      <w:customXmlDelRangeEnd w:id="23"/>
      <w:customXmlInsRangeStart w:id="24" w:author="OMH CKO" w:date="2018-04-17T12:27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4"/>
          <w:ins w:id="25" w:author="OMH CKO" w:date="2018-04-17T12:27:00Z">
            <w:r w:rsidR="00F65AB8">
              <w:rPr>
                <w:b/>
                <w:sz w:val="32"/>
                <w:szCs w:val="32"/>
              </w:rPr>
              <w:t>2</w:t>
            </w:r>
          </w:ins>
          <w:customXmlInsRangeStart w:id="26" w:author="OMH CKO" w:date="2018-04-17T12:27:00Z"/>
        </w:sdtContent>
      </w:sdt>
      <w:customXmlInsRangeEnd w:id="26"/>
    </w:p>
    <w:p w14:paraId="2C88783F" w14:textId="77777777" w:rsidR="00D61BB6" w:rsidRPr="00AA7D81" w:rsidRDefault="00D61BB6" w:rsidP="00D61BB6">
      <w:pPr>
        <w:jc w:val="center"/>
        <w:rPr>
          <w:b/>
          <w:sz w:val="20"/>
          <w:szCs w:val="20"/>
        </w:rPr>
      </w:pPr>
    </w:p>
    <w:p w14:paraId="0A79E0A2" w14:textId="77777777" w:rsidR="003B0DFE" w:rsidRPr="00AA7D81" w:rsidRDefault="003B0DFE" w:rsidP="00D61BB6">
      <w:pPr>
        <w:jc w:val="center"/>
        <w:rPr>
          <w:b/>
          <w:sz w:val="20"/>
          <w:szCs w:val="20"/>
        </w:rPr>
      </w:pPr>
    </w:p>
    <w:p w14:paraId="00AB4EDE" w14:textId="77777777" w:rsidR="00D61BB6" w:rsidRPr="00AA7D81" w:rsidRDefault="00D61BB6" w:rsidP="00D61BB6">
      <w:pPr>
        <w:jc w:val="center"/>
        <w:rPr>
          <w:b/>
          <w:sz w:val="28"/>
          <w:szCs w:val="20"/>
        </w:rPr>
      </w:pPr>
      <w:r w:rsidRPr="00AA7D81">
        <w:rPr>
          <w:b/>
          <w:sz w:val="28"/>
          <w:szCs w:val="20"/>
        </w:rPr>
        <w:t>Programové obdobie 2014 – 2020</w:t>
      </w:r>
    </w:p>
    <w:p w14:paraId="46FD4DF9" w14:textId="77777777" w:rsidR="00D61BB6" w:rsidRPr="00AA7D81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27" w:author="OMH CKO" w:date="2018-04-17T12:27:00Z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28">
          <w:tblGrid>
            <w:gridCol w:w="2268"/>
            <w:gridCol w:w="6696"/>
          </w:tblGrid>
        </w:tblGridChange>
      </w:tblGrid>
      <w:tr w:rsidR="009836CF" w:rsidRPr="00AA7D81" w14:paraId="00A6A043" w14:textId="77777777" w:rsidTr="00E24D44">
        <w:tc>
          <w:tcPr>
            <w:tcW w:w="2268" w:type="dxa"/>
            <w:shd w:val="clear" w:color="auto" w:fill="8DB3E2" w:themeFill="text2" w:themeFillTint="66"/>
            <w:tcPrChange w:id="29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EA5338E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Vec:</w:t>
            </w:r>
          </w:p>
          <w:p w14:paraId="22B7BBAF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7DA7EE08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2E63915C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30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3CCC31FE" w14:textId="77777777" w:rsidR="009836CF" w:rsidRPr="00AA7D81" w:rsidRDefault="009E3DDE" w:rsidP="009F3A2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k obsahu výročnej a záverečnej správy o vykonávaní programu v programovom období 2014 - 2020</w:t>
            </w:r>
          </w:p>
        </w:tc>
      </w:tr>
      <w:tr w:rsidR="009836CF" w:rsidRPr="00AA7D81" w14:paraId="1D783FDA" w14:textId="77777777" w:rsidTr="00E24D44">
        <w:tc>
          <w:tcPr>
            <w:tcW w:w="2268" w:type="dxa"/>
            <w:shd w:val="clear" w:color="auto" w:fill="8DB3E2" w:themeFill="text2" w:themeFillTint="66"/>
            <w:tcPrChange w:id="31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135EECA8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Určené pre:</w:t>
            </w:r>
          </w:p>
          <w:p w14:paraId="3BA992FE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7378F4D2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02551D05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32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1646FEB1" w14:textId="77777777" w:rsidR="009836CF" w:rsidRPr="00AA7D81" w:rsidRDefault="00E745C0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Riadiace orgány</w:t>
            </w:r>
          </w:p>
          <w:p w14:paraId="3CA596C8" w14:textId="77777777" w:rsidR="00E745C0" w:rsidRDefault="00E745C0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Sprostredkovateľské orgány</w:t>
            </w:r>
          </w:p>
          <w:p w14:paraId="37965644" w14:textId="77777777" w:rsidR="00960B56" w:rsidRPr="00AA7D81" w:rsidRDefault="00960B56" w:rsidP="009336BC">
            <w:pPr>
              <w:jc w:val="both"/>
              <w:rPr>
                <w:szCs w:val="20"/>
              </w:rPr>
            </w:pPr>
          </w:p>
        </w:tc>
      </w:tr>
      <w:tr w:rsidR="009836CF" w:rsidRPr="00AA7D81" w14:paraId="35E72AA8" w14:textId="77777777" w:rsidTr="00E24D44">
        <w:tc>
          <w:tcPr>
            <w:tcW w:w="2268" w:type="dxa"/>
            <w:shd w:val="clear" w:color="auto" w:fill="8DB3E2" w:themeFill="text2" w:themeFillTint="66"/>
            <w:tcPrChange w:id="33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29365D2C" w14:textId="77777777" w:rsidR="009836CF" w:rsidRPr="00AA7D81" w:rsidRDefault="00116F61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Na vedomie:</w:t>
            </w:r>
          </w:p>
          <w:p w14:paraId="25A125B2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322FE6CC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72B5DE5F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34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620E08B" w14:textId="77777777" w:rsidR="00B91F3C" w:rsidRPr="00AA7D81" w:rsidRDefault="00B91F3C" w:rsidP="00B91F3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Certifikačný orgán</w:t>
            </w:r>
          </w:p>
          <w:p w14:paraId="7652FC0D" w14:textId="77777777" w:rsidR="00B91F3C" w:rsidRPr="00AA7D81" w:rsidRDefault="00B91F3C" w:rsidP="00B91F3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Orgán auditu</w:t>
            </w:r>
          </w:p>
          <w:p w14:paraId="689C6A78" w14:textId="77777777" w:rsidR="009836CF" w:rsidRDefault="00B91F3C" w:rsidP="00B91F3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Gestori horizontálnych princípov</w:t>
            </w:r>
          </w:p>
          <w:p w14:paraId="53AD5F39" w14:textId="77777777" w:rsidR="009336BC" w:rsidRPr="00786E8E" w:rsidRDefault="009336BC" w:rsidP="009336BC">
            <w:pPr>
              <w:jc w:val="both"/>
              <w:rPr>
                <w:szCs w:val="20"/>
              </w:rPr>
            </w:pPr>
            <w:r w:rsidRPr="00786E8E">
              <w:rPr>
                <w:szCs w:val="20"/>
              </w:rPr>
              <w:t>Národný</w:t>
            </w:r>
            <w:r>
              <w:rPr>
                <w:szCs w:val="20"/>
              </w:rPr>
              <w:t xml:space="preserve"> </w:t>
            </w:r>
            <w:r w:rsidRPr="00786E8E">
              <w:rPr>
                <w:szCs w:val="20"/>
              </w:rPr>
              <w:t>kontaktný bod v rámci programov EÚS</w:t>
            </w:r>
          </w:p>
          <w:p w14:paraId="3D2B018C" w14:textId="77777777" w:rsidR="009336BC" w:rsidRPr="00AA7D81" w:rsidRDefault="009336BC" w:rsidP="00B91F3C">
            <w:pPr>
              <w:jc w:val="both"/>
              <w:rPr>
                <w:szCs w:val="20"/>
              </w:rPr>
            </w:pPr>
          </w:p>
        </w:tc>
      </w:tr>
      <w:tr w:rsidR="009836CF" w:rsidRPr="00AA7D81" w14:paraId="4EA10555" w14:textId="77777777" w:rsidTr="00E24D44">
        <w:tc>
          <w:tcPr>
            <w:tcW w:w="2268" w:type="dxa"/>
            <w:shd w:val="clear" w:color="auto" w:fill="8DB3E2" w:themeFill="text2" w:themeFillTint="66"/>
            <w:tcPrChange w:id="35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05C3DDC" w14:textId="77777777" w:rsidR="009836CF" w:rsidRPr="00AA7D81" w:rsidRDefault="00116F61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Vydáva:</w:t>
            </w:r>
          </w:p>
          <w:p w14:paraId="6DBDD7B1" w14:textId="77777777" w:rsidR="0084743A" w:rsidRPr="00AA7D81" w:rsidRDefault="0084743A" w:rsidP="006479DF">
            <w:pPr>
              <w:rPr>
                <w:b/>
                <w:sz w:val="16"/>
                <w:szCs w:val="20"/>
              </w:rPr>
            </w:pPr>
          </w:p>
          <w:p w14:paraId="2708990A" w14:textId="77777777" w:rsidR="003B0DFE" w:rsidRPr="00AA7D81" w:rsidRDefault="003B0DFE" w:rsidP="006479DF">
            <w:pPr>
              <w:rPr>
                <w:b/>
                <w:sz w:val="16"/>
                <w:szCs w:val="20"/>
              </w:rPr>
            </w:pPr>
          </w:p>
          <w:p w14:paraId="0FE3E08A" w14:textId="77777777" w:rsidR="003B0DFE" w:rsidRPr="00AA7D81" w:rsidRDefault="003B0DFE" w:rsidP="006479DF">
            <w:pPr>
              <w:rPr>
                <w:b/>
                <w:sz w:val="16"/>
                <w:szCs w:val="20"/>
              </w:rPr>
            </w:pPr>
          </w:p>
          <w:p w14:paraId="3429C1AF" w14:textId="77777777" w:rsidR="003B0DFE" w:rsidRPr="00AA7D81" w:rsidRDefault="003B0DFE" w:rsidP="006479DF">
            <w:pPr>
              <w:rPr>
                <w:b/>
                <w:sz w:val="16"/>
                <w:szCs w:val="20"/>
              </w:rPr>
            </w:pPr>
          </w:p>
          <w:p w14:paraId="40F82F37" w14:textId="77777777" w:rsidR="003B0DFE" w:rsidRPr="00AA7D81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36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0C382641" w14:textId="77777777" w:rsidR="009836CF" w:rsidRPr="00AA7D81" w:rsidRDefault="0084743A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Centrálny koordinačný orgán</w:t>
            </w:r>
          </w:p>
          <w:p w14:paraId="612033D9" w14:textId="77777777" w:rsidR="0084743A" w:rsidRPr="00AA7D81" w:rsidRDefault="0084743A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 xml:space="preserve">Úrad </w:t>
            </w:r>
            <w:ins w:id="37" w:author="OMH CKO" w:date="2018-04-17T12:27:00Z">
              <w:r w:rsidR="0016749F">
                <w:rPr>
                  <w:szCs w:val="20"/>
                </w:rPr>
                <w:t xml:space="preserve">podpredsedu </w:t>
              </w:r>
            </w:ins>
            <w:r w:rsidRPr="00AA7D81">
              <w:rPr>
                <w:szCs w:val="20"/>
              </w:rPr>
              <w:t>vlády SR</w:t>
            </w:r>
            <w:ins w:id="38" w:author="OMH CKO" w:date="2018-04-17T12:27:00Z">
              <w:r w:rsidR="0016749F">
                <w:rPr>
                  <w:szCs w:val="20"/>
                </w:rPr>
                <w:t xml:space="preserve"> pre investície a informatizáciu</w:t>
              </w:r>
            </w:ins>
          </w:p>
          <w:p w14:paraId="2B71FA6E" w14:textId="77777777" w:rsidR="00B53B4A" w:rsidRPr="00AA7D81" w:rsidRDefault="009F3A2C" w:rsidP="00AD373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</w:t>
            </w:r>
            <w:r w:rsidR="00705A29" w:rsidRPr="000D77A6">
              <w:t xml:space="preserve">1.2, ods. 3, písm. b) </w:t>
            </w:r>
            <w:r>
              <w:rPr>
                <w:szCs w:val="20"/>
              </w:rPr>
              <w:t xml:space="preserve">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AA7D81" w14:paraId="3D51D959" w14:textId="77777777" w:rsidTr="00E24D44">
        <w:tc>
          <w:tcPr>
            <w:tcW w:w="2268" w:type="dxa"/>
            <w:shd w:val="clear" w:color="auto" w:fill="8DB3E2" w:themeFill="text2" w:themeFillTint="66"/>
            <w:tcPrChange w:id="39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125670A3" w14:textId="77777777" w:rsidR="009836CF" w:rsidRPr="00AA7D81" w:rsidRDefault="00116F61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Záväznosť:</w:t>
            </w:r>
          </w:p>
          <w:p w14:paraId="192BE021" w14:textId="77777777" w:rsidR="0084743A" w:rsidRPr="00AA7D81" w:rsidRDefault="0084743A" w:rsidP="006479DF">
            <w:pPr>
              <w:rPr>
                <w:b/>
                <w:sz w:val="16"/>
                <w:szCs w:val="16"/>
              </w:rPr>
            </w:pPr>
          </w:p>
          <w:p w14:paraId="43420D55" w14:textId="77777777" w:rsidR="003B0DFE" w:rsidRPr="00AA7D81" w:rsidRDefault="003B0DFE" w:rsidP="006479DF">
            <w:pPr>
              <w:rPr>
                <w:b/>
                <w:sz w:val="16"/>
                <w:szCs w:val="16"/>
              </w:rPr>
            </w:pPr>
          </w:p>
          <w:p w14:paraId="58064A52" w14:textId="77777777" w:rsidR="003B0DFE" w:rsidRPr="00AA7D81" w:rsidRDefault="003B0DFE" w:rsidP="006479DF">
            <w:pPr>
              <w:rPr>
                <w:b/>
                <w:sz w:val="16"/>
                <w:szCs w:val="16"/>
              </w:rPr>
            </w:pPr>
          </w:p>
          <w:p w14:paraId="045E20D5" w14:textId="77777777" w:rsidR="003B0DFE" w:rsidRPr="00AA7D81" w:rsidRDefault="003B0DFE" w:rsidP="006479DF">
            <w:pPr>
              <w:rPr>
                <w:b/>
                <w:sz w:val="16"/>
                <w:szCs w:val="16"/>
              </w:rPr>
            </w:pPr>
          </w:p>
          <w:p w14:paraId="7FB3D6A0" w14:textId="77777777" w:rsidR="003B0DFE" w:rsidRPr="00AA7D81" w:rsidRDefault="003B0DFE" w:rsidP="006479DF">
            <w:pPr>
              <w:rPr>
                <w:del w:id="40" w:author="OMH CKO" w:date="2018-04-17T12:27:00Z"/>
                <w:b/>
                <w:sz w:val="16"/>
                <w:szCs w:val="16"/>
              </w:rPr>
            </w:pPr>
          </w:p>
          <w:p w14:paraId="2A1E3437" w14:textId="77777777" w:rsidR="006A5157" w:rsidRPr="00AA7D81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  <w:tcPrChange w:id="41" w:author="OMH CKO" w:date="2018-04-17T12:27:00Z">
                  <w:tcPr>
                    <w:tcW w:w="6696" w:type="dxa"/>
                    <w:shd w:val="clear" w:color="auto" w:fill="8DB3E2" w:themeFill="text2" w:themeFillTint="66"/>
                  </w:tcPr>
                </w:tcPrChange>
              </w:tcPr>
              <w:p w14:paraId="63C5FB98" w14:textId="77777777" w:rsidR="009836CF" w:rsidRPr="00AA7D81" w:rsidRDefault="00F65AB8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AA7D81" w14:paraId="019EFF4B" w14:textId="77777777" w:rsidTr="00E24D44">
        <w:tc>
          <w:tcPr>
            <w:tcW w:w="2268" w:type="dxa"/>
            <w:shd w:val="clear" w:color="auto" w:fill="8DB3E2" w:themeFill="text2" w:themeFillTint="66"/>
            <w:tcPrChange w:id="42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80C1117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Počet príloh:</w:t>
            </w:r>
          </w:p>
          <w:p w14:paraId="51F84618" w14:textId="77777777" w:rsidR="006A5157" w:rsidRPr="00AA7D81" w:rsidRDefault="006A5157" w:rsidP="006479DF">
            <w:pPr>
              <w:rPr>
                <w:b/>
              </w:rPr>
            </w:pPr>
          </w:p>
          <w:p w14:paraId="3CA5DD09" w14:textId="77777777" w:rsidR="003B0DFE" w:rsidRPr="00AA7D81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43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21D85B3" w14:textId="77777777" w:rsidR="009836CF" w:rsidRPr="00AA7D81" w:rsidRDefault="00345E7B" w:rsidP="006A5157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F65AB8">
                  <w:rPr>
                    <w:color w:val="808080"/>
                  </w:rPr>
                  <w:t>1</w:t>
                </w:r>
              </w:sdtContent>
            </w:sdt>
          </w:p>
        </w:tc>
      </w:tr>
      <w:tr w:rsidR="009836CF" w:rsidRPr="00AA7D81" w14:paraId="528C4419" w14:textId="77777777" w:rsidTr="00E24D44">
        <w:tc>
          <w:tcPr>
            <w:tcW w:w="2268" w:type="dxa"/>
            <w:shd w:val="clear" w:color="auto" w:fill="8DB3E2" w:themeFill="text2" w:themeFillTint="66"/>
            <w:tcPrChange w:id="44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4BB49CDD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Dátum vydania:</w:t>
            </w:r>
          </w:p>
          <w:p w14:paraId="6AF2A21A" w14:textId="77777777" w:rsidR="006A5157" w:rsidRPr="00AA7D81" w:rsidRDefault="006A5157" w:rsidP="006479DF">
            <w:pPr>
              <w:rPr>
                <w:b/>
                <w:sz w:val="26"/>
                <w:szCs w:val="26"/>
              </w:rPr>
            </w:pPr>
          </w:p>
          <w:p w14:paraId="7941A040" w14:textId="77777777" w:rsidR="003B0DFE" w:rsidRPr="00AA7D81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45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5ADAB29" w14:textId="4194D922" w:rsidR="009836CF" w:rsidRPr="00AA7D81" w:rsidRDefault="00345E7B" w:rsidP="00E379DA">
            <w:pPr>
              <w:jc w:val="both"/>
              <w:rPr>
                <w:szCs w:val="20"/>
              </w:rPr>
            </w:pPr>
            <w:customXmlDelRangeStart w:id="46" w:author="OMH CKO" w:date="2018-04-17T12:27:00Z"/>
            <w:sdt>
              <w:sdtPr>
                <w:rPr>
                  <w:szCs w:val="20"/>
                </w:rPr>
                <w:id w:val="-1663313874"/>
                <w:placeholder>
                  <w:docPart w:val="9F948B5C0E1B4BBAB687DAFABFB6A22A"/>
                </w:placeholder>
                <w:date w:fullDate="2015-08-2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46"/>
                <w:del w:id="47" w:author="OMH CKO" w:date="2018-04-17T12:27:00Z">
                  <w:r w:rsidR="00235646">
                    <w:rPr>
                      <w:szCs w:val="20"/>
                    </w:rPr>
                    <w:delText>27.08.2015</w:delText>
                  </w:r>
                </w:del>
                <w:customXmlDelRangeStart w:id="48" w:author="OMH CKO" w:date="2018-04-17T12:27:00Z"/>
              </w:sdtContent>
            </w:sdt>
            <w:customXmlDelRangeEnd w:id="48"/>
            <w:customXmlInsRangeStart w:id="49" w:author="OMH CKO" w:date="2018-04-17T12:27:00Z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9"/>
                <w:ins w:id="50" w:author="OMH CKO" w:date="2018-04-17T12:27:00Z">
                  <w:r w:rsidR="00F65AB8">
                    <w:rPr>
                      <w:szCs w:val="20"/>
                    </w:rPr>
                    <w:t>30.04.2018</w:t>
                  </w:r>
                </w:ins>
                <w:customXmlInsRangeStart w:id="51" w:author="OMH CKO" w:date="2018-04-17T12:27:00Z"/>
              </w:sdtContent>
            </w:sdt>
            <w:customXmlInsRangeEnd w:id="51"/>
          </w:p>
        </w:tc>
      </w:tr>
      <w:tr w:rsidR="009836CF" w:rsidRPr="00AA7D81" w14:paraId="6D375C26" w14:textId="77777777" w:rsidTr="00E24D44">
        <w:tc>
          <w:tcPr>
            <w:tcW w:w="2268" w:type="dxa"/>
            <w:shd w:val="clear" w:color="auto" w:fill="8DB3E2" w:themeFill="text2" w:themeFillTint="66"/>
            <w:tcPrChange w:id="52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6A1D44C0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Dátum účinnosti:</w:t>
            </w:r>
          </w:p>
          <w:p w14:paraId="7FE37980" w14:textId="77777777" w:rsidR="006A5157" w:rsidRPr="00AA7D81" w:rsidRDefault="006A5157" w:rsidP="006479DF">
            <w:pPr>
              <w:rPr>
                <w:b/>
                <w:sz w:val="26"/>
                <w:szCs w:val="26"/>
              </w:rPr>
            </w:pPr>
          </w:p>
          <w:p w14:paraId="54B91816" w14:textId="77777777" w:rsidR="003B0DFE" w:rsidRPr="00AA7D81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53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5BDDF61B" w14:textId="3A2C3BB5" w:rsidR="009836CF" w:rsidRPr="00AA7D81" w:rsidRDefault="00345E7B" w:rsidP="00E379DA">
            <w:pPr>
              <w:jc w:val="both"/>
              <w:rPr>
                <w:szCs w:val="20"/>
              </w:rPr>
            </w:pPr>
            <w:customXmlDelRangeStart w:id="54" w:author="OMH CKO" w:date="2018-04-17T12:27:00Z"/>
            <w:sdt>
              <w:sdtPr>
                <w:rPr>
                  <w:szCs w:val="20"/>
                </w:rPr>
                <w:id w:val="378982901"/>
                <w:placeholder>
                  <w:docPart w:val="A39308D9CCAD4F5A964C2BE8370A3341"/>
                </w:placeholder>
                <w:date w:fullDate="2015-08-2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4"/>
                <w:del w:id="55" w:author="OMH CKO" w:date="2018-04-17T12:27:00Z">
                  <w:r w:rsidR="00235646">
                    <w:rPr>
                      <w:szCs w:val="20"/>
                    </w:rPr>
                    <w:delText>27.08.2015</w:delText>
                  </w:r>
                </w:del>
                <w:customXmlDelRangeStart w:id="56" w:author="OMH CKO" w:date="2018-04-17T12:27:00Z"/>
              </w:sdtContent>
            </w:sdt>
            <w:customXmlDelRangeEnd w:id="56"/>
            <w:customXmlInsRangeStart w:id="57" w:author="OMH CKO" w:date="2018-04-17T12:27:00Z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57"/>
                <w:ins w:id="58" w:author="OMH CKO" w:date="2018-04-17T12:27:00Z">
                  <w:r w:rsidR="00F65AB8">
                    <w:rPr>
                      <w:szCs w:val="20"/>
                    </w:rPr>
                    <w:t>30.04.2018</w:t>
                  </w:r>
                </w:ins>
                <w:customXmlInsRangeStart w:id="59" w:author="OMH CKO" w:date="2018-04-17T12:27:00Z"/>
              </w:sdtContent>
            </w:sdt>
            <w:customXmlInsRangeEnd w:id="59"/>
          </w:p>
        </w:tc>
      </w:tr>
      <w:tr w:rsidR="009836CF" w:rsidRPr="00AA7D81" w14:paraId="4426B6B8" w14:textId="77777777" w:rsidTr="00E24D44">
        <w:tc>
          <w:tcPr>
            <w:tcW w:w="2268" w:type="dxa"/>
            <w:shd w:val="clear" w:color="auto" w:fill="8DB3E2" w:themeFill="text2" w:themeFillTint="66"/>
            <w:tcPrChange w:id="60" w:author="OMH CKO" w:date="2018-04-17T12:27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FD6FEAF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  <w:tcPrChange w:id="61" w:author="OMH CKO" w:date="2018-04-17T12:27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6F01F08" w14:textId="77777777" w:rsidR="009836CF" w:rsidRPr="00AA7D81" w:rsidRDefault="00C214B6" w:rsidP="006A5157">
            <w:pPr>
              <w:jc w:val="both"/>
              <w:rPr>
                <w:del w:id="62" w:author="OMH CKO" w:date="2018-04-17T12:27:00Z"/>
                <w:szCs w:val="20"/>
              </w:rPr>
            </w:pPr>
            <w:del w:id="63" w:author="OMH CKO" w:date="2018-04-17T12:27:00Z">
              <w:r w:rsidRPr="00AA7D81">
                <w:rPr>
                  <w:szCs w:val="20"/>
                </w:rPr>
                <w:delText>Ing. Igor Federič</w:delText>
              </w:r>
            </w:del>
          </w:p>
          <w:p w14:paraId="75F57A87" w14:textId="24E36BC5" w:rsidR="009836CF" w:rsidRPr="00AA7D81" w:rsidRDefault="00C214B6" w:rsidP="006A5157">
            <w:pPr>
              <w:jc w:val="both"/>
              <w:rPr>
                <w:ins w:id="64" w:author="OMH CKO" w:date="2018-04-17T12:27:00Z"/>
                <w:szCs w:val="20"/>
              </w:rPr>
            </w:pPr>
            <w:del w:id="65" w:author="OMH CKO" w:date="2018-04-17T12:27:00Z">
              <w:r w:rsidRPr="00AA7D81">
                <w:rPr>
                  <w:szCs w:val="20"/>
                </w:rPr>
                <w:delText>vedúci Úradu vlády SR</w:delText>
              </w:r>
            </w:del>
            <w:ins w:id="66" w:author="OMH CKO" w:date="2018-04-17T12:27:00Z">
              <w:r w:rsidR="0016749F">
                <w:rPr>
                  <w:szCs w:val="20"/>
                </w:rPr>
                <w:t>JUDr. Denisa Žiláková</w:t>
              </w:r>
            </w:ins>
          </w:p>
          <w:p w14:paraId="656A9017" w14:textId="77777777" w:rsidR="00C214B6" w:rsidRPr="00AA7D81" w:rsidRDefault="0016749F" w:rsidP="006A5157">
            <w:pPr>
              <w:jc w:val="both"/>
              <w:rPr>
                <w:szCs w:val="20"/>
              </w:rPr>
            </w:pPr>
            <w:ins w:id="67" w:author="OMH CKO" w:date="2018-04-17T12:27:00Z">
              <w:r>
                <w:rPr>
                  <w:szCs w:val="20"/>
                </w:rPr>
                <w:t>generálna riaditeľka sekcie centrálny koordinačný orgán</w:t>
              </w:r>
            </w:ins>
          </w:p>
        </w:tc>
      </w:tr>
    </w:tbl>
    <w:p w14:paraId="43AA33B1" w14:textId="77777777" w:rsidR="00D61BB6" w:rsidRPr="00AA7D81" w:rsidRDefault="00D61BB6" w:rsidP="006479DF">
      <w:pPr>
        <w:rPr>
          <w:del w:id="68" w:author="OMH CKO" w:date="2018-04-17T12:27:00Z"/>
          <w:sz w:val="20"/>
          <w:szCs w:val="20"/>
        </w:rPr>
      </w:pPr>
    </w:p>
    <w:bookmarkStart w:id="69" w:name="_Toc404872045" w:displacedByCustomXml="next"/>
    <w:bookmarkStart w:id="70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1C3C8E0F" w14:textId="77777777" w:rsidR="00460F75" w:rsidRPr="00AA7D81" w:rsidRDefault="00460F75">
          <w:pPr>
            <w:pStyle w:val="Hlavikaobsahu"/>
            <w:rPr>
              <w:rFonts w:ascii="Times New Roman" w:hAnsi="Times New Roman" w:cs="Times New Roman"/>
            </w:rPr>
          </w:pPr>
          <w:r w:rsidRPr="00AA7D81">
            <w:rPr>
              <w:rFonts w:ascii="Times New Roman" w:hAnsi="Times New Roman" w:cs="Times New Roman"/>
            </w:rPr>
            <w:t>Obsah</w:t>
          </w:r>
        </w:p>
        <w:p w14:paraId="5A22876D" w14:textId="77777777" w:rsidR="00460F75" w:rsidRPr="00AA7D81" w:rsidRDefault="00460F75" w:rsidP="00460F75"/>
        <w:p w14:paraId="738DDFF2" w14:textId="77777777" w:rsidR="00360B1A" w:rsidRDefault="00460F75">
          <w:pPr>
            <w:pStyle w:val="Obsah2"/>
            <w:tabs>
              <w:tab w:val="right" w:leader="dot" w:pos="9062"/>
            </w:tabs>
            <w:rPr>
              <w:del w:id="7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A7D81">
            <w:fldChar w:fldCharType="begin"/>
          </w:r>
          <w:r w:rsidRPr="00AA7D81">
            <w:instrText xml:space="preserve"> TOC \o "1-5" \h \z \u </w:instrText>
          </w:r>
          <w:r w:rsidRPr="00AA7D81">
            <w:fldChar w:fldCharType="separate"/>
          </w:r>
          <w:del w:id="72" w:author="OMH CKO" w:date="2018-04-17T12:27:00Z">
            <w:r w:rsidR="002700D9">
              <w:fldChar w:fldCharType="begin"/>
            </w:r>
            <w:r w:rsidR="002700D9">
              <w:delInstrText xml:space="preserve"> HYPERLINK \l "_Toc428367937" </w:delInstrText>
            </w:r>
            <w:r w:rsidR="002700D9"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Úvod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_Toc428367937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</w:delText>
            </w:r>
            <w:r w:rsidR="00360B1A">
              <w:rPr>
                <w:noProof/>
                <w:webHidden/>
              </w:rPr>
              <w:fldChar w:fldCharType="end"/>
            </w:r>
            <w:r w:rsidR="002700D9">
              <w:rPr>
                <w:noProof/>
              </w:rPr>
              <w:fldChar w:fldCharType="end"/>
            </w:r>
          </w:del>
        </w:p>
        <w:p w14:paraId="24D52E2B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7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4" w:author="OMH CKO" w:date="2018-04-17T12:27:00Z">
            <w:r>
              <w:fldChar w:fldCharType="begin"/>
            </w:r>
            <w:r>
              <w:delInstrText xml:space="preserve"> HYPERLINK \l "_Toc428367938"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Východiská prípravy výročnej a záverečnej správy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_Toc428367938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158E6CA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7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6" w:author="OMH CKO" w:date="2018-04-17T12:27:00Z">
            <w:r>
              <w:fldChar w:fldCharType="begin"/>
            </w:r>
            <w:r>
              <w:delInstrText xml:space="preserve"> HYPERLINK \l "_Toc428367939"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Základné zásady vypracovania výročnej a záverečnej správy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_Toc428367939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A9A8B94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7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8" w:author="OMH CKO" w:date="2018-04-17T12:27:00Z">
            <w:r>
              <w:fldChar w:fldCharType="begin"/>
            </w:r>
            <w:r>
              <w:delInstrText xml:space="preserve"> HYPERLINK \l "_Toc428367940"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Definície pojmov používaných v texte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9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5E98F72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7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0" w:author="OMH CKO" w:date="2018-04-17T12:27:00Z">
            <w:r>
              <w:fldChar w:fldCharType="begin"/>
            </w:r>
            <w:r>
              <w:delInstrText xml:space="preserve"> HYPERLINK \l "_Toc428367941"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Vypracovanie a schvaľovanie  výročnej správy na národnej úrovni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_Toc428367941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C30EAB9" w14:textId="77777777" w:rsidR="00360B1A" w:rsidRDefault="002700D9">
          <w:pPr>
            <w:pStyle w:val="Obsah2"/>
            <w:tabs>
              <w:tab w:val="right" w:leader="dot" w:pos="9062"/>
            </w:tabs>
            <w:rPr>
              <w:del w:id="8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2" w:author="OMH CKO" w:date="2018-04-17T12:27:00Z">
            <w:r>
              <w:fldChar w:fldCharType="begin"/>
            </w:r>
            <w:r>
              <w:delInstrText xml:space="preserve"> HYPERLINK \l "_Toc428367942"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  <w:lang w:eastAsia="en-US"/>
              </w:rPr>
              <w:delText>Výročná a záverečná správa o vykonávaní Programu v rámci cieľa Investovanie do rastu a zamestnanosti  (cieľ 1) a cieľa európska územná spolupráca (cieľ 2)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_Toc428367942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BA97AAB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8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4" w:author="OMH CKO" w:date="2018-04-17T12:27:00Z">
            <w:r>
              <w:fldChar w:fldCharType="begin"/>
            </w:r>
            <w:r>
              <w:delInstrText xml:space="preserve"> HYPERLINK \l "_Toc428367943"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 xml:space="preserve">Časť A  - Informácie predkladané každý rok (článok 50 (2) </w:delText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nariadenia EP a Rady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_Toc428367943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FD3EC8D" w14:textId="77777777" w:rsidR="00360B1A" w:rsidRDefault="002700D9">
          <w:pPr>
            <w:pStyle w:val="Obsah4"/>
            <w:rPr>
              <w:del w:id="8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6" w:author="OMH CKO" w:date="2018-04-17T12:27:00Z">
            <w:r>
              <w:fldChar w:fldCharType="begin"/>
            </w:r>
            <w:r>
              <w:delInstrText xml:space="preserve"> HYPERLINK \l "_Toc428367944"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I.1. Identifikácia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_Toc428367944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026D5EE" w14:textId="77777777" w:rsidR="00360B1A" w:rsidRDefault="002700D9">
          <w:pPr>
            <w:pStyle w:val="Obsah4"/>
            <w:rPr>
              <w:del w:id="8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8" w:author="OMH CKO" w:date="2018-04-17T12:27:00Z">
            <w:r>
              <w:fldChar w:fldCharType="begin"/>
            </w:r>
            <w:r>
              <w:delInstrText xml:space="preserve"> HYPERLINK \l "_Toc428367945"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 xml:space="preserve">I.2. </w:delText>
            </w:r>
            <w:r w:rsidR="00360B1A" w:rsidRPr="00737966">
              <w:rPr>
                <w:rStyle w:val="Hypertextovprepojenie"/>
                <w:rFonts w:eastAsia="EUAlbertina-Regular-Identity-H"/>
                <w:noProof/>
                <w:lang w:eastAsia="cs-CZ"/>
              </w:rPr>
              <w:delText>Prehľad o vykonávaní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_Toc428367945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CE9FD34" w14:textId="77777777" w:rsidR="00360B1A" w:rsidRDefault="002700D9">
          <w:pPr>
            <w:pStyle w:val="Obsah4"/>
            <w:rPr>
              <w:del w:id="8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0" w:author="OMH CKO" w:date="2018-04-17T12:27:00Z">
            <w:r>
              <w:fldChar w:fldCharType="begin"/>
            </w:r>
            <w:r>
              <w:delInstrText xml:space="preserve"> HYPERLINK \l "_Toc428367946"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I.3. Implementácia prioritnej osi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_Toc428367946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7A38364" w14:textId="77777777" w:rsidR="00360B1A" w:rsidRDefault="002700D9">
          <w:pPr>
            <w:pStyle w:val="Obsah5"/>
            <w:rPr>
              <w:del w:id="9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2" w:author="OMH CKO" w:date="2018-04-17T12:27:00Z">
            <w:r>
              <w:fldChar w:fldCharType="begin"/>
            </w:r>
            <w:r>
              <w:delInstrText xml:space="preserve"> HYPERLINK \l "_Toc428367947"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I.3.1 Prehľad o vykonávaní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6F46273" w14:textId="77777777" w:rsidR="00360B1A" w:rsidRDefault="002700D9">
          <w:pPr>
            <w:pStyle w:val="Obsah5"/>
            <w:rPr>
              <w:del w:id="9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4" w:author="OMH CKO" w:date="2018-04-17T12:27:00Z">
            <w:r>
              <w:fldChar w:fldCharType="begin"/>
            </w:r>
            <w:r>
              <w:delInstrText xml:space="preserve"> HYPERLINK \l "_Toc428367948"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I.3.2 Spoločné a programovo špecifické ukazovatele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13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871CEC9" w14:textId="77777777" w:rsidR="00360B1A" w:rsidRDefault="002700D9">
          <w:pPr>
            <w:pStyle w:val="Obsah5"/>
            <w:rPr>
              <w:del w:id="9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6" w:author="OMH CKO" w:date="2018-04-17T12:27:00Z">
            <w:r>
              <w:fldChar w:fldCharType="begin"/>
            </w:r>
            <w:r>
              <w:delInstrText xml:space="preserve"> HYPERLINK \l "_Toc428367949"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I.3.3. Čiastkové ciele a zámery stanovené vo výkonnostnom rámci (údaje predkladané prvýkrát vo výročnej správe za rok 2016)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_Toc428367949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39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116DC45" w14:textId="77777777" w:rsidR="00360B1A" w:rsidRDefault="002700D9">
          <w:pPr>
            <w:pStyle w:val="Obsah5"/>
            <w:rPr>
              <w:del w:id="9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8" w:author="OMH CKO" w:date="2018-04-17T12:27:00Z">
            <w:r>
              <w:fldChar w:fldCharType="begin"/>
            </w:r>
            <w:r>
              <w:delInstrText xml:space="preserve"> HYPERLINK \l "_Toc428367950"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I.3.4 Finančné údaje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41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50D2871" w14:textId="77777777" w:rsidR="00360B1A" w:rsidRDefault="002700D9">
          <w:pPr>
            <w:pStyle w:val="Obsah4"/>
            <w:rPr>
              <w:del w:id="9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0" w:author="OMH CKO" w:date="2018-04-17T12:27:00Z">
            <w:r>
              <w:fldChar w:fldCharType="begin"/>
            </w:r>
            <w:r>
              <w:delInstrText xml:space="preserve"> HYPERLINK \l "_Toc428367951"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  <w:lang w:eastAsia="en-US"/>
              </w:rPr>
              <w:delText>I.4. Zhrnutie hodnotení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_Toc428367951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4D56E0A" w14:textId="77777777" w:rsidR="00360B1A" w:rsidRDefault="002700D9">
          <w:pPr>
            <w:pStyle w:val="Obsah4"/>
            <w:rPr>
              <w:del w:id="10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2" w:author="OMH CKO" w:date="2018-04-17T12:27:00Z">
            <w:r>
              <w:fldChar w:fldCharType="begin"/>
            </w:r>
            <w:r>
              <w:delInstrText xml:space="preserve"> HYPERLINK \l "_Toc428367952"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  <w:lang w:eastAsia="en-US"/>
              </w:rPr>
              <w:delText xml:space="preserve">I.5. Informácia o realizovaní IZM, ak je relevantné (článok 19 (2) a 19 (4) nariadenia </w:delText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EP a Rady (EÚ) </w:delText>
            </w:r>
            <w:r w:rsidR="00360B1A" w:rsidRPr="00737966">
              <w:rPr>
                <w:rStyle w:val="Hypertextovprepojenie"/>
                <w:rFonts w:eastAsiaTheme="minorHAnsi"/>
                <w:noProof/>
                <w:lang w:eastAsia="en-US"/>
              </w:rPr>
              <w:delText>č. 1304/2013)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_Toc428367952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AEB3A31" w14:textId="77777777" w:rsidR="00360B1A" w:rsidRDefault="002700D9">
          <w:pPr>
            <w:pStyle w:val="Obsah4"/>
            <w:rPr>
              <w:del w:id="10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4" w:author="OMH CKO" w:date="2018-04-17T12:27:00Z">
            <w:r>
              <w:fldChar w:fldCharType="begin"/>
            </w:r>
            <w:r>
              <w:delInstrText xml:space="preserve"> HYPERLINK \l "_Toc428367953"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I.6. Problémy, ktoré ovplyvňujú výkonnosť programu a prijaté opatrenia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_Toc428367953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D244B5C" w14:textId="77777777" w:rsidR="00360B1A" w:rsidRDefault="002700D9">
          <w:pPr>
            <w:pStyle w:val="Obsah4"/>
            <w:rPr>
              <w:del w:id="10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6" w:author="OMH CKO" w:date="2018-04-17T12:27:00Z">
            <w:r>
              <w:fldChar w:fldCharType="begin"/>
            </w:r>
            <w:r>
              <w:delInstrText xml:space="preserve"> HYPERLINK \l "_Toc428367954"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I.7. Zhrnutie pre občanov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_Toc428367954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46BCEEE" w14:textId="77777777" w:rsidR="00360B1A" w:rsidRDefault="002700D9">
          <w:pPr>
            <w:pStyle w:val="Obsah4"/>
            <w:rPr>
              <w:del w:id="10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8" w:author="OMH CKO" w:date="2018-04-17T12:27:00Z">
            <w:r>
              <w:fldChar w:fldCharType="begin"/>
            </w:r>
            <w:r>
              <w:delInstrText xml:space="preserve"> HYPERLINK \l "_Toc428367955"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I.8. Správa o vykonávaní finančných nástrojov (článok 46 nariadenia EP a Rady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_Toc428367955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6EE5760" w14:textId="77777777" w:rsidR="00360B1A" w:rsidRDefault="002700D9">
          <w:pPr>
            <w:pStyle w:val="Obsah4"/>
            <w:rPr>
              <w:del w:id="10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0" w:author="OMH CKO" w:date="2018-04-17T12:27:00Z">
            <w:r>
              <w:fldChar w:fldCharType="begin"/>
            </w:r>
            <w:r>
              <w:delInstrText xml:space="preserve"> HYPERLINK \l "_Toc428367956"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  <w:shd w:val="clear" w:color="auto" w:fill="FFFFFF" w:themeFill="background1"/>
              </w:rPr>
              <w:delText>I.9. Opatrenia prijaté na splnenie ex-ante kondicionalít  (článok 50 (2) nariadenia EP a Rady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_Toc428367956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09AF2B1" w14:textId="77777777" w:rsidR="00360B1A" w:rsidRDefault="002700D9">
          <w:pPr>
            <w:pStyle w:val="Obsah4"/>
            <w:rPr>
              <w:del w:id="11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2" w:author="OMH CKO" w:date="2018-04-17T12:27:00Z">
            <w:r>
              <w:lastRenderedPageBreak/>
              <w:fldChar w:fldCharType="begin"/>
            </w:r>
            <w:r>
              <w:delInstrText xml:space="preserve"> HYPERLINK \l "_Toc428367957"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I.10. Pokrok pri príprave a implementácii veľkých projektov a spoločných akčných plánov (článok 101(h) a 111(3) nariadenia EP a Rady (EÚ) č. 1303/2013 a článok 14 ods. 3 písm. b) nariadenia (EÚ) č. 1299/2013)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35D2AAC" w14:textId="77777777" w:rsidR="00360B1A" w:rsidRDefault="002700D9">
          <w:pPr>
            <w:pStyle w:val="Obsah5"/>
            <w:rPr>
              <w:del w:id="11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4" w:author="OMH CKO" w:date="2018-04-17T12:27:00Z">
            <w:r>
              <w:fldChar w:fldCharType="begin"/>
            </w:r>
            <w:r>
              <w:delInstrText xml:space="preserve"> HYPERLINK \l "_Toc428367958"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I.10.1. Veľké projekty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83ACF11" w14:textId="77777777" w:rsidR="00360B1A" w:rsidRDefault="002700D9">
          <w:pPr>
            <w:pStyle w:val="Obsah5"/>
            <w:rPr>
              <w:del w:id="11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6" w:author="OMH CKO" w:date="2018-04-17T12:27:00Z">
            <w:r>
              <w:fldChar w:fldCharType="begin"/>
            </w:r>
            <w:r>
              <w:delInstrText xml:space="preserve"> HYPERLINK \l "_Toc428367959"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I.10.2 Spoločné akčné plány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_Toc428367959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56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3269D10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11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8" w:author="OMH CKO" w:date="2018-04-17T12:27:00Z">
            <w:r>
              <w:fldChar w:fldCharType="begin"/>
            </w:r>
            <w:r>
              <w:delInstrText xml:space="preserve"> HYPERLINK \l "_Toc428367960"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ČASŤ B - Informácie uvádzané vo výročnej správe predkladanej v roku 2017, 2019 a v záverečnej správe (článok 50 (4) a 111(3) a (4) nariadenia EP a Rady (EÚ) č. 1303/2013 a 14 (4) nariadenia EP a Rady (EÚ)  č. 1299/2013)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B643924" w14:textId="77777777" w:rsidR="00360B1A" w:rsidRDefault="002700D9">
          <w:pPr>
            <w:pStyle w:val="Obsah4"/>
            <w:rPr>
              <w:del w:id="11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0" w:author="OMH CKO" w:date="2018-04-17T12:27:00Z">
            <w:r>
              <w:fldChar w:fldCharType="begin"/>
            </w:r>
            <w:r>
              <w:delInstrText xml:space="preserve"> HYPERLINK \l "_Toc428367961"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I.11. Zhodnotenie vykonávania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_Toc428367961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EF0FB1B" w14:textId="77777777" w:rsidR="00360B1A" w:rsidRDefault="002700D9">
          <w:pPr>
            <w:pStyle w:val="Obsah5"/>
            <w:rPr>
              <w:del w:id="12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2" w:author="OMH CKO" w:date="2018-04-17T12:27:00Z">
            <w:r>
              <w:fldChar w:fldCharType="begin"/>
            </w:r>
            <w:r>
              <w:delInstrText xml:space="preserve"> HYPERLINK \l "_Toc428367962"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I.11.1 Informácie obsiahnuté v časti A doplnené o zhodnotenie dosahovania cieľov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_Toc428367962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DDE43B3" w14:textId="77777777" w:rsidR="00360B1A" w:rsidRDefault="002700D9">
          <w:pPr>
            <w:pStyle w:val="Obsah5"/>
            <w:rPr>
              <w:del w:id="12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4" w:author="OMH CKO" w:date="2018-04-17T12:27:00Z">
            <w:r>
              <w:fldChar w:fldCharType="begin"/>
            </w:r>
            <w:r>
              <w:delInstrText xml:space="preserve"> HYPERLINK \l "_Toc428367963"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I.11.2 Osobitné opatrenia prijaté s cieľom podporovať rovnosť mužov a žien a predchádzať diskriminácii, najmä zabezpečenie prístupu pre osoby so zdravotným postihnutím, a opatrenia vykonané na zabezpečenie začlenenia hľadiska rodovej rovnosti do operačného programu a projektov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_Toc428367963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2D824D6" w14:textId="77777777" w:rsidR="00360B1A" w:rsidRDefault="002700D9">
          <w:pPr>
            <w:pStyle w:val="Obsah5"/>
            <w:rPr>
              <w:del w:id="12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6" w:author="OMH CKO" w:date="2018-04-17T12:27:00Z">
            <w:r>
              <w:fldChar w:fldCharType="begin"/>
            </w:r>
            <w:r>
              <w:delInstrText xml:space="preserve"> HYPERLINK \l "_Toc428367964"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I.11.3 Udržateľný rozvoj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_Toc428367964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59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909F47E" w14:textId="77777777" w:rsidR="00360B1A" w:rsidRDefault="002700D9">
          <w:pPr>
            <w:pStyle w:val="Obsah5"/>
            <w:rPr>
              <w:del w:id="12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8" w:author="OMH CKO" w:date="2018-04-17T12:27:00Z">
            <w:r>
              <w:fldChar w:fldCharType="begin"/>
            </w:r>
            <w:r>
              <w:delInstrText xml:space="preserve"> HYPERLINK \l "_Toc428367965"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I.11.4 Podpora použitá na ciele súvisiace so zmenou klímy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_Toc428367965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59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DF55BF2" w14:textId="77777777" w:rsidR="00360B1A" w:rsidRDefault="002700D9">
          <w:pPr>
            <w:pStyle w:val="Obsah5"/>
            <w:rPr>
              <w:del w:id="12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0" w:author="OMH CKO" w:date="2018-04-17T12:27:00Z">
            <w:r>
              <w:fldChar w:fldCharType="begin"/>
            </w:r>
            <w:r>
              <w:delInstrText xml:space="preserve"> HYPERLINK \l "_Toc428367966"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I.11.5 Úloha partnerov pri vykonávaní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_Toc428367966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59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8D5020B" w14:textId="77777777" w:rsidR="00360B1A" w:rsidRDefault="002700D9">
          <w:pPr>
            <w:pStyle w:val="Obsah4"/>
            <w:rPr>
              <w:del w:id="13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2" w:author="OMH CKO" w:date="2018-04-17T12:27:00Z">
            <w:r>
              <w:fldChar w:fldCharType="begin"/>
            </w:r>
            <w:r>
              <w:delInstrText xml:space="preserve"> HYPERLINK \l "_Toc428367967"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I.12.  Povinné informácie a posúdenia podľa článku 111 (4) §1, (a) a (b) nariadenia EP a Rady (EÚ) č. 1303/2013 a článku 14 (4) §1, (a) a (b) nariadenia EP a Rady (EÚ) č. 1299/2013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EBC4380" w14:textId="77777777" w:rsidR="00360B1A" w:rsidRDefault="002700D9">
          <w:pPr>
            <w:pStyle w:val="Obsah5"/>
            <w:rPr>
              <w:del w:id="13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4" w:author="OMH CKO" w:date="2018-04-17T12:27:00Z">
            <w:r>
              <w:fldChar w:fldCharType="begin"/>
            </w:r>
            <w:r>
              <w:delInstrText xml:space="preserve"> HYPERLINK \l "_Toc428367968"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I.12.1 Pokrok pri plnení plánu hodnotenia a následných opatrení prijatých v nadväznosti na zistenia hodnotení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77667BC" w14:textId="77777777" w:rsidR="00360B1A" w:rsidRDefault="002700D9">
          <w:pPr>
            <w:pStyle w:val="Obsah5"/>
            <w:rPr>
              <w:del w:id="13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6" w:author="OMH CKO" w:date="2018-04-17T12:27:00Z">
            <w:r>
              <w:fldChar w:fldCharType="begin"/>
            </w:r>
            <w:r>
              <w:delInstrText xml:space="preserve"> HYPERLINK \l "_Toc428367969"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I.12.2 Výsledky opatrení fondov na informovanie a publicitu realizovaných v rámci komunikačnej stratégie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_Toc428367969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4764FCC" w14:textId="77777777" w:rsidR="00360B1A" w:rsidRDefault="002700D9">
          <w:pPr>
            <w:pStyle w:val="Obsah4"/>
            <w:rPr>
              <w:del w:id="13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8" w:author="OMH CKO" w:date="2018-04-17T12:27:00Z">
            <w:r>
              <w:fldChar w:fldCharType="begin"/>
            </w:r>
            <w:r>
              <w:delInstrText xml:space="preserve"> HYPERLINK \l "_Toc428367970"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I.13. </w:delText>
            </w:r>
            <w:r w:rsidR="00360B1A" w:rsidRPr="00737966">
              <w:rPr>
                <w:rStyle w:val="Hypertextovprepojenie"/>
                <w:rFonts w:eastAsiaTheme="minorHAnsi"/>
                <w:noProof/>
                <w:lang w:eastAsia="en-US"/>
              </w:rPr>
              <w:delText>Opatrenia prijaté na splnenie ex ante kondicionalít</w:delText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 na základe článku 50 (4) nariadenia EP a Rady (EÚ)  č. 1303/2013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9DFF6F0" w14:textId="77777777" w:rsidR="00360B1A" w:rsidRDefault="002700D9">
          <w:pPr>
            <w:pStyle w:val="Obsah4"/>
            <w:rPr>
              <w:del w:id="13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0" w:author="OMH CKO" w:date="2018-04-17T12:27:00Z">
            <w:r>
              <w:fldChar w:fldCharType="begin"/>
            </w:r>
            <w:r>
              <w:delInstrText xml:space="preserve"> HYPERLINK \l "_Toc428367971"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I.14. Ďalšie informácie, ktoré sa poskytujú v závislosti  od obsahu a cieľov programu na základe článku 111 (4) §2, (a), (b), (c), (d), (g) a (h) nariadenia EP a Rady (EÚ) č. 1303/2013 a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_Toc428367971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0112703" w14:textId="77777777" w:rsidR="00360B1A" w:rsidRDefault="002700D9">
          <w:pPr>
            <w:pStyle w:val="Obsah5"/>
            <w:rPr>
              <w:del w:id="14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2" w:author="OMH CKO" w:date="2018-04-17T12:27:00Z">
            <w:r>
              <w:fldChar w:fldCharType="begin"/>
            </w:r>
            <w:r>
              <w:delInstrText xml:space="preserve"> HYPERLINK \l "_Toc428367972"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I.14.1  Pokrok dosiahnutý pri uplatňovaní integrovaného prístupu k územnému rozvoju vrátane rozvoja regiónov s nepriaznivými demografickými podmienkami a trvalými alebo prírodnými znevýhodneniami, UMR a CLLD podľa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_Toc428367972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D125F0E" w14:textId="77777777" w:rsidR="00360B1A" w:rsidRDefault="002700D9">
          <w:pPr>
            <w:pStyle w:val="Obsah5"/>
            <w:rPr>
              <w:del w:id="14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4" w:author="OMH CKO" w:date="2018-04-17T12:27:00Z">
            <w:r>
              <w:fldChar w:fldCharType="begin"/>
            </w:r>
            <w:r>
              <w:delInstrText xml:space="preserve"> HYPERLINK \l "_Toc428367973"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I.14.2  Pokrok pri vykonávaní opatrení na posilnenie kapacity orgánov  členského štátu a prijímateľov na spravovanie a využívanie fondov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_Toc428367973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4D56211" w14:textId="77777777" w:rsidR="00360B1A" w:rsidRDefault="002700D9">
          <w:pPr>
            <w:pStyle w:val="Obsah5"/>
            <w:tabs>
              <w:tab w:val="left" w:pos="2116"/>
            </w:tabs>
            <w:rPr>
              <w:del w:id="14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6" w:author="OMH CKO" w:date="2018-04-17T12:27:00Z">
            <w:r>
              <w:fldChar w:fldCharType="begin"/>
            </w:r>
            <w:r>
              <w:delInstrText xml:space="preserve"> HYPERLINK \l "_Toc428367974"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I.14.3 </w:delText>
            </w:r>
            <w:r w:rsidR="00360B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Pokrok dosiahnutý pri vykonávaní všetkých medziregionálnych a nadnárodných opatrení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_Toc428367974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920190A" w14:textId="77777777" w:rsidR="00360B1A" w:rsidRDefault="002700D9">
          <w:pPr>
            <w:pStyle w:val="Obsah5"/>
            <w:tabs>
              <w:tab w:val="left" w:pos="2116"/>
            </w:tabs>
            <w:rPr>
              <w:del w:id="14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8" w:author="OMH CKO" w:date="2018-04-17T12:27:00Z">
            <w:r>
              <w:lastRenderedPageBreak/>
              <w:fldChar w:fldCharType="begin"/>
            </w:r>
            <w:r>
              <w:delInstrText xml:space="preserve"> HYPERLINK \l "_Toc428367975"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I.14.4 </w:delText>
            </w:r>
            <w:r w:rsidR="00360B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Príspevok k makroregionálnym stratégiám a stratégiám pre prímorské oblasti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_Toc428367975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F6D7FEF" w14:textId="77777777" w:rsidR="00360B1A" w:rsidRDefault="002700D9">
          <w:pPr>
            <w:pStyle w:val="Obsah5"/>
            <w:tabs>
              <w:tab w:val="left" w:pos="2116"/>
            </w:tabs>
            <w:rPr>
              <w:del w:id="14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0" w:author="OMH CKO" w:date="2018-04-17T12:27:00Z">
            <w:r>
              <w:fldChar w:fldCharType="begin"/>
            </w:r>
            <w:r>
              <w:delInstrText xml:space="preserve"> HYPERLINK \l "_Toc428367976"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I.14.5 </w:delText>
            </w:r>
            <w:r w:rsidR="00360B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Pokrok pri vykonávaní opatrení v oblasti sociálnej inovácie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_Toc428367976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6D1AB7E" w14:textId="77777777" w:rsidR="00360B1A" w:rsidRDefault="002700D9">
          <w:pPr>
            <w:pStyle w:val="Obsah5"/>
            <w:tabs>
              <w:tab w:val="left" w:pos="2116"/>
            </w:tabs>
            <w:rPr>
              <w:del w:id="15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2" w:author="OMH CKO" w:date="2018-04-17T12:27:00Z">
            <w:r>
              <w:fldChar w:fldCharType="begin"/>
            </w:r>
            <w:r>
              <w:delInstrText xml:space="preserve"> HYPERLINK \l "_Toc428367977"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I.14.6 </w:delText>
            </w:r>
            <w:r w:rsidR="00360B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Pokrok dosiahnutý pri vykonávaní opatrení na riešenie špecifických potrieb geografických oblastí najviac postihnutých chudobou alebo potrieb cieľových skupín, ktorým najviac hrozí chudoba, diskriminácia alebo sociálne vylúčenie, s osobitným dôrazom na marginalizované komunity a osoby so zdravotným postihnutím, dlhodobú nezamestnanosť a nezamestnanosť mladých ľudí, prípadne vrátene použitých finančných prostriedkov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4ACFF66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15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4" w:author="OMH CKO" w:date="2018-04-17T12:27:00Z">
            <w:r>
              <w:fldChar w:fldCharType="begin"/>
            </w:r>
            <w:r>
              <w:delInstrText xml:space="preserve"> HYPERLINK \l "_Toc428367978"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ČASŤ C - Informácie uvádzané vo výročnej správe predkladanej v roku 2019 a v záverečnej správe (článok 50 (5) nariadenia EP a Rady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BCEEB5B" w14:textId="77777777" w:rsidR="00360B1A" w:rsidRDefault="002700D9">
          <w:pPr>
            <w:pStyle w:val="Obsah4"/>
            <w:rPr>
              <w:del w:id="15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6" w:author="OMH CKO" w:date="2018-04-17T12:27:00Z">
            <w:r>
              <w:fldChar w:fldCharType="begin"/>
            </w:r>
            <w:r>
              <w:delInstrText xml:space="preserve"> HYPERLINK \l "_Toc428367979"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I.15. Finančné údaje na úrovni prioritnej osi a 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_Toc428367979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C27F334" w14:textId="77777777" w:rsidR="00360B1A" w:rsidRDefault="002700D9">
          <w:pPr>
            <w:pStyle w:val="Obsah4"/>
            <w:rPr>
              <w:del w:id="15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8" w:author="OMH CKO" w:date="2018-04-17T12:27:00Z">
            <w:r>
              <w:fldChar w:fldCharType="begin"/>
            </w:r>
            <w:r>
              <w:delInstrText xml:space="preserve"> HYPERLINK \l "_Toc428367980"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I.16. Inteligentný, udržateľný a inkluzívny rast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64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3A9D002" w14:textId="77777777" w:rsidR="00360B1A" w:rsidRDefault="002700D9">
          <w:pPr>
            <w:pStyle w:val="Obsah4"/>
            <w:rPr>
              <w:del w:id="15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0" w:author="OMH CKO" w:date="2018-04-17T12:27:00Z">
            <w:r>
              <w:fldChar w:fldCharType="begin"/>
            </w:r>
            <w:r>
              <w:delInstrText xml:space="preserve"> HYPERLINK \l "_Toc428367981"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I.17. Problémy, ktoré ovplyvňujú výkonnosť programu a prijaté opatrenia vo vzťahu k plneniu výkonnostného rámca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_Toc428367981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64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49DA674" w14:textId="77777777" w:rsidR="00360B1A" w:rsidRDefault="002700D9">
          <w:pPr>
            <w:pStyle w:val="Obsah4"/>
            <w:rPr>
              <w:del w:id="16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2" w:author="OMH CKO" w:date="2018-04-17T12:27:00Z">
            <w:r>
              <w:fldChar w:fldCharType="begin"/>
            </w:r>
            <w:r>
              <w:delInstrText xml:space="preserve"> HYPERLINK \l "_Toc428367982"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I.18. Iniciatíva na podporu zamestnanosti mladých ľudí (článok 19 (4) a (6) nariadenia EP a Rady č. 1304/2013)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_Toc428367982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64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F07A627" w14:textId="77777777" w:rsidR="00360B1A" w:rsidRDefault="002700D9">
          <w:pPr>
            <w:pStyle w:val="Obsah2"/>
            <w:tabs>
              <w:tab w:val="right" w:leader="dot" w:pos="9062"/>
            </w:tabs>
            <w:rPr>
              <w:del w:id="16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4" w:author="OMH CKO" w:date="2018-04-17T12:27:00Z">
            <w:r>
              <w:fldChar w:fldCharType="begin"/>
            </w:r>
            <w:r>
              <w:delInstrText xml:space="preserve"> HYPERLINK \l "_Toc428367983"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  <w:lang w:eastAsia="en-US"/>
              </w:rPr>
              <w:delText>Výročná a záverečná správa o vykonávaní  operačného programu rybné hospodárstvo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_Toc428367983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66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37E034E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16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6" w:author="OMH CKO" w:date="2018-04-17T12:27:00Z">
            <w:r>
              <w:fldChar w:fldCharType="begin"/>
            </w:r>
            <w:r>
              <w:delInstrText xml:space="preserve"> HYPERLINK \l "_Toc428367984"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 xml:space="preserve">Časť A  - Informácie predkladané každý rok (článok 50 (2) </w:delText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nariadenia EP a Rady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_Toc428367984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66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45198B5" w14:textId="77777777" w:rsidR="00360B1A" w:rsidRDefault="002700D9">
          <w:pPr>
            <w:pStyle w:val="Obsah4"/>
            <w:rPr>
              <w:del w:id="16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8" w:author="OMH CKO" w:date="2018-04-17T12:27:00Z">
            <w:r>
              <w:fldChar w:fldCharType="begin"/>
            </w:r>
            <w:r>
              <w:delInstrText xml:space="preserve"> HYPERLINK \l "_Toc428367985"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II.1. Identifikácia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_Toc428367985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66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95C3BA2" w14:textId="77777777" w:rsidR="00360B1A" w:rsidRDefault="002700D9">
          <w:pPr>
            <w:pStyle w:val="Obsah4"/>
            <w:rPr>
              <w:del w:id="16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0" w:author="OMH CKO" w:date="2018-04-17T12:27:00Z">
            <w:r>
              <w:fldChar w:fldCharType="begin"/>
            </w:r>
            <w:r>
              <w:delInstrText xml:space="preserve"> HYPERLINK \l "_Toc428367986"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 xml:space="preserve">II.2. </w:delText>
            </w:r>
            <w:r w:rsidR="00360B1A" w:rsidRPr="00737966">
              <w:rPr>
                <w:rStyle w:val="Hypertextovprepojenie"/>
                <w:rFonts w:eastAsia="EUAlbertina-Regular-Identity-H"/>
                <w:noProof/>
                <w:lang w:eastAsia="cs-CZ"/>
              </w:rPr>
              <w:delText>Prehľad o vykonávaní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_Toc428367986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66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2689490" w14:textId="77777777" w:rsidR="00360B1A" w:rsidRDefault="002700D9">
          <w:pPr>
            <w:pStyle w:val="Obsah4"/>
            <w:rPr>
              <w:del w:id="17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2" w:author="OMH CKO" w:date="2018-04-17T12:27:00Z">
            <w:r>
              <w:fldChar w:fldCharType="begin"/>
            </w:r>
            <w:r>
              <w:delInstrText xml:space="preserve"> HYPERLINK \l "_Toc428367987"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II.3. Vykonávanie priorít Únie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67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1182291" w14:textId="77777777" w:rsidR="00360B1A" w:rsidRDefault="002700D9">
          <w:pPr>
            <w:pStyle w:val="Obsah5"/>
            <w:rPr>
              <w:del w:id="17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4" w:author="OMH CKO" w:date="2018-04-17T12:27:00Z">
            <w:r>
              <w:fldChar w:fldCharType="begin"/>
            </w:r>
            <w:r>
              <w:delInstrText xml:space="preserve"> HYPERLINK \l "_Toc428367988"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II.3.1 Prehľad o vykonávaní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67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5F2EEBD" w14:textId="77777777" w:rsidR="00360B1A" w:rsidRDefault="002700D9">
          <w:pPr>
            <w:pStyle w:val="Obsah5"/>
            <w:rPr>
              <w:del w:id="17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6" w:author="OMH CKO" w:date="2018-04-17T12:27:00Z">
            <w:r>
              <w:fldChar w:fldCharType="begin"/>
            </w:r>
            <w:r>
              <w:delInstrText xml:space="preserve"> HYPERLINK \l "_Toc428367989"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  <w:lang w:eastAsia="en-US"/>
              </w:rPr>
              <w:delText>II.3.2 Ukazovatele výstupov, výsledkov a finančné ukazovatele týkajúce sa ENRF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_Toc428367989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68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3BDAF3C" w14:textId="77777777" w:rsidR="00360B1A" w:rsidRDefault="002700D9">
          <w:pPr>
            <w:pStyle w:val="Obsah5"/>
            <w:rPr>
              <w:del w:id="17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8" w:author="OMH CKO" w:date="2018-04-17T12:27:00Z">
            <w:r>
              <w:fldChar w:fldCharType="begin"/>
            </w:r>
            <w:r>
              <w:delInstrText xml:space="preserve"> HYPERLINK \l "_Toc428367990"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II.3.3 Finančné údaje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EF8842F" w14:textId="77777777" w:rsidR="00360B1A" w:rsidRDefault="002700D9">
          <w:pPr>
            <w:pStyle w:val="Obsah4"/>
            <w:rPr>
              <w:del w:id="17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0" w:author="OMH CKO" w:date="2018-04-17T12:27:00Z">
            <w:r>
              <w:fldChar w:fldCharType="begin"/>
            </w:r>
            <w:r>
              <w:delInstrText xml:space="preserve"> HYPERLINK \l "_Toc428367991"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II.4. Problémy, ktoré ovplyvňujú implementáciu programu a prijaté opatrenia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_Toc428367991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74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EF3F4CA" w14:textId="77777777" w:rsidR="00360B1A" w:rsidRDefault="002700D9">
          <w:pPr>
            <w:pStyle w:val="Obsah5"/>
            <w:rPr>
              <w:del w:id="18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2" w:author="OMH CKO" w:date="2018-04-17T12:27:00Z">
            <w:r>
              <w:fldChar w:fldCharType="begin"/>
            </w:r>
            <w:r>
              <w:delInstrText xml:space="preserve"> HYPERLINK \l "_Toc428367992"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II.4.1 Opatrenia prijaté na splnenie ex ante kondicionalít na základe článku 50 (4) nariadenia EP a Rady (EÚ) č. 1303/2013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_Toc428367992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74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002AAA6" w14:textId="77777777" w:rsidR="00360B1A" w:rsidRDefault="002700D9">
          <w:pPr>
            <w:pStyle w:val="Obsah5"/>
            <w:rPr>
              <w:del w:id="18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4" w:author="OMH CKO" w:date="2018-04-17T12:27:00Z">
            <w:r>
              <w:fldChar w:fldCharType="begin"/>
            </w:r>
            <w:r>
              <w:delInstrText xml:space="preserve"> HYPERLINK \l "_Toc428367993"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II.4.2 Problémy, ktoré ovplyvňujú výkonnosť programu a prijaté opatrenia zo strany RO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_Toc428367993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75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1595DCC" w14:textId="77777777" w:rsidR="00360B1A" w:rsidRDefault="002700D9">
          <w:pPr>
            <w:pStyle w:val="Obsah4"/>
            <w:rPr>
              <w:del w:id="18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6" w:author="OMH CKO" w:date="2018-04-17T12:27:00Z">
            <w:r>
              <w:fldChar w:fldCharType="begin"/>
            </w:r>
            <w:r>
              <w:delInstrText xml:space="preserve"> HYPERLINK \l "_Toc428367994"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 xml:space="preserve">II.5 Informácie o závažných porušeniach a nápravných opatreniach </w:delText>
            </w:r>
            <w:r w:rsidR="00360B1A" w:rsidRPr="00737966">
              <w:rPr>
                <w:rStyle w:val="Hypertextovprepojenie"/>
                <w:noProof/>
              </w:rPr>
              <w:delText>(článok 114 ods. 2 nariadenia (EÚ) č. 508/2014)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_Toc428367994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75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C703D7D" w14:textId="77777777" w:rsidR="00360B1A" w:rsidRDefault="002700D9">
          <w:pPr>
            <w:pStyle w:val="Obsah4"/>
            <w:rPr>
              <w:del w:id="18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8" w:author="OMH CKO" w:date="2018-04-17T12:27:00Z">
            <w:r>
              <w:fldChar w:fldCharType="begin"/>
            </w:r>
            <w:r>
              <w:delInstrText xml:space="preserve"> HYPERLINK \l "_Toc428367995"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II.6 Informácie o opatreniach prijatých na účely súladu  s článkom 41 ods. 8 (článok 114 ods. 2 nariadenia (EÚ) č. 508/2014)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_Toc428367995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75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8F3D135" w14:textId="77777777" w:rsidR="00360B1A" w:rsidRDefault="002700D9">
          <w:pPr>
            <w:pStyle w:val="Obsah4"/>
            <w:rPr>
              <w:del w:id="18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0" w:author="OMH CKO" w:date="2018-04-17T12:27:00Z">
            <w:r>
              <w:lastRenderedPageBreak/>
              <w:fldChar w:fldCharType="begin"/>
            </w:r>
            <w:r>
              <w:delInstrText xml:space="preserve"> HYPERLINK \l "_Toc428367996"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II.7 Informácie o opatreniach prijatých na účely uverejnenia údajov o príjemcoch (článok 114 ods. 2 nariadenia (EÚ) č. 508/2014)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_Toc428367996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76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CADAE34" w14:textId="77777777" w:rsidR="00360B1A" w:rsidRDefault="002700D9">
          <w:pPr>
            <w:pStyle w:val="Obsah4"/>
            <w:rPr>
              <w:del w:id="19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2" w:author="OMH CKO" w:date="2018-04-17T12:27:00Z">
            <w:r>
              <w:fldChar w:fldCharType="begin"/>
            </w:r>
            <w:r>
              <w:delInstrText xml:space="preserve"> HYPERLINK \l "_Toc428367997"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  <w:lang w:eastAsia="en-US"/>
              </w:rPr>
              <w:delText>II.8 Zhrnutie hodnotení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76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E00D377" w14:textId="77777777" w:rsidR="00360B1A" w:rsidRDefault="002700D9">
          <w:pPr>
            <w:pStyle w:val="Obsah4"/>
            <w:rPr>
              <w:del w:id="19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4" w:author="OMH CKO" w:date="2018-04-17T12:27:00Z">
            <w:r>
              <w:fldChar w:fldCharType="begin"/>
            </w:r>
            <w:r>
              <w:delInstrText xml:space="preserve"> HYPERLINK \l "_Toc428367998"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II.9 Zhrnutie pre občanov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77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0BD3627" w14:textId="77777777" w:rsidR="00360B1A" w:rsidRDefault="002700D9">
          <w:pPr>
            <w:pStyle w:val="Obsah4"/>
            <w:rPr>
              <w:del w:id="19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6" w:author="OMH CKO" w:date="2018-04-17T12:27:00Z">
            <w:r>
              <w:fldChar w:fldCharType="begin"/>
            </w:r>
            <w:r>
              <w:delInstrText xml:space="preserve"> HYPERLINK \l "_Toc428367999"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II.10. Správa o realizovaní finančných nástrojov (článok 46 nariadenia EP a Rady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_Toc428367999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77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5D3394E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19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8" w:author="OMH CKO" w:date="2018-04-17T12:27:00Z">
            <w:r>
              <w:fldChar w:fldCharType="begin"/>
            </w:r>
            <w:r>
              <w:delInstrText xml:space="preserve"> HYPERLINK \l "_Toc428368000"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ČASŤ B - Informácie uvádzané vo výročnej správe predkladanej v roku 2017, 2019 a 2025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34A3595" w14:textId="77777777" w:rsidR="00360B1A" w:rsidRDefault="002700D9">
          <w:pPr>
            <w:pStyle w:val="Obsah4"/>
            <w:rPr>
              <w:del w:id="19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0" w:author="OMH CKO" w:date="2018-04-17T12:27:00Z">
            <w:r>
              <w:fldChar w:fldCharType="begin"/>
            </w:r>
            <w:r>
              <w:delInstrText xml:space="preserve"> HYPERLINK \l "_Toc428368001"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II.11. Zhodnotenie realizácie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_Toc428368001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0F68393" w14:textId="77777777" w:rsidR="00360B1A" w:rsidRDefault="002700D9">
          <w:pPr>
            <w:pStyle w:val="Obsah5"/>
            <w:rPr>
              <w:del w:id="20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2" w:author="OMH CKO" w:date="2018-04-17T12:27:00Z">
            <w:r>
              <w:fldChar w:fldCharType="begin"/>
            </w:r>
            <w:r>
              <w:delInstrText xml:space="preserve"> HYPERLINK \l "_Toc428368002"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II.9.1 Informácie obsiahnuté v časti A doplnené o zhodnotenie dosahovania cieľov programu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_Toc428368002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C226E33" w14:textId="77777777" w:rsidR="00360B1A" w:rsidRDefault="002700D9">
          <w:pPr>
            <w:pStyle w:val="Obsah4"/>
            <w:rPr>
              <w:del w:id="20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4" w:author="OMH CKO" w:date="2018-04-17T12:27:00Z">
            <w:r>
              <w:fldChar w:fldCharType="begin"/>
            </w:r>
            <w:r>
              <w:delInstrText xml:space="preserve"> HYPERLINK \l "_Toc428368003"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II.12 Horizontálne princípy vykonávania (článok 50 ods. 4 nariadenia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_Toc428368003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78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FEA8586" w14:textId="77777777" w:rsidR="00360B1A" w:rsidRDefault="002700D9">
          <w:pPr>
            <w:pStyle w:val="Obsah4"/>
            <w:rPr>
              <w:del w:id="20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6" w:author="OMH CKO" w:date="2018-04-17T12:27:00Z">
            <w:r>
              <w:fldChar w:fldCharType="begin"/>
            </w:r>
            <w:r>
              <w:delInstrText xml:space="preserve"> HYPERLINK \l "_Toc428368004"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II.13. Podávanie správ o podpore použitej na ciele súvisiace so zmenou klímy (článok 50 ods. 4 nariadenia (EÚ) č. 1303/2013)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_Toc428368004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80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3114E34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20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8" w:author="OMH CKO" w:date="2018-04-17T12:27:00Z">
            <w:r>
              <w:fldChar w:fldCharType="begin"/>
            </w:r>
            <w:r>
              <w:delInstrText xml:space="preserve"> HYPERLINK \l "_Toc428368005"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ČASŤ C - Informácie uvádzané vo výročnej správe predkladanej v roku 2019 a  2025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_Toc428368005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9F209A3" w14:textId="77777777" w:rsidR="00360B1A" w:rsidRDefault="002700D9">
          <w:pPr>
            <w:pStyle w:val="Obsah4"/>
            <w:rPr>
              <w:del w:id="20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0" w:author="OMH CKO" w:date="2018-04-17T12:27:00Z">
            <w:r>
              <w:fldChar w:fldCharType="begin"/>
            </w:r>
            <w:r>
              <w:delInstrText xml:space="preserve"> HYPERLINK \l "_Toc428368006"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II.14. Inteligentný, udržateľný a inkluzívny rast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_Toc428368006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568B005" w14:textId="77777777" w:rsidR="00360B1A" w:rsidRDefault="002700D9">
          <w:pPr>
            <w:pStyle w:val="Obsah4"/>
            <w:rPr>
              <w:del w:id="21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2" w:author="OMH CKO" w:date="2018-04-17T12:27:00Z">
            <w:r>
              <w:fldChar w:fldCharType="begin"/>
            </w:r>
            <w:r>
              <w:delInstrText xml:space="preserve"> HYPERLINK \l "_Toc428368007"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II.15. Problémy, ktoré ovplyvňujú výkonnosť programu spolupráce a prijaté opatrenia vo vzťahu k plneniu výkonnostného rámca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_Toc428368007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81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C3588C2" w14:textId="77777777" w:rsidR="00360B1A" w:rsidRDefault="002700D9">
          <w:pPr>
            <w:pStyle w:val="Obsah2"/>
            <w:tabs>
              <w:tab w:val="right" w:leader="dot" w:pos="9062"/>
            </w:tabs>
            <w:rPr>
              <w:del w:id="21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4" w:author="OMH CKO" w:date="2018-04-17T12:27:00Z">
            <w:r>
              <w:fldChar w:fldCharType="begin"/>
            </w:r>
            <w:r>
              <w:delInstrText xml:space="preserve"> HYPERLINK \l "_Toc428368008"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rFonts w:eastAsiaTheme="minorHAnsi"/>
                <w:noProof/>
              </w:rPr>
              <w:delText>Zoznam príloh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_Toc428368008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CCC4542" w14:textId="77777777" w:rsidR="00360B1A" w:rsidRDefault="002700D9">
          <w:pPr>
            <w:pStyle w:val="Obsah3"/>
            <w:tabs>
              <w:tab w:val="right" w:leader="dot" w:pos="9062"/>
            </w:tabs>
            <w:rPr>
              <w:del w:id="21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6" w:author="OMH CKO" w:date="2018-04-17T12:27:00Z">
            <w:r>
              <w:fldChar w:fldCharType="begin"/>
            </w:r>
            <w:r>
              <w:delInstrText xml:space="preserve"> HYPERLINK \l "_Toc428368009"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Zoznam použitých skratiek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_Toc428368009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82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389B317" w14:textId="77777777" w:rsidR="00360B1A" w:rsidRDefault="002700D9">
          <w:pPr>
            <w:pStyle w:val="Obsah4"/>
            <w:rPr>
              <w:del w:id="21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8" w:author="OMH CKO" w:date="2018-04-17T12:27:00Z">
            <w:r>
              <w:fldChar w:fldCharType="begin"/>
            </w:r>
            <w:r>
              <w:delInstrText xml:space="preserve"> HYPERLINK \l "_Toc428368010" </w:delInstrText>
            </w:r>
            <w:r>
              <w:fldChar w:fldCharType="separate"/>
            </w:r>
            <w:r w:rsidR="00360B1A" w:rsidRPr="00737966">
              <w:rPr>
                <w:rStyle w:val="Hypertextovprepojenie"/>
                <w:noProof/>
              </w:rPr>
              <w:delText>Príloha I</w:delText>
            </w:r>
            <w:r w:rsidR="00360B1A">
              <w:rPr>
                <w:noProof/>
                <w:webHidden/>
              </w:rPr>
              <w:tab/>
            </w:r>
            <w:r w:rsidR="00360B1A">
              <w:rPr>
                <w:noProof/>
                <w:webHidden/>
              </w:rPr>
              <w:fldChar w:fldCharType="begin"/>
            </w:r>
            <w:r w:rsidR="00360B1A">
              <w:rPr>
                <w:noProof/>
                <w:webHidden/>
              </w:rPr>
              <w:delInstrText xml:space="preserve"> PAGEREF _Toc428368010 \h </w:delInstrText>
            </w:r>
            <w:r w:rsidR="00360B1A">
              <w:rPr>
                <w:noProof/>
                <w:webHidden/>
              </w:rPr>
            </w:r>
            <w:r w:rsidR="00360B1A">
              <w:rPr>
                <w:noProof/>
                <w:webHidden/>
              </w:rPr>
              <w:fldChar w:fldCharType="separate"/>
            </w:r>
            <w:r w:rsidR="00F9508B">
              <w:rPr>
                <w:noProof/>
                <w:webHidden/>
              </w:rPr>
              <w:delText>83</w:delText>
            </w:r>
            <w:r w:rsidR="00360B1A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9B2405A" w14:textId="77777777" w:rsidR="005C5860" w:rsidRDefault="002700D9">
          <w:pPr>
            <w:pStyle w:val="Obsah2"/>
            <w:tabs>
              <w:tab w:val="right" w:leader="dot" w:pos="9062"/>
            </w:tabs>
            <w:rPr>
              <w:ins w:id="21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20" w:author="OMH CKO" w:date="2018-04-17T12:27:00Z">
            <w:r>
              <w:fldChar w:fldCharType="begin"/>
            </w:r>
            <w:r>
              <w:instrText xml:space="preserve"> HYPERLINK \l "_Toc510701070"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Úvod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_Toc510701070 \h </w:instrText>
            </w:r>
          </w:ins>
          <w:r w:rsidR="005C5860">
            <w:rPr>
              <w:noProof/>
              <w:webHidden/>
            </w:rPr>
          </w:r>
          <w:ins w:id="221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65BC224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222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23" w:author="OMH CKO" w:date="2018-04-17T12:27:00Z">
            <w:r>
              <w:fldChar w:fldCharType="begin"/>
            </w:r>
            <w:r>
              <w:instrText xml:space="preserve"> HYPERLINK \l "_Toc510701071"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Východiská prípravy výročnej a záverečnej správy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_Toc510701071 \h </w:instrText>
            </w:r>
          </w:ins>
          <w:r w:rsidR="005C5860">
            <w:rPr>
              <w:noProof/>
              <w:webHidden/>
            </w:rPr>
          </w:r>
          <w:ins w:id="224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933CC40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22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26" w:author="OMH CKO" w:date="2018-04-17T12:27:00Z">
            <w:r>
              <w:fldChar w:fldCharType="begin"/>
            </w:r>
            <w:r>
              <w:instrText xml:space="preserve"> HYPERLINK \l "_Toc510701072"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Základné zásady vypracovania výročnej a záverečnej správy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_Toc510701072 \h </w:instrText>
            </w:r>
          </w:ins>
          <w:r w:rsidR="005C5860">
            <w:rPr>
              <w:noProof/>
              <w:webHidden/>
            </w:rPr>
          </w:r>
          <w:ins w:id="227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8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32F7FAD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228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29" w:author="OMH CKO" w:date="2018-04-17T12:27:00Z">
            <w:r>
              <w:fldChar w:fldCharType="begin"/>
            </w:r>
            <w:r>
              <w:instrText xml:space="preserve"> HYPERLINK \l "_Toc510701073"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Definície pojmov používaných v texte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_Toc510701073 \h </w:instrText>
            </w:r>
          </w:ins>
          <w:r w:rsidR="005C5860">
            <w:rPr>
              <w:noProof/>
              <w:webHidden/>
            </w:rPr>
          </w:r>
          <w:ins w:id="230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9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041F42E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23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32" w:author="OMH CKO" w:date="2018-04-17T12:27:00Z">
            <w:r>
              <w:fldChar w:fldCharType="begin"/>
            </w:r>
            <w:r>
              <w:instrText xml:space="preserve"> HYPERLINK \l "_Toc510701074"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Vypracovanie a schvaľovanie  výročnej správy na národnej úrovni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_Toc510701074 \h </w:instrText>
            </w:r>
          </w:ins>
          <w:r w:rsidR="005C5860">
            <w:rPr>
              <w:noProof/>
              <w:webHidden/>
            </w:rPr>
          </w:r>
          <w:ins w:id="233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11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D414480" w14:textId="77777777" w:rsidR="005C5860" w:rsidRDefault="002700D9">
          <w:pPr>
            <w:pStyle w:val="Obsah2"/>
            <w:tabs>
              <w:tab w:val="right" w:leader="dot" w:pos="9062"/>
            </w:tabs>
            <w:rPr>
              <w:ins w:id="234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35" w:author="OMH CKO" w:date="2018-04-17T12:27:00Z">
            <w:r>
              <w:fldChar w:fldCharType="begin"/>
            </w:r>
            <w:r>
              <w:instrText xml:space="preserve"> HYPERLINK \l "_Toc510701075"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  <w:lang w:eastAsia="en-US"/>
              </w:rPr>
              <w:t>Výročná a záverečná správa o vykonávaní Programu v rámci cieľa Investovanie do rastu a zamestnanosti  (cieľ 1) a cieľa Európska územná spolupráca (cieľ 2)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_Toc510701075 \h </w:instrText>
            </w:r>
          </w:ins>
          <w:r w:rsidR="005C5860">
            <w:rPr>
              <w:noProof/>
              <w:webHidden/>
            </w:rPr>
          </w:r>
          <w:ins w:id="236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BEDE0C0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23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38" w:author="OMH CKO" w:date="2018-04-17T12:27:00Z">
            <w:r>
              <w:fldChar w:fldCharType="begin"/>
            </w:r>
            <w:r>
              <w:instrText xml:space="preserve"> HYPERLINK \l "_Toc510701076"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 xml:space="preserve">Časť A  - Informácie predkladané každý rok (článok 50 (2) </w:t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nariadenia EP a Rady (EÚ) č. 1303/2013)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_Toc510701076 \h </w:instrText>
            </w:r>
          </w:ins>
          <w:r w:rsidR="005C5860">
            <w:rPr>
              <w:noProof/>
              <w:webHidden/>
            </w:rPr>
          </w:r>
          <w:ins w:id="239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FD4287F" w14:textId="77777777" w:rsidR="005C5860" w:rsidRDefault="002700D9">
          <w:pPr>
            <w:pStyle w:val="Obsah4"/>
            <w:rPr>
              <w:ins w:id="240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41" w:author="OMH CKO" w:date="2018-04-17T12:27:00Z">
            <w:r>
              <w:fldChar w:fldCharType="begin"/>
            </w:r>
            <w:r>
              <w:instrText xml:space="preserve"> HYPERLINK \l "_Toc510701077"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I.1. Identifikácia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_Toc510701077 \h </w:instrText>
            </w:r>
          </w:ins>
          <w:r w:rsidR="005C5860">
            <w:rPr>
              <w:noProof/>
              <w:webHidden/>
            </w:rPr>
          </w:r>
          <w:ins w:id="242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9228EFE" w14:textId="77777777" w:rsidR="005C5860" w:rsidRDefault="002700D9">
          <w:pPr>
            <w:pStyle w:val="Obsah4"/>
            <w:rPr>
              <w:ins w:id="24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44" w:author="OMH CKO" w:date="2018-04-17T12:27:00Z">
            <w:r>
              <w:fldChar w:fldCharType="begin"/>
            </w:r>
            <w:r>
              <w:instrText xml:space="preserve"> HYPERLINK \l "_Toc510701078"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 xml:space="preserve">I.2. </w:t>
            </w:r>
            <w:r w:rsidR="005C5860" w:rsidRPr="00117AF7">
              <w:rPr>
                <w:rStyle w:val="Hypertextovprepojenie"/>
                <w:rFonts w:eastAsia="EUAlbertina-Regular-Identity-H"/>
                <w:noProof/>
                <w:lang w:eastAsia="cs-CZ"/>
              </w:rPr>
              <w:t>Prehľad o vykonávaní programu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_Toc510701078 \h </w:instrText>
            </w:r>
          </w:ins>
          <w:r w:rsidR="005C5860">
            <w:rPr>
              <w:noProof/>
              <w:webHidden/>
            </w:rPr>
          </w:r>
          <w:ins w:id="245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DD46DAD" w14:textId="77777777" w:rsidR="005C5860" w:rsidRDefault="002700D9">
          <w:pPr>
            <w:pStyle w:val="Obsah4"/>
            <w:rPr>
              <w:ins w:id="246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47" w:author="OMH CKO" w:date="2018-04-17T12:27:00Z">
            <w:r>
              <w:fldChar w:fldCharType="begin"/>
            </w:r>
            <w:r>
              <w:instrText xml:space="preserve"> HYPERLINK \l "_Toc510701079"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I.3. Implementácia prioritnej osi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_Toc510701079 \h </w:instrText>
            </w:r>
          </w:ins>
          <w:r w:rsidR="005C5860">
            <w:rPr>
              <w:noProof/>
              <w:webHidden/>
            </w:rPr>
          </w:r>
          <w:ins w:id="248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9808A05" w14:textId="77777777" w:rsidR="005C5860" w:rsidRDefault="002700D9">
          <w:pPr>
            <w:pStyle w:val="Obsah5"/>
            <w:rPr>
              <w:ins w:id="24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50" w:author="OMH CKO" w:date="2018-04-17T12:27:00Z">
            <w:r>
              <w:fldChar w:fldCharType="begin"/>
            </w:r>
            <w:r>
              <w:instrText xml:space="preserve"> HYPERLINK \l "_Toc510701080"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I.3.1 Prehľad o vykonávaní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_Toc510701080 \h </w:instrText>
            </w:r>
          </w:ins>
          <w:r w:rsidR="005C5860">
            <w:rPr>
              <w:noProof/>
              <w:webHidden/>
            </w:rPr>
          </w:r>
          <w:ins w:id="251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33BCB8B" w14:textId="77777777" w:rsidR="005C5860" w:rsidRDefault="002700D9">
          <w:pPr>
            <w:pStyle w:val="Obsah5"/>
            <w:rPr>
              <w:ins w:id="252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53" w:author="OMH CKO" w:date="2018-04-17T12:27:00Z">
            <w:r>
              <w:fldChar w:fldCharType="begin"/>
            </w:r>
            <w:r>
              <w:instrText xml:space="preserve"> HYPERLINK \l "_Toc510701081"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I.3.2 Spoločné a programovo špecifické ukazovatele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_Toc510701081 \h </w:instrText>
            </w:r>
          </w:ins>
          <w:r w:rsidR="005C5860">
            <w:rPr>
              <w:noProof/>
              <w:webHidden/>
            </w:rPr>
          </w:r>
          <w:ins w:id="254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14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7FC524A" w14:textId="77777777" w:rsidR="005C5860" w:rsidRDefault="002700D9">
          <w:pPr>
            <w:pStyle w:val="Obsah5"/>
            <w:rPr>
              <w:ins w:id="25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56" w:author="OMH CKO" w:date="2018-04-17T12:27:00Z">
            <w:r>
              <w:lastRenderedPageBreak/>
              <w:fldChar w:fldCharType="begin"/>
            </w:r>
            <w:r>
              <w:instrText xml:space="preserve"> HYPERLINK \l "_Toc510701082"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I.3.3. Čiastkové ciele a zámery stanovené vo výkonnostnom rámci (údaje predkladané prvýkrát vo výročnej správe za rok 2016)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_Toc510701082 \h </w:instrText>
            </w:r>
          </w:ins>
          <w:r w:rsidR="005C5860">
            <w:rPr>
              <w:noProof/>
              <w:webHidden/>
            </w:rPr>
          </w:r>
          <w:ins w:id="257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41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5ED9C9A" w14:textId="77777777" w:rsidR="005C5860" w:rsidRDefault="002700D9">
          <w:pPr>
            <w:pStyle w:val="Obsah5"/>
            <w:rPr>
              <w:ins w:id="258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59" w:author="OMH CKO" w:date="2018-04-17T12:27:00Z">
            <w:r>
              <w:fldChar w:fldCharType="begin"/>
            </w:r>
            <w:r>
              <w:instrText xml:space="preserve"> HYPERLINK \l "_Toc510701083"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I.3.4 Finančné údaje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_Toc510701083 \h </w:instrText>
            </w:r>
          </w:ins>
          <w:r w:rsidR="005C5860">
            <w:rPr>
              <w:noProof/>
              <w:webHidden/>
            </w:rPr>
          </w:r>
          <w:ins w:id="260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42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79D90DE" w14:textId="77777777" w:rsidR="005C5860" w:rsidRDefault="002700D9">
          <w:pPr>
            <w:pStyle w:val="Obsah4"/>
            <w:rPr>
              <w:ins w:id="26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62" w:author="OMH CKO" w:date="2018-04-17T12:27:00Z">
            <w:r>
              <w:fldChar w:fldCharType="begin"/>
            </w:r>
            <w:r>
              <w:instrText xml:space="preserve"> HYPERLINK \l "_Toc510701084"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  <w:lang w:eastAsia="en-US"/>
              </w:rPr>
              <w:t>I.4. Zhrnutie hodnotení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_Toc510701084 \h </w:instrText>
            </w:r>
          </w:ins>
          <w:r w:rsidR="005C5860">
            <w:rPr>
              <w:noProof/>
              <w:webHidden/>
            </w:rPr>
          </w:r>
          <w:ins w:id="263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53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2CB7516" w14:textId="77777777" w:rsidR="005C5860" w:rsidRDefault="002700D9">
          <w:pPr>
            <w:pStyle w:val="Obsah4"/>
            <w:rPr>
              <w:ins w:id="264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65" w:author="OMH CKO" w:date="2018-04-17T12:27:00Z">
            <w:r>
              <w:fldChar w:fldCharType="begin"/>
            </w:r>
            <w:r>
              <w:instrText xml:space="preserve"> HYPERLINK \l "_Toc510701085"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  <w:lang w:eastAsia="en-US"/>
              </w:rPr>
              <w:t xml:space="preserve">I.5. Informácia o realizovaní IZM, ak je relevantné (článok 19 (2) a 19 (4) nariadenia </w:t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 xml:space="preserve">EP a Rady (EÚ) </w:t>
            </w:r>
            <w:r w:rsidR="005C5860" w:rsidRPr="00117AF7">
              <w:rPr>
                <w:rStyle w:val="Hypertextovprepojenie"/>
                <w:rFonts w:eastAsiaTheme="minorHAnsi"/>
                <w:noProof/>
                <w:lang w:eastAsia="en-US"/>
              </w:rPr>
              <w:t>č. 1304/2013)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_Toc510701085 \h </w:instrText>
            </w:r>
          </w:ins>
          <w:r w:rsidR="005C5860">
            <w:rPr>
              <w:noProof/>
              <w:webHidden/>
            </w:rPr>
          </w:r>
          <w:ins w:id="266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53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25777B3" w14:textId="77777777" w:rsidR="005C5860" w:rsidRDefault="002700D9">
          <w:pPr>
            <w:pStyle w:val="Obsah4"/>
            <w:rPr>
              <w:ins w:id="26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68" w:author="OMH CKO" w:date="2018-04-17T12:27:00Z">
            <w:r>
              <w:fldChar w:fldCharType="begin"/>
            </w:r>
            <w:r>
              <w:instrText xml:space="preserve"> HYPERLINK \l "_Toc510701086"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I.6. Problémy, ktoré ovplyvňujú výkonnosť programu a prijaté opatrenia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_Toc510701086 \h </w:instrText>
            </w:r>
          </w:ins>
          <w:r w:rsidR="005C5860">
            <w:rPr>
              <w:noProof/>
              <w:webHidden/>
            </w:rPr>
          </w:r>
          <w:ins w:id="269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53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097FC67" w14:textId="77777777" w:rsidR="005C5860" w:rsidRDefault="002700D9">
          <w:pPr>
            <w:pStyle w:val="Obsah4"/>
            <w:rPr>
              <w:ins w:id="270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71" w:author="OMH CKO" w:date="2018-04-17T12:27:00Z">
            <w:r>
              <w:fldChar w:fldCharType="begin"/>
            </w:r>
            <w:r>
              <w:instrText xml:space="preserve"> HYPERLINK \l "_Toc510701087"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I.7. Zhrnutie pre občanov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_Toc510701087 \h </w:instrText>
            </w:r>
          </w:ins>
          <w:r w:rsidR="005C5860">
            <w:rPr>
              <w:noProof/>
              <w:webHidden/>
            </w:rPr>
          </w:r>
          <w:ins w:id="272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1BAB4E3" w14:textId="77777777" w:rsidR="005C5860" w:rsidRDefault="002700D9">
          <w:pPr>
            <w:pStyle w:val="Obsah4"/>
            <w:rPr>
              <w:ins w:id="27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74" w:author="OMH CKO" w:date="2018-04-17T12:27:00Z">
            <w:r>
              <w:fldChar w:fldCharType="begin"/>
            </w:r>
            <w:r>
              <w:instrText xml:space="preserve"> HYPERLINK \l "_Toc510701088"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I.8. Správa o vykonávaní finančných nástrojov (článok 46 nariadenia EP a Rady (EÚ) č. 1303/2013)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_Toc510701088 \h </w:instrText>
            </w:r>
          </w:ins>
          <w:r w:rsidR="005C5860">
            <w:rPr>
              <w:noProof/>
              <w:webHidden/>
            </w:rPr>
          </w:r>
          <w:ins w:id="275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2BA4E84" w14:textId="77777777" w:rsidR="005C5860" w:rsidRDefault="002700D9">
          <w:pPr>
            <w:pStyle w:val="Obsah4"/>
            <w:rPr>
              <w:ins w:id="276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77" w:author="OMH CKO" w:date="2018-04-17T12:27:00Z">
            <w:r>
              <w:fldChar w:fldCharType="begin"/>
            </w:r>
            <w:r>
              <w:instrText xml:space="preserve"> HYPERLINK \l "_Toc510701089"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  <w:shd w:val="clear" w:color="auto" w:fill="FFFFFF" w:themeFill="background1"/>
              </w:rPr>
              <w:t>I.9. Opatrenia prijaté na splnenie ex-ante kondicionalít  (článok 50 (2) nariadenia EP a Rady (EÚ) č. 1303/2013)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_Toc510701089 \h </w:instrText>
            </w:r>
          </w:ins>
          <w:r w:rsidR="005C5860">
            <w:rPr>
              <w:noProof/>
              <w:webHidden/>
            </w:rPr>
          </w:r>
          <w:ins w:id="278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0631264" w14:textId="77777777" w:rsidR="005C5860" w:rsidRDefault="002700D9">
          <w:pPr>
            <w:pStyle w:val="Obsah4"/>
            <w:rPr>
              <w:ins w:id="27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80" w:author="OMH CKO" w:date="2018-04-17T12:27:00Z">
            <w:r>
              <w:fldChar w:fldCharType="begin"/>
            </w:r>
            <w:r>
              <w:instrText xml:space="preserve"> HYPERLINK \l "_Toc510701090"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I.10. Pokrok pri príprave a implementácii veľkých projektov a spoločných akčných plánov (článok 101(h) a 111(3) nariadenia EP a Rady (EÚ) č. 1303/2013 a článok 14 ods. 3 písm. b) nariadenia (EÚ) č. 1299/2013)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_Toc510701090 \h </w:instrText>
            </w:r>
          </w:ins>
          <w:r w:rsidR="005C5860">
            <w:rPr>
              <w:noProof/>
              <w:webHidden/>
            </w:rPr>
          </w:r>
          <w:ins w:id="281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3C56A83" w14:textId="77777777" w:rsidR="005C5860" w:rsidRDefault="002700D9">
          <w:pPr>
            <w:pStyle w:val="Obsah5"/>
            <w:rPr>
              <w:ins w:id="282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83" w:author="OMH CKO" w:date="2018-04-17T12:27:00Z">
            <w:r>
              <w:fldChar w:fldCharType="begin"/>
            </w:r>
            <w:r>
              <w:instrText xml:space="preserve"> HYPERLINK \l "_Toc510701091"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I.10.1. Veľké projekty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_Toc510701091 \h </w:instrText>
            </w:r>
          </w:ins>
          <w:r w:rsidR="005C5860">
            <w:rPr>
              <w:noProof/>
              <w:webHidden/>
            </w:rPr>
          </w:r>
          <w:ins w:id="284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793D172" w14:textId="77777777" w:rsidR="005C5860" w:rsidRDefault="002700D9">
          <w:pPr>
            <w:pStyle w:val="Obsah5"/>
            <w:rPr>
              <w:ins w:id="28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86" w:author="OMH CKO" w:date="2018-04-17T12:27:00Z">
            <w:r>
              <w:fldChar w:fldCharType="begin"/>
            </w:r>
            <w:r>
              <w:instrText xml:space="preserve"> HYPERLINK \l "_Toc510701092"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I.10.2 Spoločné akčné plány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_Toc510701092 \h </w:instrText>
            </w:r>
          </w:ins>
          <w:r w:rsidR="005C5860">
            <w:rPr>
              <w:noProof/>
              <w:webHidden/>
            </w:rPr>
          </w:r>
          <w:ins w:id="287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58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CD6E28D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288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89" w:author="OMH CKO" w:date="2018-04-17T12:27:00Z">
            <w:r>
              <w:fldChar w:fldCharType="begin"/>
            </w:r>
            <w:r>
              <w:instrText xml:space="preserve"> HYPERLINK \l "_Toc510701093"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ČASŤ B - Informácie uvádzané vo výročnej správe predkladanej v roku 2017, 2019 a v záverečnej správe o vykonávaní (článok 50 (4) a 111(3) a (4) nariadenia EP a Rady (EÚ) č. 1303/2013 a 14 (4) nariadenia EP a Rady (EÚ)  č. 1299/2013)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_Toc510701093 \h </w:instrText>
            </w:r>
          </w:ins>
          <w:r w:rsidR="005C5860">
            <w:rPr>
              <w:noProof/>
              <w:webHidden/>
            </w:rPr>
          </w:r>
          <w:ins w:id="290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60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ABDF06C" w14:textId="77777777" w:rsidR="005C5860" w:rsidRDefault="002700D9">
          <w:pPr>
            <w:pStyle w:val="Obsah4"/>
            <w:rPr>
              <w:ins w:id="29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92" w:author="OMH CKO" w:date="2018-04-17T12:27:00Z">
            <w:r>
              <w:fldChar w:fldCharType="begin"/>
            </w:r>
            <w:r>
              <w:instrText xml:space="preserve"> HYPERLINK \l "_Toc510701094"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I.11. Zhodnotenie vykonávania programu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_Toc510701094 \h </w:instrText>
            </w:r>
          </w:ins>
          <w:r w:rsidR="005C5860">
            <w:rPr>
              <w:noProof/>
              <w:webHidden/>
            </w:rPr>
          </w:r>
          <w:ins w:id="293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60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3BD37B9" w14:textId="77777777" w:rsidR="005C5860" w:rsidRDefault="002700D9">
          <w:pPr>
            <w:pStyle w:val="Obsah5"/>
            <w:rPr>
              <w:ins w:id="294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95" w:author="OMH CKO" w:date="2018-04-17T12:27:00Z">
            <w:r>
              <w:fldChar w:fldCharType="begin"/>
            </w:r>
            <w:r>
              <w:instrText xml:space="preserve"> HYPERLINK \l "_Toc510701095"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I.11.1 Informácie obsiahnuté v časti A doplnené o zhodnotenie dosahovania cieľov programu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_Toc510701095 \h </w:instrText>
            </w:r>
          </w:ins>
          <w:r w:rsidR="005C5860">
            <w:rPr>
              <w:noProof/>
              <w:webHidden/>
            </w:rPr>
          </w:r>
          <w:ins w:id="296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60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D0FA1E8" w14:textId="77777777" w:rsidR="005C5860" w:rsidRDefault="002700D9">
          <w:pPr>
            <w:pStyle w:val="Obsah5"/>
            <w:rPr>
              <w:ins w:id="29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98" w:author="OMH CKO" w:date="2018-04-17T12:27:00Z">
            <w:r>
              <w:fldChar w:fldCharType="begin"/>
            </w:r>
            <w:r>
              <w:instrText xml:space="preserve"> HYPERLINK \l "_Toc510701096"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I.11.2 Osobitné opatrenia prijaté s cieľom podporovať rovnosť mužov a žien a predchádzať diskriminácii, najmä zabezpečenie prístupu pre osoby so zdravotným postihnutím, a opatrenia vykonané na zabezpečenie začlenenia hľadiska rodovej rovnosti do operačného programu a projektov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_Toc510701096 \h </w:instrText>
            </w:r>
          </w:ins>
          <w:r w:rsidR="005C5860">
            <w:rPr>
              <w:noProof/>
              <w:webHidden/>
            </w:rPr>
          </w:r>
          <w:ins w:id="299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60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BC2F1C2" w14:textId="77777777" w:rsidR="005C5860" w:rsidRDefault="002700D9">
          <w:pPr>
            <w:pStyle w:val="Obsah5"/>
            <w:rPr>
              <w:ins w:id="300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01" w:author="OMH CKO" w:date="2018-04-17T12:27:00Z">
            <w:r>
              <w:fldChar w:fldCharType="begin"/>
            </w:r>
            <w:r>
              <w:instrText xml:space="preserve"> HYPERLINK \l "_Toc510701097"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I.11.3 Udržateľný rozvoj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_Toc510701097 \h </w:instrText>
            </w:r>
          </w:ins>
          <w:r w:rsidR="005C5860">
            <w:rPr>
              <w:noProof/>
              <w:webHidden/>
            </w:rPr>
          </w:r>
          <w:ins w:id="302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60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0C18D53" w14:textId="77777777" w:rsidR="005C5860" w:rsidRDefault="002700D9">
          <w:pPr>
            <w:pStyle w:val="Obsah5"/>
            <w:rPr>
              <w:ins w:id="30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04" w:author="OMH CKO" w:date="2018-04-17T12:27:00Z">
            <w:r>
              <w:fldChar w:fldCharType="begin"/>
            </w:r>
            <w:r>
              <w:instrText xml:space="preserve"> HYPERLINK \l "_Toc510701098"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I.11.4 Podpora použitá na ciele súvisiace so zmenou klímy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_Toc510701098 \h </w:instrText>
            </w:r>
          </w:ins>
          <w:r w:rsidR="005C5860">
            <w:rPr>
              <w:noProof/>
              <w:webHidden/>
            </w:rPr>
          </w:r>
          <w:ins w:id="305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61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C5767B8" w14:textId="77777777" w:rsidR="005C5860" w:rsidRDefault="002700D9">
          <w:pPr>
            <w:pStyle w:val="Obsah5"/>
            <w:rPr>
              <w:ins w:id="306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07" w:author="OMH CKO" w:date="2018-04-17T12:27:00Z">
            <w:r>
              <w:fldChar w:fldCharType="begin"/>
            </w:r>
            <w:r>
              <w:instrText xml:space="preserve"> HYPERLINK \l "_Toc510701099"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I.11.5 Úloha partnerov pri vykonávaní programu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_Toc510701099 \h </w:instrText>
            </w:r>
          </w:ins>
          <w:r w:rsidR="005C5860">
            <w:rPr>
              <w:noProof/>
              <w:webHidden/>
            </w:rPr>
          </w:r>
          <w:ins w:id="308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61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032CB05" w14:textId="77777777" w:rsidR="005C5860" w:rsidRDefault="002700D9">
          <w:pPr>
            <w:pStyle w:val="Obsah4"/>
            <w:rPr>
              <w:ins w:id="30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10" w:author="OMH CKO" w:date="2018-04-17T12:27:00Z">
            <w:r>
              <w:fldChar w:fldCharType="begin"/>
            </w:r>
            <w:r>
              <w:instrText xml:space="preserve"> HYPERLINK \l "_Toc510701100"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I.12.  Povinné informácie a posúdenia podľa článku 111 (4) pododsek1, (a) a (b) nariadenia EP a Rady (EÚ) č. 1303/2013 a článku 14 (4) §1, (a) a (b) nariadenia EP a Rady (EÚ) č. 1299/2013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_Toc510701100 \h </w:instrText>
            </w:r>
          </w:ins>
          <w:r w:rsidR="005C5860">
            <w:rPr>
              <w:noProof/>
              <w:webHidden/>
            </w:rPr>
          </w:r>
          <w:ins w:id="311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61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7A3679B" w14:textId="77777777" w:rsidR="005C5860" w:rsidRDefault="002700D9">
          <w:pPr>
            <w:pStyle w:val="Obsah5"/>
            <w:rPr>
              <w:ins w:id="312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13" w:author="OMH CKO" w:date="2018-04-17T12:27:00Z">
            <w:r>
              <w:fldChar w:fldCharType="begin"/>
            </w:r>
            <w:r>
              <w:instrText xml:space="preserve"> HYPERLINK \l "_Toc510701101"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I.12.1 Pokrok pri plnení plánu hodnotenia a následných opatrení prijatých v nadväznosti na zistenia hodnotení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_Toc510701101 \h </w:instrText>
            </w:r>
          </w:ins>
          <w:r w:rsidR="005C5860">
            <w:rPr>
              <w:noProof/>
              <w:webHidden/>
            </w:rPr>
          </w:r>
          <w:ins w:id="314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61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2CA6CF0" w14:textId="77777777" w:rsidR="005C5860" w:rsidRDefault="002700D9">
          <w:pPr>
            <w:pStyle w:val="Obsah5"/>
            <w:rPr>
              <w:ins w:id="31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16" w:author="OMH CKO" w:date="2018-04-17T12:27:00Z">
            <w:r>
              <w:fldChar w:fldCharType="begin"/>
            </w:r>
            <w:r>
              <w:instrText xml:space="preserve"> HYPERLINK \l "_Toc510701102"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I.12.2 Výsledky opatrení fondov na informovanie a publicitu realizovaných v rámci komunikačnej stratégie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_Toc510701102 \h </w:instrText>
            </w:r>
          </w:ins>
          <w:r w:rsidR="005C5860">
            <w:rPr>
              <w:noProof/>
              <w:webHidden/>
            </w:rPr>
          </w:r>
          <w:ins w:id="317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61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AC225E7" w14:textId="77777777" w:rsidR="005C5860" w:rsidRDefault="002700D9">
          <w:pPr>
            <w:pStyle w:val="Obsah4"/>
            <w:rPr>
              <w:ins w:id="318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19" w:author="OMH CKO" w:date="2018-04-17T12:27:00Z">
            <w:r>
              <w:lastRenderedPageBreak/>
              <w:fldChar w:fldCharType="begin"/>
            </w:r>
            <w:r>
              <w:instrText xml:space="preserve"> HYPERLINK \l "_Toc510701103"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 xml:space="preserve">I.13. </w:t>
            </w:r>
            <w:r w:rsidR="005C5860" w:rsidRPr="00117AF7">
              <w:rPr>
                <w:rStyle w:val="Hypertextovprepojenie"/>
                <w:rFonts w:eastAsiaTheme="minorHAnsi"/>
                <w:noProof/>
                <w:lang w:eastAsia="en-US"/>
              </w:rPr>
              <w:t>Opatrenia prijaté na splnenie ex ante kondicionalít</w:t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 xml:space="preserve"> na základe článku 50 (4) nariadenia EP a Rady (EÚ) č. 1303/2013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_Toc510701103 \h </w:instrText>
            </w:r>
          </w:ins>
          <w:r w:rsidR="005C5860">
            <w:rPr>
              <w:noProof/>
              <w:webHidden/>
            </w:rPr>
          </w:r>
          <w:ins w:id="320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62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534EC5A" w14:textId="77777777" w:rsidR="005C5860" w:rsidRDefault="002700D9">
          <w:pPr>
            <w:pStyle w:val="Obsah4"/>
            <w:rPr>
              <w:ins w:id="32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22" w:author="OMH CKO" w:date="2018-04-17T12:27:00Z">
            <w:r>
              <w:fldChar w:fldCharType="begin"/>
            </w:r>
            <w:r>
              <w:instrText xml:space="preserve"> HYPERLINK \l "_Toc510701104"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I.14. Ďalšie informácie, ktoré sa poskytujú v závislosti  od obsahu a cieľov programu na základe článku 111 (4) §2, (a), (b), (c), (d), (g) a (h) nariadenia EP a Rady (EÚ) č. 1303/2013 a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_Toc510701104 \h </w:instrText>
            </w:r>
          </w:ins>
          <w:r w:rsidR="005C5860">
            <w:rPr>
              <w:noProof/>
              <w:webHidden/>
            </w:rPr>
          </w:r>
          <w:ins w:id="323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63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A5C25F1" w14:textId="77777777" w:rsidR="005C5860" w:rsidRDefault="002700D9">
          <w:pPr>
            <w:pStyle w:val="Obsah5"/>
            <w:rPr>
              <w:ins w:id="324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25" w:author="OMH CKO" w:date="2018-04-17T12:27:00Z">
            <w:r>
              <w:fldChar w:fldCharType="begin"/>
            </w:r>
            <w:r>
              <w:instrText xml:space="preserve"> HYPERLINK \l "_Toc510701105"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I.14.1  Pokrok dosiahnutý pri uplatňovaní integrovaného prístupu k územnému rozvoju vrátane rozvoja regiónov s nepriaznivými demografickými podmienkami a trvalými alebo prírodnými znevýhodneniami, integrovaných územných investícií, UMR a CLLD podľa programu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_Toc510701105 \h </w:instrText>
            </w:r>
          </w:ins>
          <w:r w:rsidR="005C5860">
            <w:rPr>
              <w:noProof/>
              <w:webHidden/>
            </w:rPr>
          </w:r>
          <w:ins w:id="326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63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C2861F1" w14:textId="77777777" w:rsidR="005C5860" w:rsidRDefault="002700D9">
          <w:pPr>
            <w:pStyle w:val="Obsah5"/>
            <w:rPr>
              <w:ins w:id="32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28" w:author="OMH CKO" w:date="2018-04-17T12:27:00Z">
            <w:r>
              <w:fldChar w:fldCharType="begin"/>
            </w:r>
            <w:r>
              <w:instrText xml:space="preserve"> HYPERLINK \l "_Toc510701106"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I.14.2  Pokrok pri vykonávaní opatrení na posilnenie kapacity orgánov  členského štátu a prijímateľov na spravovanie a využívanie fondov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_Toc510701106 \h </w:instrText>
            </w:r>
          </w:ins>
          <w:r w:rsidR="005C5860">
            <w:rPr>
              <w:noProof/>
              <w:webHidden/>
            </w:rPr>
          </w:r>
          <w:ins w:id="329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442611F" w14:textId="77777777" w:rsidR="005C5860" w:rsidRDefault="002700D9">
          <w:pPr>
            <w:pStyle w:val="Obsah5"/>
            <w:tabs>
              <w:tab w:val="left" w:pos="2116"/>
            </w:tabs>
            <w:rPr>
              <w:ins w:id="330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1" w:author="OMH CKO" w:date="2018-04-17T12:27:00Z">
            <w:r>
              <w:fldChar w:fldCharType="begin"/>
            </w:r>
            <w:r>
              <w:instrText xml:space="preserve"> HYPERLINK \l "_Toc510701107"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 xml:space="preserve">I.14.3 </w:t>
            </w:r>
            <w:r w:rsidR="005C58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Pokrok dosiahnutý pri vykonávaní všetkých medziregionálnych a nadnárodných opatrení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_Toc510701107 \h </w:instrText>
            </w:r>
          </w:ins>
          <w:r w:rsidR="005C5860">
            <w:rPr>
              <w:noProof/>
              <w:webHidden/>
            </w:rPr>
          </w:r>
          <w:ins w:id="332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194C4CA" w14:textId="77777777" w:rsidR="005C5860" w:rsidRDefault="002700D9">
          <w:pPr>
            <w:pStyle w:val="Obsah5"/>
            <w:tabs>
              <w:tab w:val="left" w:pos="2116"/>
            </w:tabs>
            <w:rPr>
              <w:ins w:id="33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4" w:author="OMH CKO" w:date="2018-04-17T12:27:00Z">
            <w:r>
              <w:fldChar w:fldCharType="begin"/>
            </w:r>
            <w:r>
              <w:instrText xml:space="preserve"> HYPERLINK \l "_Toc510701108"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 xml:space="preserve">I.14.4 </w:t>
            </w:r>
            <w:r w:rsidR="005C58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Príspevok k makroregionálnym stratégiám a stratégiám pre prímorské oblasti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_Toc510701108 \h </w:instrText>
            </w:r>
          </w:ins>
          <w:r w:rsidR="005C5860">
            <w:rPr>
              <w:noProof/>
              <w:webHidden/>
            </w:rPr>
          </w:r>
          <w:ins w:id="335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34E741D" w14:textId="77777777" w:rsidR="005C5860" w:rsidRDefault="002700D9">
          <w:pPr>
            <w:pStyle w:val="Obsah5"/>
            <w:tabs>
              <w:tab w:val="left" w:pos="2116"/>
            </w:tabs>
            <w:rPr>
              <w:ins w:id="336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7" w:author="OMH CKO" w:date="2018-04-17T12:27:00Z">
            <w:r>
              <w:fldChar w:fldCharType="begin"/>
            </w:r>
            <w:r>
              <w:instrText xml:space="preserve"> HYPERLINK \l "_Toc510701109"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 xml:space="preserve">I.14.5 </w:t>
            </w:r>
            <w:r w:rsidR="005C58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Pokrok pri vykonávaní opatrení v oblasti sociálnej inovácie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_Toc510701109 \h </w:instrText>
            </w:r>
          </w:ins>
          <w:r w:rsidR="005C5860">
            <w:rPr>
              <w:noProof/>
              <w:webHidden/>
            </w:rPr>
          </w:r>
          <w:ins w:id="338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3C96AC2" w14:textId="77777777" w:rsidR="005C5860" w:rsidRDefault="002700D9">
          <w:pPr>
            <w:pStyle w:val="Obsah5"/>
            <w:tabs>
              <w:tab w:val="left" w:pos="2116"/>
            </w:tabs>
            <w:rPr>
              <w:ins w:id="339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40" w:author="OMH CKO" w:date="2018-04-17T12:27:00Z">
            <w:r>
              <w:fldChar w:fldCharType="begin"/>
            </w:r>
            <w:r>
              <w:instrText xml:space="preserve"> HYPERLINK \l "_Toc510701110"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 xml:space="preserve">I.14.6 </w:t>
            </w:r>
            <w:r w:rsidR="005C58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Pokrok dosiahnutý pri vykonávaní opatrení na riešenie špecifických potrieb geografických oblastí najviac postihnutých chudobou alebo potrieb cieľových skupín, ktorým najviac hrozí chudoba, diskriminácia alebo sociálne vylúčenie, s osobitným dôrazom na marginalizované komunity a osoby so zdravotným postihnutím, dlhodobú nezamestnanosť a nezamestnanosť mladých ľudí, prípadne vrátene použitých finančných prostriedkov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_Toc510701110 \h </w:instrText>
            </w:r>
          </w:ins>
          <w:r w:rsidR="005C5860">
            <w:rPr>
              <w:noProof/>
              <w:webHidden/>
            </w:rPr>
          </w:r>
          <w:ins w:id="341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64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1114F73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342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43" w:author="OMH CKO" w:date="2018-04-17T12:27:00Z">
            <w:r>
              <w:fldChar w:fldCharType="begin"/>
            </w:r>
            <w:r>
              <w:instrText xml:space="preserve"> HYPERLINK \l "_Toc510701111"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ČASŤ C - Informácie uvádzané vo výročnej správe predkladanej v roku 2019 a v záverečnej správe (článok 50 (5) nariadenia EP a Rady (EÚ) č. 1303/2013)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_Toc510701111 \h </w:instrText>
            </w:r>
          </w:ins>
          <w:r w:rsidR="005C5860">
            <w:rPr>
              <w:noProof/>
              <w:webHidden/>
            </w:rPr>
          </w:r>
          <w:ins w:id="344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021A062" w14:textId="77777777" w:rsidR="005C5860" w:rsidRDefault="002700D9">
          <w:pPr>
            <w:pStyle w:val="Obsah4"/>
            <w:rPr>
              <w:ins w:id="345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46" w:author="OMH CKO" w:date="2018-04-17T12:27:00Z">
            <w:r>
              <w:fldChar w:fldCharType="begin"/>
            </w:r>
            <w:r>
              <w:instrText xml:space="preserve"> HYPERLINK \l "_Toc510701112"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I.15. Finančné údaje na úrovni prioritnej osi a programu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_Toc510701112 \h </w:instrText>
            </w:r>
          </w:ins>
          <w:r w:rsidR="005C5860">
            <w:rPr>
              <w:noProof/>
              <w:webHidden/>
            </w:rPr>
          </w:r>
          <w:ins w:id="347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5128C84" w14:textId="77777777" w:rsidR="005C5860" w:rsidRDefault="002700D9">
          <w:pPr>
            <w:pStyle w:val="Obsah4"/>
            <w:rPr>
              <w:ins w:id="348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49" w:author="OMH CKO" w:date="2018-04-17T12:27:00Z">
            <w:r>
              <w:fldChar w:fldCharType="begin"/>
            </w:r>
            <w:r>
              <w:instrText xml:space="preserve"> HYPERLINK \l "_Toc510701113"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I.16. Inteligentný, udržateľný a inkluzívny rast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_Toc510701113 \h </w:instrText>
            </w:r>
          </w:ins>
          <w:r w:rsidR="005C5860">
            <w:rPr>
              <w:noProof/>
              <w:webHidden/>
            </w:rPr>
          </w:r>
          <w:ins w:id="350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3A5A324" w14:textId="77777777" w:rsidR="005C5860" w:rsidRDefault="002700D9">
          <w:pPr>
            <w:pStyle w:val="Obsah4"/>
            <w:rPr>
              <w:ins w:id="351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52" w:author="OMH CKO" w:date="2018-04-17T12:27:00Z">
            <w:r>
              <w:fldChar w:fldCharType="begin"/>
            </w:r>
            <w:r>
              <w:instrText xml:space="preserve"> HYPERLINK \l "_Toc510701114"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I.17. Problémy, ktoré ovplyvňujú výkonnosť programu a prijaté opatrenia vo vzťahu k plneniu výkonnostného rámca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_Toc510701114 \h </w:instrText>
            </w:r>
          </w:ins>
          <w:r w:rsidR="005C5860">
            <w:rPr>
              <w:noProof/>
              <w:webHidden/>
            </w:rPr>
          </w:r>
          <w:ins w:id="353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47095FC" w14:textId="77777777" w:rsidR="005C5860" w:rsidRDefault="002700D9">
          <w:pPr>
            <w:pStyle w:val="Obsah4"/>
            <w:rPr>
              <w:ins w:id="354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55" w:author="OMH CKO" w:date="2018-04-17T12:27:00Z">
            <w:r>
              <w:fldChar w:fldCharType="begin"/>
            </w:r>
            <w:r>
              <w:instrText xml:space="preserve"> HYPERLINK \l "_Toc510701115"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I.18. Iniciatíva na podporu zamestnanosti mladých ľudí (článok 19 (4) a (6) nariadenia EP a Rady č. 1304/2013)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_Toc510701115 \h </w:instrText>
            </w:r>
          </w:ins>
          <w:r w:rsidR="005C5860">
            <w:rPr>
              <w:noProof/>
              <w:webHidden/>
            </w:rPr>
          </w:r>
          <w:ins w:id="356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65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E36D2B1" w14:textId="77777777" w:rsidR="005C5860" w:rsidRDefault="002700D9">
          <w:pPr>
            <w:pStyle w:val="Obsah2"/>
            <w:tabs>
              <w:tab w:val="right" w:leader="dot" w:pos="9062"/>
            </w:tabs>
            <w:rPr>
              <w:ins w:id="357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58" w:author="OMH CKO" w:date="2018-04-17T12:27:00Z">
            <w:r>
              <w:fldChar w:fldCharType="begin"/>
            </w:r>
            <w:r>
              <w:instrText xml:space="preserve"> HYPERLINK \l "_Toc510701116"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rFonts w:eastAsiaTheme="minorHAnsi"/>
                <w:noProof/>
              </w:rPr>
              <w:t>Zoznam príloh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_Toc510701116 \h </w:instrText>
            </w:r>
          </w:ins>
          <w:r w:rsidR="005C5860">
            <w:rPr>
              <w:noProof/>
              <w:webHidden/>
            </w:rPr>
          </w:r>
          <w:ins w:id="359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68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83DAA97" w14:textId="77777777" w:rsidR="005C5860" w:rsidRDefault="002700D9">
          <w:pPr>
            <w:pStyle w:val="Obsah3"/>
            <w:tabs>
              <w:tab w:val="right" w:leader="dot" w:pos="9062"/>
            </w:tabs>
            <w:rPr>
              <w:ins w:id="360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61" w:author="OMH CKO" w:date="2018-04-17T12:27:00Z">
            <w:r>
              <w:fldChar w:fldCharType="begin"/>
            </w:r>
            <w:r>
              <w:instrText xml:space="preserve"> HYPERLINK \l "_Toc510701117"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Zoznam použitých skratiek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_Toc510701117 \h </w:instrText>
            </w:r>
          </w:ins>
          <w:r w:rsidR="005C5860">
            <w:rPr>
              <w:noProof/>
              <w:webHidden/>
            </w:rPr>
          </w:r>
          <w:ins w:id="362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68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0C637F9" w14:textId="77777777" w:rsidR="005C5860" w:rsidRDefault="002700D9">
          <w:pPr>
            <w:pStyle w:val="Obsah4"/>
            <w:rPr>
              <w:ins w:id="363" w:author="OMH CKO" w:date="2018-04-17T12:27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64" w:author="OMH CKO" w:date="2018-04-17T12:27:00Z">
            <w:r>
              <w:fldChar w:fldCharType="begin"/>
            </w:r>
            <w:r>
              <w:instrText xml:space="preserve"> HYPERLINK \l "_Toc510701118" </w:instrText>
            </w:r>
            <w:r>
              <w:fldChar w:fldCharType="separate"/>
            </w:r>
            <w:r w:rsidR="005C5860" w:rsidRPr="00117AF7">
              <w:rPr>
                <w:rStyle w:val="Hypertextovprepojenie"/>
                <w:noProof/>
              </w:rPr>
              <w:t>Príloha I</w:t>
            </w:r>
            <w:r w:rsidR="005C5860">
              <w:rPr>
                <w:noProof/>
                <w:webHidden/>
              </w:rPr>
              <w:tab/>
            </w:r>
            <w:r w:rsidR="005C5860">
              <w:rPr>
                <w:noProof/>
                <w:webHidden/>
              </w:rPr>
              <w:fldChar w:fldCharType="begin"/>
            </w:r>
            <w:r w:rsidR="005C5860">
              <w:rPr>
                <w:noProof/>
                <w:webHidden/>
              </w:rPr>
              <w:instrText xml:space="preserve"> PAGEREF _Toc510701118 \h </w:instrText>
            </w:r>
          </w:ins>
          <w:r w:rsidR="005C5860">
            <w:rPr>
              <w:noProof/>
              <w:webHidden/>
            </w:rPr>
          </w:r>
          <w:ins w:id="365" w:author="OMH CKO" w:date="2018-04-17T12:27:00Z">
            <w:r w:rsidR="005C5860">
              <w:rPr>
                <w:noProof/>
                <w:webHidden/>
              </w:rPr>
              <w:fldChar w:fldCharType="separate"/>
            </w:r>
            <w:r w:rsidR="005C5860">
              <w:rPr>
                <w:noProof/>
                <w:webHidden/>
              </w:rPr>
              <w:t>69</w:t>
            </w:r>
            <w:r w:rsidR="005C586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F5E327C" w14:textId="77777777" w:rsidR="00B464DD" w:rsidRDefault="00460F75" w:rsidP="00B464DD">
          <w:pPr>
            <w:sectPr w:rsidR="00B464DD" w:rsidSect="00956BAD">
              <w:headerReference w:type="default" r:id="rId12"/>
              <w:footerReference w:type="default" r:id="rId13"/>
              <w:headerReference w:type="first" r:id="rId14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 w:rsidRPr="00AA7D81">
            <w:fldChar w:fldCharType="end"/>
          </w:r>
        </w:p>
      </w:sdtContent>
    </w:sdt>
    <w:p w14:paraId="4BC38F85" w14:textId="77777777" w:rsidR="007A0A10" w:rsidRPr="00AA7D81" w:rsidRDefault="00850467" w:rsidP="00850467">
      <w:pPr>
        <w:pStyle w:val="MPCKO1"/>
        <w:rPr>
          <w:rFonts w:cs="Times New Roman"/>
        </w:rPr>
      </w:pPr>
      <w:bookmarkStart w:id="384" w:name="_Toc510701070"/>
      <w:bookmarkStart w:id="385" w:name="_Toc428367937"/>
      <w:r w:rsidRPr="00AA7D81">
        <w:rPr>
          <w:rFonts w:cs="Times New Roman"/>
        </w:rPr>
        <w:lastRenderedPageBreak/>
        <w:t>Úvod</w:t>
      </w:r>
      <w:bookmarkEnd w:id="384"/>
      <w:bookmarkEnd w:id="385"/>
      <w:bookmarkEnd w:id="70"/>
      <w:bookmarkEnd w:id="69"/>
    </w:p>
    <w:p w14:paraId="2865BE4E" w14:textId="6F68A2A8" w:rsidR="009E3DDE" w:rsidRPr="00AD373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bookmarkStart w:id="386" w:name="_Toc404872046"/>
      <w:bookmarkStart w:id="387" w:name="_Toc404872121"/>
      <w:r w:rsidRPr="00AD3733">
        <w:rPr>
          <w:lang w:eastAsia="cs-CZ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v článku 50 určuje povinnosť riadiaceho orgánu vypracovať výročnú </w:t>
      </w:r>
      <w:ins w:id="388" w:author="OMH CKO" w:date="2018-04-17T12:27:00Z">
        <w:r w:rsidRPr="00AD3733">
          <w:rPr>
            <w:lang w:eastAsia="cs-CZ"/>
          </w:rPr>
          <w:t>správu o vykonávaní programu</w:t>
        </w:r>
        <w:r w:rsidR="00891A05" w:rsidRPr="00AD3733">
          <w:rPr>
            <w:lang w:eastAsia="cs-CZ"/>
          </w:rPr>
          <w:t xml:space="preserve"> (ďalej len „</w:t>
        </w:r>
        <w:r w:rsidR="00752DE7">
          <w:rPr>
            <w:lang w:eastAsia="cs-CZ"/>
          </w:rPr>
          <w:t>VS</w:t>
        </w:r>
        <w:r w:rsidR="00891A05" w:rsidRPr="00AD3733">
          <w:rPr>
            <w:lang w:eastAsia="cs-CZ"/>
          </w:rPr>
          <w:t>“)</w:t>
        </w:r>
        <w:r w:rsidR="00CA3EF8">
          <w:rPr>
            <w:lang w:eastAsia="cs-CZ"/>
          </w:rPr>
          <w:t xml:space="preserve"> </w:t>
        </w:r>
      </w:ins>
      <w:r w:rsidR="00CA3EF8">
        <w:rPr>
          <w:lang w:eastAsia="cs-CZ"/>
        </w:rPr>
        <w:t>a </w:t>
      </w:r>
      <w:ins w:id="389" w:author="OMH CKO" w:date="2018-04-17T12:27:00Z">
        <w:r w:rsidR="00CA3EF8" w:rsidRPr="00AD3733">
          <w:rPr>
            <w:lang w:eastAsia="cs-CZ"/>
          </w:rPr>
          <w:t>v prípade programov EFRR, KF a ESF</w:t>
        </w:r>
        <w:r w:rsidRPr="00AD3733">
          <w:rPr>
            <w:lang w:eastAsia="cs-CZ"/>
          </w:rPr>
          <w:t xml:space="preserve"> </w:t>
        </w:r>
        <w:r w:rsidR="00CA3EF8">
          <w:rPr>
            <w:lang w:eastAsia="cs-CZ"/>
          </w:rPr>
          <w:t xml:space="preserve">aj </w:t>
        </w:r>
      </w:ins>
      <w:r w:rsidR="00CA3EF8">
        <w:rPr>
          <w:lang w:eastAsia="cs-CZ"/>
        </w:rPr>
        <w:t>z</w:t>
      </w:r>
      <w:r w:rsidR="000B0CEB" w:rsidRPr="00AD3733">
        <w:rPr>
          <w:lang w:eastAsia="cs-CZ"/>
        </w:rPr>
        <w:t>áverečn</w:t>
      </w:r>
      <w:r w:rsidR="00CA3EF8">
        <w:rPr>
          <w:lang w:eastAsia="cs-CZ"/>
        </w:rPr>
        <w:t>ú</w:t>
      </w:r>
      <w:r w:rsidR="000B0CEB" w:rsidRPr="00AD3733">
        <w:rPr>
          <w:lang w:eastAsia="cs-CZ"/>
        </w:rPr>
        <w:t xml:space="preserve"> správ</w:t>
      </w:r>
      <w:r w:rsidR="00CA3EF8">
        <w:rPr>
          <w:lang w:eastAsia="cs-CZ"/>
        </w:rPr>
        <w:t>u o vykonávaní programu (ďalej len „</w:t>
      </w:r>
      <w:del w:id="390" w:author="OMH CKO" w:date="2018-04-17T12:27:00Z">
        <w:r w:rsidR="00891A05" w:rsidRPr="00AD3733">
          <w:rPr>
            <w:lang w:eastAsia="cs-CZ"/>
          </w:rPr>
          <w:delText>výročná</w:delText>
        </w:r>
        <w:r w:rsidR="00981C7D">
          <w:rPr>
            <w:lang w:eastAsia="cs-CZ"/>
          </w:rPr>
          <w:delText xml:space="preserve"> správa</w:delText>
        </w:r>
        <w:r w:rsidR="00891A05" w:rsidRPr="00AD3733">
          <w:rPr>
            <w:lang w:eastAsia="cs-CZ"/>
          </w:rPr>
          <w:delText>“ alebo „záverečná správa“)</w:delText>
        </w:r>
        <w:r w:rsidRPr="00AD3733">
          <w:rPr>
            <w:lang w:eastAsia="cs-CZ"/>
          </w:rPr>
          <w:delText xml:space="preserve">. </w:delText>
        </w:r>
      </w:del>
      <w:ins w:id="391" w:author="OMH CKO" w:date="2018-04-17T12:27:00Z">
        <w:r w:rsidR="00752DE7">
          <w:rPr>
            <w:lang w:eastAsia="cs-CZ"/>
          </w:rPr>
          <w:t>ZS</w:t>
        </w:r>
        <w:r w:rsidR="00CA3EF8">
          <w:rPr>
            <w:lang w:eastAsia="cs-CZ"/>
          </w:rPr>
          <w:t>“).</w:t>
        </w:r>
      </w:ins>
      <w:moveFromRangeStart w:id="392" w:author="OMH CKO" w:date="2018-04-17T12:27:00Z" w:name="move511731382"/>
      <w:moveFrom w:id="393" w:author="OMH CKO" w:date="2018-04-17T12:27:00Z">
        <w:r w:rsidR="006601AC" w:rsidRPr="00F65AB8">
          <w:t xml:space="preserve">Záverečná správa </w:t>
        </w:r>
      </w:moveFrom>
      <w:moveFromRangeEnd w:id="392"/>
      <w:del w:id="394" w:author="OMH CKO" w:date="2018-04-17T12:27:00Z">
        <w:r w:rsidR="000B0CEB" w:rsidRPr="00AD3733">
          <w:rPr>
            <w:lang w:eastAsia="cs-CZ"/>
          </w:rPr>
          <w:delText>sa predkl</w:delText>
        </w:r>
        <w:r w:rsidR="00D22C1C" w:rsidRPr="00AD3733">
          <w:rPr>
            <w:lang w:eastAsia="cs-CZ"/>
          </w:rPr>
          <w:delText>adá iba v prípade programov EFRR</w:delText>
        </w:r>
        <w:r w:rsidR="000B0CEB" w:rsidRPr="00AD3733">
          <w:rPr>
            <w:lang w:eastAsia="cs-CZ"/>
          </w:rPr>
          <w:delText>, KF a ESF.</w:delText>
        </w:r>
      </w:del>
    </w:p>
    <w:p w14:paraId="624279C5" w14:textId="41078A16" w:rsidR="00C63293" w:rsidRDefault="00C63293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Riadiaci orgán</w:t>
      </w:r>
      <w:r w:rsidR="009E3DDE" w:rsidRPr="00AA7D81">
        <w:rPr>
          <w:lang w:eastAsia="cs-CZ"/>
        </w:rPr>
        <w:t xml:space="preserve"> p</w:t>
      </w:r>
      <w:r w:rsidR="0096733D">
        <w:rPr>
          <w:lang w:eastAsia="cs-CZ"/>
        </w:rPr>
        <w:t xml:space="preserve">redkladá </w:t>
      </w:r>
      <w:del w:id="395" w:author="OMH CKO" w:date="2018-04-17T12:27:00Z">
        <w:r w:rsidR="0096733D">
          <w:rPr>
            <w:lang w:eastAsia="cs-CZ"/>
          </w:rPr>
          <w:delText>výročnú správu</w:delText>
        </w:r>
      </w:del>
      <w:ins w:id="396" w:author="OMH CKO" w:date="2018-04-17T12:27:00Z">
        <w:r w:rsidR="00752DE7">
          <w:rPr>
            <w:lang w:eastAsia="cs-CZ"/>
          </w:rPr>
          <w:t>VS</w:t>
        </w:r>
      </w:ins>
      <w:r w:rsidR="0096733D">
        <w:rPr>
          <w:lang w:eastAsia="cs-CZ"/>
        </w:rPr>
        <w:t xml:space="preserve"> za rok N</w:t>
      </w:r>
      <w:r w:rsidR="009E3DDE" w:rsidRPr="00AA7D81">
        <w:rPr>
          <w:lang w:eastAsia="cs-CZ"/>
        </w:rPr>
        <w:t xml:space="preserve"> po schválení členmi m</w:t>
      </w:r>
      <w:r w:rsidR="008E218F">
        <w:rPr>
          <w:lang w:eastAsia="cs-CZ"/>
        </w:rPr>
        <w:t xml:space="preserve">onitorovacieho výboru </w:t>
      </w:r>
      <w:r w:rsidR="009E3DDE" w:rsidRPr="00AA7D81">
        <w:rPr>
          <w:lang w:eastAsia="cs-CZ"/>
        </w:rPr>
        <w:t xml:space="preserve">programu cez systém SFC2014 </w:t>
      </w:r>
      <w:r w:rsidR="00891A05">
        <w:rPr>
          <w:lang w:eastAsia="cs-CZ"/>
        </w:rPr>
        <w:t xml:space="preserve">Európskej komisii </w:t>
      </w:r>
      <w:del w:id="397" w:author="OMH CKO" w:date="2018-04-17T12:27:00Z">
        <w:r>
          <w:rPr>
            <w:lang w:eastAsia="cs-CZ"/>
          </w:rPr>
          <w:br/>
        </w:r>
      </w:del>
      <w:r w:rsidR="009E3DDE" w:rsidRPr="00AA7D81">
        <w:rPr>
          <w:lang w:eastAsia="cs-CZ"/>
        </w:rPr>
        <w:t>do 31. mája roku N+1</w:t>
      </w:r>
      <w:ins w:id="398" w:author="OMH CKO" w:date="2018-04-17T12:27:00Z">
        <w:r w:rsidR="007062EA">
          <w:rPr>
            <w:lang w:eastAsia="cs-CZ"/>
          </w:rPr>
          <w:t>, v prípade programu financovaného z EPFRV do 30.júna roku N+1</w:t>
        </w:r>
      </w:ins>
      <w:r w:rsidR="009E3DDE" w:rsidRPr="00AA7D81">
        <w:rPr>
          <w:lang w:eastAsia="cs-CZ"/>
        </w:rPr>
        <w:t>. Prvú správu predloží RO v roku 2016 a následne ka</w:t>
      </w:r>
      <w:r w:rsidR="003A184E">
        <w:rPr>
          <w:lang w:eastAsia="cs-CZ"/>
        </w:rPr>
        <w:t xml:space="preserve">ždý rok až do roku 2023 vrátane (v prípade programov </w:t>
      </w:r>
      <w:r w:rsidR="00BE5890">
        <w:rPr>
          <w:lang w:eastAsia="cs-CZ"/>
        </w:rPr>
        <w:t xml:space="preserve">v rámci cieľa </w:t>
      </w:r>
      <w:r w:rsidR="003A184E">
        <w:rPr>
          <w:lang w:eastAsia="cs-CZ"/>
        </w:rPr>
        <w:t xml:space="preserve">EÚS sa predkladá </w:t>
      </w:r>
      <w:del w:id="399" w:author="OMH CKO" w:date="2018-04-17T12:27:00Z">
        <w:r w:rsidR="003A184E">
          <w:rPr>
            <w:lang w:eastAsia="cs-CZ"/>
          </w:rPr>
          <w:delText>výročná správa</w:delText>
        </w:r>
      </w:del>
      <w:ins w:id="400" w:author="OMH CKO" w:date="2018-04-17T12:27:00Z">
        <w:r w:rsidR="00752DE7">
          <w:rPr>
            <w:lang w:eastAsia="cs-CZ"/>
          </w:rPr>
          <w:t>VS</w:t>
        </w:r>
      </w:ins>
      <w:r w:rsidR="003A184E">
        <w:rPr>
          <w:lang w:eastAsia="cs-CZ"/>
        </w:rPr>
        <w:t xml:space="preserve"> do roku 2022 vrátane</w:t>
      </w:r>
      <w:del w:id="401" w:author="OMH CKO" w:date="2018-04-17T12:27:00Z">
        <w:r w:rsidR="003A184E">
          <w:rPr>
            <w:lang w:eastAsia="cs-CZ"/>
          </w:rPr>
          <w:delText>).</w:delText>
        </w:r>
        <w:r w:rsidR="009E3DDE" w:rsidRPr="00AA7D81">
          <w:rPr>
            <w:lang w:eastAsia="cs-CZ"/>
          </w:rPr>
          <w:delText xml:space="preserve"> Výročná správa</w:delText>
        </w:r>
      </w:del>
      <w:ins w:id="402" w:author="OMH CKO" w:date="2018-04-17T12:27:00Z">
        <w:r w:rsidR="007062EA">
          <w:rPr>
            <w:lang w:eastAsia="cs-CZ"/>
          </w:rPr>
          <w:t xml:space="preserve"> a v prípade programu financovaného z EPFRV do roku 2024 vrátane</w:t>
        </w:r>
        <w:r w:rsidR="003A184E">
          <w:rPr>
            <w:lang w:eastAsia="cs-CZ"/>
          </w:rPr>
          <w:t>).</w:t>
        </w:r>
        <w:r w:rsidR="009E3DDE" w:rsidRPr="00AA7D81">
          <w:rPr>
            <w:lang w:eastAsia="cs-CZ"/>
          </w:rPr>
          <w:t xml:space="preserve"> </w:t>
        </w:r>
        <w:r w:rsidR="00752DE7">
          <w:rPr>
            <w:lang w:eastAsia="cs-CZ"/>
          </w:rPr>
          <w:t>VS</w:t>
        </w:r>
      </w:ins>
      <w:r w:rsidR="009E3DDE" w:rsidRPr="00AA7D81">
        <w:rPr>
          <w:lang w:eastAsia="cs-CZ"/>
        </w:rPr>
        <w:t xml:space="preserve"> predkladaná v roku 2016 sa týka rokov 2014 a 2015, ako aj obdobia od počiatočného dátumu oprávnenosti výdavkov </w:t>
      </w:r>
      <w:del w:id="403" w:author="OMH CKO" w:date="2018-04-17T12:27:00Z">
        <w:r w:rsidR="00AD3733">
          <w:rPr>
            <w:lang w:eastAsia="cs-CZ"/>
          </w:rPr>
          <w:br/>
        </w:r>
      </w:del>
      <w:r w:rsidR="009E3DDE" w:rsidRPr="00AA7D81">
        <w:rPr>
          <w:lang w:eastAsia="cs-CZ"/>
        </w:rPr>
        <w:t>do 31. decembra 2013</w:t>
      </w:r>
      <w:r w:rsidR="00A14B79">
        <w:t xml:space="preserve"> </w:t>
      </w:r>
      <w:r w:rsidR="00A14B79" w:rsidRPr="00A14B79">
        <w:rPr>
          <w:lang w:eastAsia="cs-CZ"/>
        </w:rPr>
        <w:t xml:space="preserve">(v prípade </w:t>
      </w:r>
      <w:ins w:id="404" w:author="OMH CKO" w:date="2018-04-17T12:27:00Z">
        <w:r w:rsidR="00A14B79" w:rsidRPr="00A14B79">
          <w:rPr>
            <w:lang w:eastAsia="cs-CZ"/>
          </w:rPr>
          <w:t xml:space="preserve">výdavkov </w:t>
        </w:r>
        <w:r w:rsidR="009B5E06">
          <w:rPr>
            <w:lang w:eastAsia="cs-CZ"/>
          </w:rPr>
          <w:t>programov v rámci cieľa EÚS a </w:t>
        </w:r>
      </w:ins>
      <w:r w:rsidR="009B5E06">
        <w:rPr>
          <w:lang w:eastAsia="cs-CZ"/>
        </w:rPr>
        <w:t xml:space="preserve">výdavkov </w:t>
      </w:r>
      <w:r w:rsidR="00A14B79" w:rsidRPr="00A14B79">
        <w:rPr>
          <w:lang w:eastAsia="cs-CZ"/>
        </w:rPr>
        <w:t>v rámci Iniciatívy na podporu zamestnanosti mladých</w:t>
      </w:r>
      <w:r w:rsidR="00E2475E">
        <w:rPr>
          <w:lang w:eastAsia="cs-CZ"/>
        </w:rPr>
        <w:t xml:space="preserve"> </w:t>
      </w:r>
      <w:r w:rsidR="00E2475E">
        <w:rPr>
          <w:rFonts w:eastAsia="EUAlbertina-Regular-Identity-H"/>
          <w:lang w:eastAsia="cs-CZ"/>
        </w:rPr>
        <w:t>(ďalej len „IZM“)</w:t>
      </w:r>
      <w:r w:rsidR="00A14B79" w:rsidRPr="00A14B79">
        <w:rPr>
          <w:lang w:eastAsia="cs-CZ"/>
        </w:rPr>
        <w:t>, ktoré sú oprávnené od 1. septembra 2013)</w:t>
      </w:r>
      <w:r w:rsidR="00A14B79">
        <w:rPr>
          <w:lang w:eastAsia="cs-CZ"/>
        </w:rPr>
        <w:t>.</w:t>
      </w:r>
      <w:r w:rsidR="009E3DDE" w:rsidRPr="00AA7D81">
        <w:rPr>
          <w:lang w:eastAsia="cs-CZ"/>
        </w:rPr>
        <w:t xml:space="preserve"> Pre správy predkladané v roku 2017 a 2019 platí termín pre</w:t>
      </w:r>
      <w:r w:rsidR="003A184E">
        <w:rPr>
          <w:lang w:eastAsia="cs-CZ"/>
        </w:rPr>
        <w:t>dloženia 30. jún</w:t>
      </w:r>
      <w:r w:rsidR="009E3DDE" w:rsidRPr="00AA7D81">
        <w:rPr>
          <w:lang w:eastAsia="cs-CZ"/>
        </w:rPr>
        <w:t xml:space="preserve"> príslušného kalendárneho roka</w:t>
      </w:r>
      <w:del w:id="405" w:author="OMH CKO" w:date="2018-04-17T12:27:00Z">
        <w:r w:rsidR="009E3DDE" w:rsidRPr="00AA7D81">
          <w:rPr>
            <w:lang w:eastAsia="cs-CZ"/>
          </w:rPr>
          <w:delText xml:space="preserve">. </w:delText>
        </w:r>
        <w:r w:rsidR="008E218F">
          <w:rPr>
            <w:lang w:eastAsia="cs-CZ"/>
          </w:rPr>
          <w:delText>Záverečnú správu o vykonávaní</w:delText>
        </w:r>
      </w:del>
      <w:ins w:id="406" w:author="OMH CKO" w:date="2018-04-17T12:27:00Z">
        <w:r w:rsidR="009B5E06">
          <w:rPr>
            <w:lang w:eastAsia="cs-CZ"/>
          </w:rPr>
          <w:t>, s výnimkou</w:t>
        </w:r>
      </w:ins>
      <w:r w:rsidR="009B5E06">
        <w:rPr>
          <w:lang w:eastAsia="cs-CZ"/>
        </w:rPr>
        <w:t xml:space="preserve"> programu </w:t>
      </w:r>
      <w:ins w:id="407" w:author="OMH CKO" w:date="2018-04-17T12:27:00Z">
        <w:r w:rsidR="009B5E06">
          <w:rPr>
            <w:lang w:eastAsia="cs-CZ"/>
          </w:rPr>
          <w:t>financovaného z ENRF, pre ktorý platí pre každý rok termín 31.05</w:t>
        </w:r>
        <w:r w:rsidR="009E3DDE" w:rsidRPr="00AA7D81">
          <w:rPr>
            <w:lang w:eastAsia="cs-CZ"/>
          </w:rPr>
          <w:t xml:space="preserve">. </w:t>
        </w:r>
        <w:r w:rsidR="00752DE7">
          <w:rPr>
            <w:lang w:eastAsia="cs-CZ"/>
          </w:rPr>
          <w:t>ZS</w:t>
        </w:r>
        <w:r w:rsidR="008E218F">
          <w:rPr>
            <w:lang w:eastAsia="cs-CZ"/>
          </w:rPr>
          <w:t xml:space="preserve"> </w:t>
        </w:r>
        <w:r w:rsidR="005C5FA3">
          <w:rPr>
            <w:lang w:eastAsia="cs-CZ"/>
          </w:rPr>
          <w:t xml:space="preserve">a poslednú </w:t>
        </w:r>
        <w:r w:rsidR="00752DE7">
          <w:rPr>
            <w:lang w:eastAsia="cs-CZ"/>
          </w:rPr>
          <w:t>VS</w:t>
        </w:r>
        <w:r w:rsidR="005C5FA3">
          <w:rPr>
            <w:lang w:eastAsia="cs-CZ"/>
          </w:rPr>
          <w:t xml:space="preserve"> programu financovaného z ENRF </w:t>
        </w:r>
      </w:ins>
      <w:r w:rsidR="008E218F">
        <w:rPr>
          <w:lang w:eastAsia="cs-CZ"/>
        </w:rPr>
        <w:t>predkladá riadiaci orgán v roku 2025</w:t>
      </w:r>
      <w:del w:id="408" w:author="OMH CKO" w:date="2018-04-17T12:27:00Z">
        <w:r w:rsidR="008E218F">
          <w:rPr>
            <w:lang w:eastAsia="cs-CZ"/>
          </w:rPr>
          <w:delText>.</w:delText>
        </w:r>
      </w:del>
      <w:ins w:id="409" w:author="OMH CKO" w:date="2018-04-17T12:27:00Z">
        <w:r w:rsidR="005C5FA3">
          <w:rPr>
            <w:lang w:eastAsia="cs-CZ"/>
          </w:rPr>
          <w:t xml:space="preserve"> do 15.02</w:t>
        </w:r>
        <w:r w:rsidR="008E218F">
          <w:rPr>
            <w:lang w:eastAsia="cs-CZ"/>
          </w:rPr>
          <w:t>.</w:t>
        </w:r>
        <w:r w:rsidR="005C5FA3">
          <w:rPr>
            <w:lang w:eastAsia="cs-CZ"/>
          </w:rPr>
          <w:t xml:space="preserve"> (</w:t>
        </w:r>
        <w:r w:rsidR="00E23E91">
          <w:rPr>
            <w:lang w:eastAsia="cs-CZ"/>
          </w:rPr>
          <w:t>vo výnimočných prípadoch môže Európska komisia</w:t>
        </w:r>
        <w:r w:rsidR="005C5FA3">
          <w:rPr>
            <w:lang w:eastAsia="cs-CZ"/>
          </w:rPr>
          <w:t xml:space="preserve"> tento termín predĺžiť do 01.03.). </w:t>
        </w:r>
      </w:ins>
    </w:p>
    <w:p w14:paraId="2B4666B1" w14:textId="1A790D8E" w:rsidR="00E05691" w:rsidRDefault="00B72AC3" w:rsidP="00E0569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del w:id="410" w:author="OMH CKO" w:date="2018-04-17T12:27:00Z">
        <w:r>
          <w:rPr>
            <w:lang w:eastAsia="cs-CZ"/>
          </w:rPr>
          <w:delText xml:space="preserve">V prípade EPFRV riadiaci orgán predkladá výročnú správu za rok N </w:delText>
        </w:r>
        <w:r w:rsidRPr="00AA7D81">
          <w:rPr>
            <w:lang w:eastAsia="cs-CZ"/>
          </w:rPr>
          <w:delText>po schválení členmi m</w:delText>
        </w:r>
        <w:r>
          <w:rPr>
            <w:lang w:eastAsia="cs-CZ"/>
          </w:rPr>
          <w:delText xml:space="preserve">onitorovacieho výboru </w:delText>
        </w:r>
        <w:r w:rsidRPr="00AA7D81">
          <w:rPr>
            <w:lang w:eastAsia="cs-CZ"/>
          </w:rPr>
          <w:delText xml:space="preserve">programu cez systém SFC2014 </w:delText>
        </w:r>
        <w:r>
          <w:rPr>
            <w:lang w:eastAsia="cs-CZ"/>
          </w:rPr>
          <w:delText xml:space="preserve">Európskej komisii </w:delText>
        </w:r>
        <w:r>
          <w:rPr>
            <w:lang w:eastAsia="cs-CZ"/>
          </w:rPr>
          <w:br/>
          <w:delText>do 30. júna</w:delText>
        </w:r>
        <w:r w:rsidRPr="00AA7D81">
          <w:rPr>
            <w:lang w:eastAsia="cs-CZ"/>
          </w:rPr>
          <w:delText xml:space="preserve"> roku N+1.</w:delText>
        </w:r>
        <w:r w:rsidRPr="00B72AC3">
          <w:rPr>
            <w:lang w:eastAsia="cs-CZ"/>
          </w:rPr>
          <w:delText xml:space="preserve"> </w:delText>
        </w:r>
        <w:r w:rsidRPr="00AA7D81">
          <w:rPr>
            <w:lang w:eastAsia="cs-CZ"/>
          </w:rPr>
          <w:delText xml:space="preserve">Prvú správu predloží RO v roku </w:delText>
        </w:r>
      </w:del>
      <w:ins w:id="411" w:author="OMH CKO" w:date="2018-04-17T12:27:00Z">
        <w:r w:rsidR="00F761FD">
          <w:rPr>
            <w:lang w:eastAsia="cs-CZ"/>
          </w:rPr>
          <w:t>Tento metodický pokyn sa nevzťahuje na program financovaný z</w:t>
        </w:r>
        <w:r w:rsidR="007062EA">
          <w:rPr>
            <w:lang w:eastAsia="cs-CZ"/>
          </w:rPr>
          <w:t> </w:t>
        </w:r>
        <w:r w:rsidR="00F761FD">
          <w:rPr>
            <w:lang w:eastAsia="cs-CZ"/>
          </w:rPr>
          <w:t>EPFRV</w:t>
        </w:r>
        <w:r w:rsidR="007062EA">
          <w:rPr>
            <w:lang w:eastAsia="cs-CZ"/>
          </w:rPr>
          <w:t xml:space="preserve"> a program financovaný z ENRF</w:t>
        </w:r>
        <w:r w:rsidR="00F761FD">
          <w:rPr>
            <w:lang w:eastAsia="cs-CZ"/>
          </w:rPr>
          <w:t>.</w:t>
        </w:r>
        <w:r w:rsidR="00E05691">
          <w:rPr>
            <w:lang w:eastAsia="cs-CZ"/>
          </w:rPr>
          <w:t xml:space="preserve"> V prípade programov financovaných z EPFRV a ENRF je jednotný obsah, resp. minimálny štandard obsahu a štruktúry </w:t>
        </w:r>
        <w:r w:rsidR="00752DE7">
          <w:rPr>
            <w:lang w:eastAsia="cs-CZ"/>
          </w:rPr>
          <w:t>VS</w:t>
        </w:r>
        <w:r w:rsidR="00E05691">
          <w:rPr>
            <w:lang w:eastAsia="cs-CZ"/>
          </w:rPr>
          <w:t xml:space="preserve">, ktoré RO v rámci prípravy </w:t>
        </w:r>
        <w:r w:rsidR="00752DE7">
          <w:rPr>
            <w:lang w:eastAsia="cs-CZ"/>
          </w:rPr>
          <w:t xml:space="preserve">VS </w:t>
        </w:r>
        <w:r w:rsidR="00E05691">
          <w:rPr>
            <w:lang w:eastAsia="cs-CZ"/>
          </w:rPr>
          <w:t xml:space="preserve">dodržiavajú, stanovený </w:t>
        </w:r>
        <w:r w:rsidR="005E68CE">
          <w:rPr>
            <w:lang w:eastAsia="cs-CZ"/>
          </w:rPr>
          <w:t xml:space="preserve">v </w:t>
        </w:r>
        <w:r w:rsidR="00E05691">
          <w:rPr>
            <w:lang w:eastAsia="cs-CZ"/>
          </w:rPr>
          <w:t xml:space="preserve">tzv. </w:t>
        </w:r>
        <w:proofErr w:type="spellStart"/>
        <w:r w:rsidR="00E05691">
          <w:rPr>
            <w:lang w:eastAsia="cs-CZ"/>
          </w:rPr>
          <w:t>Working</w:t>
        </w:r>
        <w:proofErr w:type="spellEnd"/>
        <w:r w:rsidR="00E05691">
          <w:rPr>
            <w:lang w:eastAsia="cs-CZ"/>
          </w:rPr>
          <w:t xml:space="preserve"> </w:t>
        </w:r>
        <w:proofErr w:type="spellStart"/>
        <w:r w:rsidR="00E05691">
          <w:rPr>
            <w:lang w:eastAsia="cs-CZ"/>
          </w:rPr>
          <w:t>documents</w:t>
        </w:r>
        <w:proofErr w:type="spellEnd"/>
        <w:r w:rsidR="00E05691">
          <w:rPr>
            <w:lang w:eastAsia="cs-CZ"/>
          </w:rPr>
          <w:t>, ktoré sú vydávané Európskou komisiou v súlade so všeobecným nariadením a príslušnou legislatívou pre daný fond</w:t>
        </w:r>
        <w:r w:rsidR="00E57C42">
          <w:rPr>
            <w:lang w:eastAsia="cs-CZ"/>
          </w:rPr>
          <w:t xml:space="preserve">. </w:t>
        </w:r>
        <w:r w:rsidR="00B62D5A">
          <w:rPr>
            <w:lang w:eastAsia="cs-CZ"/>
          </w:rPr>
          <w:t xml:space="preserve"> </w:t>
        </w:r>
        <w:r w:rsidR="00E57C42">
          <w:rPr>
            <w:lang w:eastAsia="cs-CZ"/>
          </w:rPr>
          <w:t>O</w:t>
        </w:r>
        <w:r w:rsidR="00B62D5A">
          <w:rPr>
            <w:lang w:eastAsia="cs-CZ"/>
          </w:rPr>
          <w:t xml:space="preserve">bsah a štruktúru </w:t>
        </w:r>
        <w:r w:rsidR="00752DE7">
          <w:rPr>
            <w:lang w:eastAsia="cs-CZ"/>
          </w:rPr>
          <w:t>VS</w:t>
        </w:r>
      </w:ins>
      <w:moveFromRangeStart w:id="412" w:author="OMH CKO" w:date="2018-04-17T12:27:00Z" w:name="move511731383"/>
      <w:moveFrom w:id="413" w:author="OMH CKO" w:date="2018-04-17T12:27:00Z">
        <w:r w:rsidR="00C229D4">
          <w:rPr>
            <w:rFonts w:eastAsiaTheme="minorHAnsi"/>
            <w:b/>
            <w:sz w:val="16"/>
            <w:rPrChange w:id="414" w:author="OMH CKO" w:date="2018-04-17T12:27:00Z">
              <w:rPr>
                <w:rFonts w:eastAsiaTheme="minorHAnsi"/>
              </w:rPr>
            </w:rPrChange>
          </w:rPr>
          <w:t>2016</w:t>
        </w:r>
      </w:moveFrom>
      <w:moveFromRangeEnd w:id="412"/>
      <w:del w:id="415" w:author="OMH CKO" w:date="2018-04-17T12:27:00Z">
        <w:r w:rsidRPr="00AA7D81">
          <w:rPr>
            <w:lang w:eastAsia="cs-CZ"/>
          </w:rPr>
          <w:delText xml:space="preserve"> a následne ka</w:delText>
        </w:r>
        <w:r>
          <w:rPr>
            <w:lang w:eastAsia="cs-CZ"/>
          </w:rPr>
          <w:delText>ždý rok až do roku 2024 vrátane.</w:delText>
        </w:r>
        <w:r w:rsidRPr="00B72AC3">
          <w:rPr>
            <w:lang w:eastAsia="cs-CZ"/>
          </w:rPr>
          <w:delText xml:space="preserve"> </w:delText>
        </w:r>
        <w:r w:rsidRPr="00AA7D81">
          <w:rPr>
            <w:lang w:eastAsia="cs-CZ"/>
          </w:rPr>
          <w:delText xml:space="preserve">Výročná správa predkladaná v roku </w:delText>
        </w:r>
      </w:del>
      <w:moveFromRangeStart w:id="416" w:author="OMH CKO" w:date="2018-04-17T12:27:00Z" w:name="move511731384"/>
      <w:moveFrom w:id="417" w:author="OMH CKO" w:date="2018-04-17T12:27:00Z">
        <w:r w:rsidR="00C229D4">
          <w:rPr>
            <w:rFonts w:eastAsiaTheme="minorHAnsi"/>
            <w:b/>
            <w:sz w:val="16"/>
            <w:rPrChange w:id="418" w:author="OMH CKO" w:date="2018-04-17T12:27:00Z">
              <w:rPr>
                <w:rFonts w:eastAsiaTheme="minorHAnsi"/>
              </w:rPr>
            </w:rPrChange>
          </w:rPr>
          <w:t>2016</w:t>
        </w:r>
      </w:moveFrom>
      <w:moveFromRangeEnd w:id="416"/>
      <w:del w:id="419" w:author="OMH CKO" w:date="2018-04-17T12:27:00Z">
        <w:r w:rsidRPr="00AA7D81">
          <w:rPr>
            <w:lang w:eastAsia="cs-CZ"/>
          </w:rPr>
          <w:delText xml:space="preserve"> sa týka rokov 2014 a</w:delText>
        </w:r>
        <w:r>
          <w:rPr>
            <w:lang w:eastAsia="cs-CZ"/>
          </w:rPr>
          <w:delText> </w:delText>
        </w:r>
        <w:r w:rsidRPr="00AA7D81">
          <w:rPr>
            <w:lang w:eastAsia="cs-CZ"/>
          </w:rPr>
          <w:delText>2015</w:delText>
        </w:r>
        <w:r>
          <w:rPr>
            <w:lang w:eastAsia="cs-CZ"/>
          </w:rPr>
          <w:delText>.</w:delText>
        </w:r>
        <w:r w:rsidR="00775E37">
          <w:rPr>
            <w:lang w:eastAsia="cs-CZ"/>
          </w:rPr>
          <w:delText xml:space="preserve"> </w:delText>
        </w:r>
        <w:r>
          <w:rPr>
            <w:lang w:eastAsia="cs-CZ"/>
          </w:rPr>
          <w:delText xml:space="preserve">Obsah a štruktúru </w:delText>
        </w:r>
        <w:r w:rsidR="00775E37">
          <w:rPr>
            <w:lang w:eastAsia="cs-CZ"/>
          </w:rPr>
          <w:delText>v</w:delText>
        </w:r>
        <w:r>
          <w:rPr>
            <w:lang w:eastAsia="cs-CZ"/>
          </w:rPr>
          <w:delText>ýročnej správy</w:delText>
        </w:r>
      </w:del>
      <w:r w:rsidR="00B62D5A">
        <w:rPr>
          <w:lang w:eastAsia="cs-CZ"/>
        </w:rPr>
        <w:t xml:space="preserve"> v rámci EPFRV upravuje vykonávacie nariadenie Komisie č. 808/2014 zo 17. júla 2014, ktorým sa stanovujú pravidlá uplatňovania nariadenia Európskeho parlamentu a Rady (EÚ) č. 1305/2013 o podpore rozvoja vidieka prostredníctvom Európskeho poľnohospodárskeho fondu pre rozvoj vidieka (EPFRV</w:t>
      </w:r>
      <w:del w:id="420" w:author="OMH CKO" w:date="2018-04-17T12:27:00Z">
        <w:r w:rsidR="0087006C">
          <w:rPr>
            <w:lang w:eastAsia="cs-CZ"/>
          </w:rPr>
          <w:delText>).</w:delText>
        </w:r>
      </w:del>
      <w:ins w:id="421" w:author="OMH CKO" w:date="2018-04-17T12:27:00Z">
        <w:r w:rsidR="00B62D5A">
          <w:rPr>
            <w:lang w:eastAsia="cs-CZ"/>
          </w:rPr>
          <w:t>)</w:t>
        </w:r>
        <w:r w:rsidR="005E68CE">
          <w:rPr>
            <w:lang w:eastAsia="cs-CZ"/>
          </w:rPr>
          <w:t xml:space="preserve"> a</w:t>
        </w:r>
        <w:r w:rsidR="00B62D5A" w:rsidRPr="00B62D5A">
          <w:rPr>
            <w:lang w:eastAsia="cs-CZ"/>
          </w:rPr>
          <w:t xml:space="preserve"> </w:t>
        </w:r>
        <w:r w:rsidR="00B62D5A">
          <w:rPr>
            <w:lang w:eastAsia="cs-CZ"/>
          </w:rPr>
          <w:t xml:space="preserve">obsah a štruktúru </w:t>
        </w:r>
        <w:r w:rsidR="00752DE7">
          <w:rPr>
            <w:lang w:eastAsia="cs-CZ"/>
          </w:rPr>
          <w:t>VS</w:t>
        </w:r>
        <w:r w:rsidR="00B62D5A">
          <w:rPr>
            <w:lang w:eastAsia="cs-CZ"/>
          </w:rPr>
          <w:t xml:space="preserve"> v rámci ENRF upravuje vykonávacie nariadenie </w:t>
        </w:r>
        <w:r w:rsidR="00B62D5A">
          <w:rPr>
            <w:lang w:eastAsia="cs-CZ"/>
          </w:rPr>
          <w:lastRenderedPageBreak/>
          <w:t xml:space="preserve">Komisie (EÚ) č. 1362/2014 z 18. decembra 2014, ktorým  sa  stanovujú  pravidlá  zjednodušeného  postupu  schvaľovania  určitých  zmien  operačných programov  financovaných  z  Európskeho  námorného  a  rybárskeho  fondu  a  pravidlá  týkajúce  sa formátu a predkladania </w:t>
        </w:r>
        <w:r w:rsidR="00752DE7">
          <w:rPr>
            <w:lang w:eastAsia="cs-CZ"/>
          </w:rPr>
          <w:t>VS</w:t>
        </w:r>
        <w:r w:rsidR="00B62D5A">
          <w:rPr>
            <w:lang w:eastAsia="cs-CZ"/>
          </w:rPr>
          <w:t xml:space="preserve"> o vykonávaní daných programov.</w:t>
        </w:r>
      </w:ins>
    </w:p>
    <w:p w14:paraId="46DE4BE6" w14:textId="74FDB788" w:rsidR="00981C7D" w:rsidRDefault="00FB507A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del w:id="422" w:author="OMH CKO" w:date="2018-04-17T12:27:00Z">
        <w:r>
          <w:rPr>
            <w:lang w:eastAsia="cs-CZ"/>
          </w:rPr>
          <w:delText>Výročné správy</w:delText>
        </w:r>
      </w:del>
      <w:ins w:id="423" w:author="OMH CKO" w:date="2018-04-17T12:27:00Z">
        <w:r w:rsidR="00752DE7">
          <w:rPr>
            <w:lang w:eastAsia="cs-CZ"/>
          </w:rPr>
          <w:t>VS</w:t>
        </w:r>
      </w:ins>
      <w:r w:rsidR="00752DE7">
        <w:rPr>
          <w:lang w:eastAsia="cs-CZ"/>
        </w:rPr>
        <w:t xml:space="preserve"> a</w:t>
      </w:r>
      <w:del w:id="424" w:author="OMH CKO" w:date="2018-04-17T12:27:00Z">
        <w:r w:rsidR="00981C7D">
          <w:rPr>
            <w:lang w:eastAsia="cs-CZ"/>
          </w:rPr>
          <w:delText> záverečná správa</w:delText>
        </w:r>
      </w:del>
      <w:ins w:id="425" w:author="OMH CKO" w:date="2018-04-17T12:27:00Z">
        <w:r w:rsidR="00752DE7">
          <w:rPr>
            <w:lang w:eastAsia="cs-CZ"/>
          </w:rPr>
          <w:t xml:space="preserve"> ZS</w:t>
        </w:r>
      </w:ins>
      <w:r w:rsidR="00981C7D">
        <w:rPr>
          <w:lang w:eastAsia="cs-CZ"/>
        </w:rPr>
        <w:t xml:space="preserve"> sa vypracováva</w:t>
      </w:r>
      <w:r>
        <w:rPr>
          <w:lang w:eastAsia="cs-CZ"/>
        </w:rPr>
        <w:t>jú</w:t>
      </w:r>
      <w:r w:rsidR="00981C7D">
        <w:rPr>
          <w:lang w:eastAsia="cs-CZ"/>
        </w:rPr>
        <w:t xml:space="preserve"> v </w:t>
      </w:r>
      <w:r>
        <w:rPr>
          <w:lang w:eastAsia="cs-CZ"/>
        </w:rPr>
        <w:t>slovenskom jazyku. Výnimku tvoria</w:t>
      </w:r>
      <w:r w:rsidR="00981C7D">
        <w:rPr>
          <w:lang w:eastAsia="cs-CZ"/>
        </w:rPr>
        <w:t xml:space="preserve"> </w:t>
      </w:r>
      <w:del w:id="426" w:author="OMH CKO" w:date="2018-04-17T12:27:00Z">
        <w:r>
          <w:rPr>
            <w:lang w:eastAsia="cs-CZ"/>
          </w:rPr>
          <w:delText>výročné</w:delText>
        </w:r>
        <w:r w:rsidR="00981C7D" w:rsidRPr="00981C7D">
          <w:rPr>
            <w:lang w:eastAsia="cs-CZ"/>
          </w:rPr>
          <w:delText xml:space="preserve"> </w:delText>
        </w:r>
        <w:r>
          <w:rPr>
            <w:lang w:eastAsia="cs-CZ"/>
          </w:rPr>
          <w:delText>správy</w:delText>
        </w:r>
      </w:del>
      <w:ins w:id="427" w:author="OMH CKO" w:date="2018-04-17T12:27:00Z">
        <w:r w:rsidR="00752DE7">
          <w:rPr>
            <w:lang w:eastAsia="cs-CZ"/>
          </w:rPr>
          <w:t>VS</w:t>
        </w:r>
      </w:ins>
      <w:r w:rsidR="00752DE7">
        <w:rPr>
          <w:lang w:eastAsia="cs-CZ"/>
        </w:rPr>
        <w:t xml:space="preserve"> a </w:t>
      </w:r>
      <w:del w:id="428" w:author="OMH CKO" w:date="2018-04-17T12:27:00Z">
        <w:r w:rsidR="00981C7D" w:rsidRPr="00981C7D">
          <w:rPr>
            <w:lang w:eastAsia="cs-CZ"/>
          </w:rPr>
          <w:delText>záverečná správa</w:delText>
        </w:r>
      </w:del>
      <w:ins w:id="429" w:author="OMH CKO" w:date="2018-04-17T12:27:00Z">
        <w:r w:rsidR="00752DE7">
          <w:rPr>
            <w:lang w:eastAsia="cs-CZ"/>
          </w:rPr>
          <w:t>ZS</w:t>
        </w:r>
      </w:ins>
      <w:r w:rsidR="00981C7D" w:rsidRPr="00981C7D">
        <w:rPr>
          <w:lang w:eastAsia="cs-CZ"/>
        </w:rPr>
        <w:t xml:space="preserve"> programu spolupráce INTERACT III</w:t>
      </w:r>
      <w:ins w:id="430" w:author="OMH CKO" w:date="2018-04-17T12:27:00Z">
        <w:r w:rsidR="00E23E91">
          <w:rPr>
            <w:lang w:eastAsia="cs-CZ"/>
          </w:rPr>
          <w:t xml:space="preserve"> </w:t>
        </w:r>
        <w:r w:rsidR="00A268A8">
          <w:rPr>
            <w:lang w:eastAsia="cs-CZ"/>
          </w:rPr>
          <w:t xml:space="preserve">2014-2020 </w:t>
        </w:r>
        <w:r w:rsidR="00E23E91">
          <w:rPr>
            <w:lang w:eastAsia="cs-CZ"/>
          </w:rPr>
          <w:t>a</w:t>
        </w:r>
        <w:r w:rsidR="0061591B">
          <w:rPr>
            <w:lang w:eastAsia="cs-CZ"/>
          </w:rPr>
          <w:t xml:space="preserve"> PCS </w:t>
        </w:r>
        <w:r w:rsidR="00E23E91">
          <w:rPr>
            <w:lang w:eastAsia="cs-CZ"/>
          </w:rPr>
          <w:t>INTERREG V-A SK-AT</w:t>
        </w:r>
      </w:ins>
      <w:r>
        <w:rPr>
          <w:lang w:eastAsia="cs-CZ"/>
        </w:rPr>
        <w:t>, ktoré sú</w:t>
      </w:r>
      <w:r w:rsidR="009336BC">
        <w:rPr>
          <w:lang w:eastAsia="cs-CZ"/>
        </w:rPr>
        <w:t xml:space="preserve"> </w:t>
      </w:r>
      <w:del w:id="431" w:author="OMH CKO" w:date="2018-04-17T12:27:00Z">
        <w:r w:rsidR="009336BC">
          <w:rPr>
            <w:lang w:eastAsia="cs-CZ"/>
          </w:rPr>
          <w:delText>vypraco</w:delText>
        </w:r>
        <w:r w:rsidR="00981C7D" w:rsidRPr="00981C7D">
          <w:rPr>
            <w:lang w:eastAsia="cs-CZ"/>
          </w:rPr>
          <w:delText>vaná</w:delText>
        </w:r>
      </w:del>
      <w:ins w:id="432" w:author="OMH CKO" w:date="2018-04-17T12:27:00Z">
        <w:r w:rsidR="009336BC">
          <w:rPr>
            <w:lang w:eastAsia="cs-CZ"/>
          </w:rPr>
          <w:t>vypraco</w:t>
        </w:r>
        <w:r w:rsidR="00981C7D" w:rsidRPr="00981C7D">
          <w:rPr>
            <w:lang w:eastAsia="cs-CZ"/>
          </w:rPr>
          <w:t>van</w:t>
        </w:r>
        <w:r w:rsidR="00E23E91">
          <w:rPr>
            <w:lang w:eastAsia="cs-CZ"/>
          </w:rPr>
          <w:t>é</w:t>
        </w:r>
      </w:ins>
      <w:r w:rsidR="00981C7D" w:rsidRPr="00981C7D">
        <w:rPr>
          <w:lang w:eastAsia="cs-CZ"/>
        </w:rPr>
        <w:t xml:space="preserve"> v anglickom jazyku</w:t>
      </w:r>
      <w:r w:rsidR="00981C7D">
        <w:rPr>
          <w:lang w:eastAsia="cs-CZ"/>
        </w:rPr>
        <w:t>.</w:t>
      </w:r>
    </w:p>
    <w:p w14:paraId="591287DA" w14:textId="77777777" w:rsidR="00A268A8" w:rsidRDefault="00A268A8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ins w:id="433" w:author="OMH CKO" w:date="2018-04-17T12:27:00Z"/>
          <w:lang w:eastAsia="cs-CZ"/>
        </w:rPr>
      </w:pPr>
      <w:ins w:id="434" w:author="OMH CKO" w:date="2018-04-17T12:27:00Z">
        <w:r>
          <w:rPr>
            <w:lang w:eastAsia="cs-CZ"/>
          </w:rPr>
          <w:t xml:space="preserve">Na program spolupráce INTERACT III 2014-2020 sa ustanovenia tohto Metodického pokynu vzťahujú primerane. </w:t>
        </w:r>
      </w:ins>
    </w:p>
    <w:p w14:paraId="36F2931B" w14:textId="0BD67B6F" w:rsidR="00C6329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AA7D81">
        <w:rPr>
          <w:lang w:eastAsia="cs-CZ"/>
        </w:rPr>
        <w:t xml:space="preserve">Cieľom metodického pokynu je stanoviť jednotný obsah, resp. minimálny štandard obsahu a záväznú štruktúru </w:t>
      </w:r>
      <w:del w:id="435" w:author="OMH CKO" w:date="2018-04-17T12:27:00Z">
        <w:r w:rsidRPr="00AA7D81">
          <w:rPr>
            <w:lang w:eastAsia="cs-CZ"/>
          </w:rPr>
          <w:delText>výročnej</w:delText>
        </w:r>
      </w:del>
      <w:ins w:id="436" w:author="OMH CKO" w:date="2018-04-17T12:27:00Z">
        <w:r w:rsidR="00752DE7">
          <w:rPr>
            <w:lang w:eastAsia="cs-CZ"/>
          </w:rPr>
          <w:t>VS</w:t>
        </w:r>
      </w:ins>
      <w:r w:rsidR="00752DE7">
        <w:rPr>
          <w:lang w:eastAsia="cs-CZ"/>
        </w:rPr>
        <w:t xml:space="preserve"> a</w:t>
      </w:r>
      <w:del w:id="437" w:author="OMH CKO" w:date="2018-04-17T12:27:00Z">
        <w:r w:rsidRPr="00AA7D81">
          <w:rPr>
            <w:lang w:eastAsia="cs-CZ"/>
          </w:rPr>
          <w:delText> záverečnej správy</w:delText>
        </w:r>
      </w:del>
      <w:ins w:id="438" w:author="OMH CKO" w:date="2018-04-17T12:27:00Z">
        <w:r w:rsidR="00752DE7">
          <w:rPr>
            <w:lang w:eastAsia="cs-CZ"/>
          </w:rPr>
          <w:t xml:space="preserve"> ZS</w:t>
        </w:r>
      </w:ins>
      <w:r w:rsidRPr="00AA7D81">
        <w:rPr>
          <w:lang w:eastAsia="cs-CZ"/>
        </w:rPr>
        <w:t xml:space="preserve">, ktorú sú riadiace orgány v rámci </w:t>
      </w:r>
      <w:r w:rsidR="00C33901">
        <w:rPr>
          <w:lang w:eastAsia="cs-CZ"/>
        </w:rPr>
        <w:t>S</w:t>
      </w:r>
      <w:r w:rsidRPr="00AA7D81">
        <w:rPr>
          <w:lang w:eastAsia="cs-CZ"/>
        </w:rPr>
        <w:t>ystému riadenia EŠIF</w:t>
      </w:r>
      <w:r w:rsidR="00775E37">
        <w:rPr>
          <w:lang w:eastAsia="cs-CZ"/>
        </w:rPr>
        <w:t xml:space="preserve"> </w:t>
      </w:r>
      <w:del w:id="439" w:author="OMH CKO" w:date="2018-04-17T12:27:00Z">
        <w:r w:rsidR="00775E37">
          <w:rPr>
            <w:lang w:eastAsia="cs-CZ"/>
          </w:rPr>
          <w:delText>(s výnimkou EPFRV)</w:delText>
        </w:r>
        <w:r w:rsidRPr="00AA7D81">
          <w:rPr>
            <w:lang w:eastAsia="cs-CZ"/>
          </w:rPr>
          <w:delText xml:space="preserve"> </w:delText>
        </w:r>
      </w:del>
      <w:r w:rsidRPr="00AA7D81">
        <w:rPr>
          <w:lang w:eastAsia="cs-CZ"/>
        </w:rPr>
        <w:t xml:space="preserve">povinné uplatňovať pri príprave </w:t>
      </w:r>
      <w:del w:id="440" w:author="OMH CKO" w:date="2018-04-17T12:27:00Z">
        <w:r w:rsidR="00891A05">
          <w:rPr>
            <w:lang w:eastAsia="cs-CZ"/>
          </w:rPr>
          <w:delText>správ</w:delText>
        </w:r>
      </w:del>
      <w:ins w:id="441" w:author="OMH CKO" w:date="2018-04-17T12:27:00Z">
        <w:r w:rsidR="00752DE7">
          <w:rPr>
            <w:lang w:eastAsia="cs-CZ"/>
          </w:rPr>
          <w:t>VS a ZS</w:t>
        </w:r>
      </w:ins>
      <w:r w:rsidRPr="00AA7D81">
        <w:rPr>
          <w:lang w:eastAsia="cs-CZ"/>
        </w:rPr>
        <w:t xml:space="preserve">. </w:t>
      </w:r>
    </w:p>
    <w:p w14:paraId="130255A4" w14:textId="7CE11BA2" w:rsidR="00133520" w:rsidRDefault="00C63293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AA7D81">
        <w:rPr>
          <w:lang w:eastAsia="cs-CZ"/>
        </w:rPr>
        <w:t xml:space="preserve">Metodický pokyn bližšie špecifikuje jednotlivé </w:t>
      </w:r>
      <w:r w:rsidR="00133520">
        <w:rPr>
          <w:lang w:eastAsia="cs-CZ"/>
        </w:rPr>
        <w:t>kapitoly</w:t>
      </w:r>
      <w:r w:rsidR="00133520" w:rsidRPr="00AA7D81">
        <w:rPr>
          <w:lang w:eastAsia="cs-CZ"/>
        </w:rPr>
        <w:t xml:space="preserve"> </w:t>
      </w:r>
      <w:r w:rsidRPr="00AA7D81">
        <w:rPr>
          <w:lang w:eastAsia="cs-CZ"/>
        </w:rPr>
        <w:t>predpísaného obsah</w:t>
      </w:r>
      <w:r w:rsidR="00525689">
        <w:rPr>
          <w:lang w:eastAsia="cs-CZ"/>
        </w:rPr>
        <w:t xml:space="preserve">u </w:t>
      </w:r>
      <w:del w:id="442" w:author="OMH CKO" w:date="2018-04-17T12:27:00Z">
        <w:r w:rsidR="00525689">
          <w:rPr>
            <w:lang w:eastAsia="cs-CZ"/>
          </w:rPr>
          <w:delText>výročnej</w:delText>
        </w:r>
      </w:del>
      <w:ins w:id="443" w:author="OMH CKO" w:date="2018-04-17T12:27:00Z">
        <w:r w:rsidR="00752DE7">
          <w:rPr>
            <w:lang w:eastAsia="cs-CZ"/>
          </w:rPr>
          <w:t>VS</w:t>
        </w:r>
      </w:ins>
      <w:r w:rsidR="00752DE7">
        <w:rPr>
          <w:lang w:eastAsia="cs-CZ"/>
        </w:rPr>
        <w:t xml:space="preserve"> a</w:t>
      </w:r>
      <w:del w:id="444" w:author="OMH CKO" w:date="2018-04-17T12:27:00Z">
        <w:r w:rsidR="00525689">
          <w:rPr>
            <w:lang w:eastAsia="cs-CZ"/>
          </w:rPr>
          <w:delText> záverečnej správy</w:delText>
        </w:r>
        <w:r w:rsidR="00665E68">
          <w:rPr>
            <w:lang w:eastAsia="cs-CZ"/>
          </w:rPr>
          <w:delText>, v časti I.</w:delText>
        </w:r>
      </w:del>
      <w:ins w:id="445" w:author="OMH CKO" w:date="2018-04-17T12:27:00Z">
        <w:r w:rsidR="00752DE7">
          <w:rPr>
            <w:lang w:eastAsia="cs-CZ"/>
          </w:rPr>
          <w:t xml:space="preserve"> ZS</w:t>
        </w:r>
        <w:r w:rsidR="00665E68">
          <w:rPr>
            <w:lang w:eastAsia="cs-CZ"/>
          </w:rPr>
          <w:t>,</w:t>
        </w:r>
      </w:ins>
      <w:r w:rsidR="00665E68">
        <w:rPr>
          <w:lang w:eastAsia="cs-CZ"/>
        </w:rPr>
        <w:t xml:space="preserve"> pre</w:t>
      </w:r>
      <w:r w:rsidR="00525689">
        <w:rPr>
          <w:lang w:eastAsia="cs-CZ"/>
        </w:rPr>
        <w:t xml:space="preserve"> program</w:t>
      </w:r>
      <w:r w:rsidR="00665E68">
        <w:rPr>
          <w:lang w:eastAsia="cs-CZ"/>
        </w:rPr>
        <w:t>y</w:t>
      </w:r>
      <w:r w:rsidR="00525689">
        <w:rPr>
          <w:lang w:eastAsia="cs-CZ"/>
        </w:rPr>
        <w:t xml:space="preserve"> cieľa Investovanie do rastu a zamestnanosti </w:t>
      </w:r>
      <w:r w:rsidR="00AD3733">
        <w:rPr>
          <w:lang w:eastAsia="cs-CZ"/>
        </w:rPr>
        <w:t>(cieľ 1</w:t>
      </w:r>
      <w:r w:rsidR="00114DFA">
        <w:rPr>
          <w:lang w:eastAsia="cs-CZ"/>
        </w:rPr>
        <w:t xml:space="preserve">) </w:t>
      </w:r>
      <w:r w:rsidR="00665E68">
        <w:rPr>
          <w:lang w:eastAsia="cs-CZ"/>
        </w:rPr>
        <w:t xml:space="preserve">a </w:t>
      </w:r>
      <w:r w:rsidR="00525689">
        <w:rPr>
          <w:lang w:eastAsia="cs-CZ"/>
        </w:rPr>
        <w:t>cieľa Európska územná spolupráca</w:t>
      </w:r>
      <w:r w:rsidR="00114DFA">
        <w:rPr>
          <w:lang w:eastAsia="cs-CZ"/>
        </w:rPr>
        <w:t xml:space="preserve"> (cieľ 2</w:t>
      </w:r>
      <w:del w:id="446" w:author="OMH CKO" w:date="2018-04-17T12:27:00Z">
        <w:r w:rsidR="00114DFA">
          <w:rPr>
            <w:lang w:eastAsia="cs-CZ"/>
          </w:rPr>
          <w:delText>)</w:delText>
        </w:r>
        <w:r w:rsidR="005C1D38">
          <w:rPr>
            <w:lang w:eastAsia="cs-CZ"/>
          </w:rPr>
          <w:delText xml:space="preserve"> a v časti II. pre program financovaný z ENRF.</w:delText>
        </w:r>
      </w:del>
      <w:ins w:id="447" w:author="OMH CKO" w:date="2018-04-17T12:27:00Z">
        <w:r w:rsidR="00114DFA">
          <w:rPr>
            <w:lang w:eastAsia="cs-CZ"/>
          </w:rPr>
          <w:t>)</w:t>
        </w:r>
        <w:r w:rsidR="005C1D38">
          <w:rPr>
            <w:lang w:eastAsia="cs-CZ"/>
          </w:rPr>
          <w:t>.</w:t>
        </w:r>
      </w:ins>
      <w:r w:rsidR="00133520">
        <w:rPr>
          <w:lang w:eastAsia="cs-CZ"/>
        </w:rPr>
        <w:t xml:space="preserve"> </w:t>
      </w:r>
    </w:p>
    <w:p w14:paraId="5B9C3E75" w14:textId="0C5FE366" w:rsidR="007339AA" w:rsidRDefault="00133520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 xml:space="preserve">Vzory </w:t>
      </w:r>
      <w:del w:id="448" w:author="OMH CKO" w:date="2018-04-17T12:27:00Z">
        <w:r>
          <w:rPr>
            <w:lang w:eastAsia="cs-CZ"/>
          </w:rPr>
          <w:delText>výročných</w:delText>
        </w:r>
      </w:del>
      <w:ins w:id="449" w:author="OMH CKO" w:date="2018-04-17T12:27:00Z">
        <w:r w:rsidR="00752DE7">
          <w:rPr>
            <w:lang w:eastAsia="cs-CZ"/>
          </w:rPr>
          <w:t>VS</w:t>
        </w:r>
      </w:ins>
      <w:r w:rsidR="00752DE7">
        <w:rPr>
          <w:lang w:eastAsia="cs-CZ"/>
        </w:rPr>
        <w:t xml:space="preserve"> a</w:t>
      </w:r>
      <w:del w:id="450" w:author="OMH CKO" w:date="2018-04-17T12:27:00Z">
        <w:r>
          <w:rPr>
            <w:lang w:eastAsia="cs-CZ"/>
          </w:rPr>
          <w:delText> záverečných správ sú ďalej</w:delText>
        </w:r>
      </w:del>
      <w:ins w:id="451" w:author="OMH CKO" w:date="2018-04-17T12:27:00Z">
        <w:r w:rsidR="00752DE7">
          <w:rPr>
            <w:lang w:eastAsia="cs-CZ"/>
          </w:rPr>
          <w:t xml:space="preserve"> ZS</w:t>
        </w:r>
        <w:r>
          <w:rPr>
            <w:lang w:eastAsia="cs-CZ"/>
          </w:rPr>
          <w:t xml:space="preserve"> sú</w:t>
        </w:r>
      </w:ins>
      <w:r>
        <w:rPr>
          <w:lang w:eastAsia="cs-CZ"/>
        </w:rPr>
        <w:t xml:space="preserve"> rozdelené </w:t>
      </w:r>
      <w:r w:rsidR="007D35A6">
        <w:rPr>
          <w:lang w:eastAsia="cs-CZ"/>
        </w:rPr>
        <w:t xml:space="preserve">do častí A, B a C, ktoré stanovujú obsah </w:t>
      </w:r>
      <w:del w:id="452" w:author="OMH CKO" w:date="2018-04-17T12:27:00Z">
        <w:r w:rsidR="007D35A6">
          <w:rPr>
            <w:lang w:eastAsia="cs-CZ"/>
          </w:rPr>
          <w:delText>výročnej správy</w:delText>
        </w:r>
      </w:del>
      <w:ins w:id="453" w:author="OMH CKO" w:date="2018-04-17T12:27:00Z">
        <w:r w:rsidR="00752DE7">
          <w:rPr>
            <w:lang w:eastAsia="cs-CZ"/>
          </w:rPr>
          <w:t>VS</w:t>
        </w:r>
      </w:ins>
      <w:r w:rsidR="00752DE7">
        <w:rPr>
          <w:lang w:eastAsia="cs-CZ"/>
        </w:rPr>
        <w:t xml:space="preserve"> </w:t>
      </w:r>
      <w:r w:rsidR="007D35A6">
        <w:rPr>
          <w:lang w:eastAsia="cs-CZ"/>
        </w:rPr>
        <w:t>v závislosti na roku, v ktorom sa predkladá</w:t>
      </w:r>
      <w:r w:rsidR="00E1668C">
        <w:rPr>
          <w:lang w:eastAsia="cs-CZ"/>
        </w:rPr>
        <w:t>,</w:t>
      </w:r>
      <w:r w:rsidR="007D35A6">
        <w:rPr>
          <w:lang w:eastAsia="cs-CZ"/>
        </w:rPr>
        <w:t xml:space="preserve"> a obsah </w:t>
      </w:r>
      <w:del w:id="454" w:author="OMH CKO" w:date="2018-04-17T12:27:00Z">
        <w:r w:rsidR="007D35A6">
          <w:rPr>
            <w:lang w:eastAsia="cs-CZ"/>
          </w:rPr>
          <w:delText>záverečnej správy</w:delText>
        </w:r>
      </w:del>
      <w:ins w:id="455" w:author="OMH CKO" w:date="2018-04-17T12:27:00Z">
        <w:r w:rsidR="00752DE7">
          <w:rPr>
            <w:lang w:eastAsia="cs-CZ"/>
          </w:rPr>
          <w:t>ZS</w:t>
        </w:r>
      </w:ins>
      <w:r w:rsidR="007339AA">
        <w:rPr>
          <w:lang w:eastAsia="cs-CZ"/>
        </w:rPr>
        <w:t>.</w:t>
      </w:r>
    </w:p>
    <w:p w14:paraId="1414EC18" w14:textId="77777777" w:rsidR="007339AA" w:rsidRPr="00525689" w:rsidRDefault="007339AA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Metodický pokyn taktiež špecifikuje, kt</w:t>
      </w:r>
      <w:r w:rsidR="00525689">
        <w:rPr>
          <w:lang w:eastAsia="cs-CZ"/>
        </w:rPr>
        <w:t xml:space="preserve">oré informácie </w:t>
      </w:r>
      <w:r w:rsidR="00284995">
        <w:rPr>
          <w:lang w:eastAsia="cs-CZ"/>
        </w:rPr>
        <w:t xml:space="preserve">v súvislosti s implementáciou </w:t>
      </w:r>
      <w:r w:rsidR="00E2475E">
        <w:rPr>
          <w:lang w:eastAsia="cs-CZ"/>
        </w:rPr>
        <w:t>IZM</w:t>
      </w:r>
      <w:r w:rsidR="003C7B0E">
        <w:rPr>
          <w:lang w:eastAsia="cs-CZ"/>
        </w:rPr>
        <w:t xml:space="preserve"> </w:t>
      </w:r>
      <w:r w:rsidR="000B0CEB">
        <w:rPr>
          <w:lang w:eastAsia="cs-CZ"/>
        </w:rPr>
        <w:t xml:space="preserve">predkladá riadiaci orgán operačného programu implementujúceho IZM </w:t>
      </w:r>
      <w:r>
        <w:rPr>
          <w:lang w:eastAsia="cs-CZ"/>
        </w:rPr>
        <w:t xml:space="preserve">Európskej komisii </w:t>
      </w:r>
      <w:r w:rsidR="00284995">
        <w:rPr>
          <w:lang w:eastAsia="cs-CZ"/>
        </w:rPr>
        <w:t xml:space="preserve">špeciálne aj </w:t>
      </w:r>
      <w:r>
        <w:rPr>
          <w:lang w:eastAsia="cs-CZ"/>
        </w:rPr>
        <w:t>v apríli roku 2015</w:t>
      </w:r>
      <w:r w:rsidRPr="007339AA">
        <w:rPr>
          <w:rFonts w:eastAsiaTheme="minorHAnsi"/>
        </w:rPr>
        <w:t xml:space="preserve"> </w:t>
      </w:r>
      <w:r>
        <w:rPr>
          <w:rFonts w:eastAsiaTheme="minorHAnsi"/>
        </w:rPr>
        <w:t>na základe článku</w:t>
      </w:r>
      <w:r w:rsidR="005F6209">
        <w:rPr>
          <w:rFonts w:eastAsiaTheme="minorHAnsi"/>
        </w:rPr>
        <w:t xml:space="preserve"> 19 (</w:t>
      </w:r>
      <w:r>
        <w:rPr>
          <w:rFonts w:eastAsiaTheme="minorHAnsi"/>
        </w:rPr>
        <w:t>3</w:t>
      </w:r>
      <w:r w:rsidR="005F6209">
        <w:rPr>
          <w:rFonts w:eastAsiaTheme="minorHAnsi"/>
        </w:rPr>
        <w:t>)</w:t>
      </w:r>
      <w:r>
        <w:rPr>
          <w:rFonts w:eastAsiaTheme="minorHAnsi"/>
        </w:rPr>
        <w:t xml:space="preserve">  a prílohy</w:t>
      </w:r>
      <w:r w:rsidRPr="007339AA">
        <w:rPr>
          <w:rFonts w:eastAsiaTheme="minorHAnsi"/>
        </w:rPr>
        <w:t xml:space="preserve"> II nariade</w:t>
      </w:r>
      <w:r>
        <w:rPr>
          <w:rFonts w:eastAsiaTheme="minorHAnsi"/>
        </w:rPr>
        <w:t>nia EP a Rady (EÚ) č. 1304/2013.</w:t>
      </w:r>
      <w:r w:rsidR="000B0CEB">
        <w:rPr>
          <w:rFonts w:eastAsiaTheme="minorHAnsi"/>
        </w:rPr>
        <w:t xml:space="preserve"> </w:t>
      </w:r>
    </w:p>
    <w:p w14:paraId="01B2032E" w14:textId="7C6E44BC" w:rsidR="00525689" w:rsidRDefault="00525689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rFonts w:eastAsiaTheme="minorHAnsi"/>
        </w:rPr>
        <w:t xml:space="preserve">Keďže </w:t>
      </w:r>
      <w:r w:rsidR="00F041CD">
        <w:rPr>
          <w:rFonts w:eastAsiaTheme="minorHAnsi"/>
        </w:rPr>
        <w:t xml:space="preserve">vypracovávané </w:t>
      </w:r>
      <w:del w:id="456" w:author="OMH CKO" w:date="2018-04-17T12:27:00Z">
        <w:r>
          <w:rPr>
            <w:rFonts w:eastAsiaTheme="minorHAnsi"/>
          </w:rPr>
          <w:delText>výročné</w:delText>
        </w:r>
      </w:del>
      <w:ins w:id="457" w:author="OMH CKO" w:date="2018-04-17T12:27:00Z">
        <w:r w:rsidR="00752DE7">
          <w:rPr>
            <w:rFonts w:eastAsiaTheme="minorHAnsi"/>
          </w:rPr>
          <w:t>VS</w:t>
        </w:r>
      </w:ins>
      <w:r w:rsidR="00752DE7">
        <w:rPr>
          <w:rFonts w:eastAsiaTheme="minorHAnsi"/>
        </w:rPr>
        <w:t xml:space="preserve"> a</w:t>
      </w:r>
      <w:del w:id="458" w:author="OMH CKO" w:date="2018-04-17T12:27:00Z">
        <w:r>
          <w:rPr>
            <w:rFonts w:eastAsiaTheme="minorHAnsi"/>
          </w:rPr>
          <w:delText> záverečné správy</w:delText>
        </w:r>
      </w:del>
      <w:ins w:id="459" w:author="OMH CKO" w:date="2018-04-17T12:27:00Z">
        <w:r w:rsidR="00752DE7">
          <w:rPr>
            <w:rFonts w:eastAsiaTheme="minorHAnsi"/>
          </w:rPr>
          <w:t xml:space="preserve"> ZS</w:t>
        </w:r>
      </w:ins>
      <w:r>
        <w:rPr>
          <w:rFonts w:eastAsiaTheme="minorHAnsi"/>
        </w:rPr>
        <w:t xml:space="preserve"> nadväzujú na schválené programové dokumenty operačných programov, metodický pokyn sa v jednotlivých kapitolách</w:t>
      </w:r>
      <w:r w:rsidR="00206397">
        <w:rPr>
          <w:rFonts w:eastAsiaTheme="minorHAnsi"/>
        </w:rPr>
        <w:t xml:space="preserve"> odvoláva na zodpovedajúce časti</w:t>
      </w:r>
      <w:r w:rsidR="003847D4">
        <w:rPr>
          <w:rFonts w:eastAsiaTheme="minorHAnsi"/>
        </w:rPr>
        <w:t xml:space="preserve"> programových dokumentov</w:t>
      </w:r>
      <w:r w:rsidR="001F1C91">
        <w:rPr>
          <w:rFonts w:eastAsiaTheme="minorHAnsi"/>
        </w:rPr>
        <w:t>.</w:t>
      </w:r>
    </w:p>
    <w:p w14:paraId="2530A081" w14:textId="2D4FEA9E" w:rsidR="00C63293" w:rsidRPr="00C6329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AA7D81">
        <w:rPr>
          <w:lang w:eastAsia="cs-CZ"/>
        </w:rPr>
        <w:t xml:space="preserve">Celková zodpovednosť za vypracovanú </w:t>
      </w:r>
      <w:del w:id="460" w:author="OMH CKO" w:date="2018-04-17T12:27:00Z">
        <w:r w:rsidRPr="00AA7D81">
          <w:rPr>
            <w:lang w:eastAsia="cs-CZ"/>
          </w:rPr>
          <w:delText>výročnú a záverečnú správu</w:delText>
        </w:r>
      </w:del>
      <w:ins w:id="461" w:author="OMH CKO" w:date="2018-04-17T12:27:00Z">
        <w:r w:rsidR="00752DE7">
          <w:rPr>
            <w:lang w:eastAsia="cs-CZ"/>
          </w:rPr>
          <w:t>VS a ZS</w:t>
        </w:r>
      </w:ins>
      <w:r w:rsidRPr="00AA7D81">
        <w:rPr>
          <w:lang w:eastAsia="cs-CZ"/>
        </w:rPr>
        <w:t xml:space="preserve"> je v kompetencii riadiaceho orgánu.</w:t>
      </w:r>
    </w:p>
    <w:p w14:paraId="558A2F75" w14:textId="08F1E85C" w:rsidR="00C3269F" w:rsidRPr="00AA7D81" w:rsidRDefault="00437F9C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</w:pPr>
      <w:r w:rsidRPr="00AA7D81">
        <w:t>R</w:t>
      </w:r>
      <w:r w:rsidR="00C3269F" w:rsidRPr="00AA7D81">
        <w:t xml:space="preserve">iadiaci orgán je povinný zverejniť </w:t>
      </w:r>
      <w:del w:id="462" w:author="OMH CKO" w:date="2018-04-17T12:27:00Z">
        <w:r w:rsidR="00C3269F" w:rsidRPr="00AA7D81">
          <w:delText>výročnú</w:delText>
        </w:r>
      </w:del>
      <w:ins w:id="463" w:author="OMH CKO" w:date="2018-04-17T12:27:00Z">
        <w:r w:rsidR="00752DE7">
          <w:t>VS</w:t>
        </w:r>
      </w:ins>
      <w:r w:rsidR="00752DE7">
        <w:t xml:space="preserve"> a</w:t>
      </w:r>
      <w:del w:id="464" w:author="OMH CKO" w:date="2018-04-17T12:27:00Z">
        <w:r w:rsidR="00C63293">
          <w:delText xml:space="preserve"> záverečnú </w:delText>
        </w:r>
        <w:r w:rsidR="00C3269F" w:rsidRPr="00AA7D81">
          <w:delText>správu</w:delText>
        </w:r>
      </w:del>
      <w:ins w:id="465" w:author="OMH CKO" w:date="2018-04-17T12:27:00Z">
        <w:r w:rsidR="00752DE7">
          <w:t xml:space="preserve"> ZS</w:t>
        </w:r>
      </w:ins>
      <w:r w:rsidR="00C3269F" w:rsidRPr="00AA7D81">
        <w:t xml:space="preserve"> </w:t>
      </w:r>
      <w:r w:rsidR="00525689">
        <w:t xml:space="preserve">na </w:t>
      </w:r>
      <w:r w:rsidR="000B0CEB">
        <w:t>svojom webovom sídle</w:t>
      </w:r>
      <w:r w:rsidR="007912B4">
        <w:t xml:space="preserve"> do 10 pracovných dní od prijatia správy Európskou komisiou</w:t>
      </w:r>
      <w:r w:rsidR="000B0CEB">
        <w:t xml:space="preserve">. </w:t>
      </w:r>
      <w:r w:rsidR="00C3269F" w:rsidRPr="00AA7D81">
        <w:t xml:space="preserve">Zverejní sa celý dokument s prílohami ako aj stručné zhrnutie pre občanov ako samostatný dokument. </w:t>
      </w:r>
    </w:p>
    <w:p w14:paraId="314B8DFF" w14:textId="77777777" w:rsidR="00C6329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</w:pPr>
      <w:r w:rsidRPr="00AA7D81">
        <w:t>Riadiace orgány sú povinné zohľadniť ustanovenia tohto metodického pokynu vo svojich manuáloch procedúr v termíne do 30</w:t>
      </w:r>
      <w:r w:rsidR="00E23E91">
        <w:t xml:space="preserve"> </w:t>
      </w:r>
      <w:ins w:id="466" w:author="OMH CKO" w:date="2018-04-17T12:27:00Z">
        <w:r w:rsidR="00E23E91">
          <w:t>pracovných</w:t>
        </w:r>
        <w:r w:rsidRPr="00AA7D81">
          <w:t xml:space="preserve"> </w:t>
        </w:r>
      </w:ins>
      <w:r w:rsidRPr="00AA7D81">
        <w:t xml:space="preserve">dní od vydania tohto metodického pokynu. </w:t>
      </w:r>
    </w:p>
    <w:p w14:paraId="3A933818" w14:textId="77777777" w:rsidR="00C63293" w:rsidRPr="00F41510" w:rsidRDefault="00C63293" w:rsidP="00F75371">
      <w:pPr>
        <w:pStyle w:val="MPCKO2"/>
      </w:pPr>
      <w:bookmarkStart w:id="467" w:name="_Toc510701071"/>
      <w:bookmarkStart w:id="468" w:name="_Toc428367938"/>
      <w:r w:rsidRPr="00F41510">
        <w:t>Východiská prípravy výročnej a záverečne</w:t>
      </w:r>
      <w:r w:rsidR="001F1C91" w:rsidRPr="00F41510">
        <w:t>j správy</w:t>
      </w:r>
      <w:bookmarkEnd w:id="467"/>
      <w:bookmarkEnd w:id="468"/>
    </w:p>
    <w:p w14:paraId="3CDBBCFF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>Nariadenie Európskeho parlamentu a Rady (EÚ) č. 1303/2013</w:t>
      </w:r>
      <w:r w:rsidRPr="00AA7D81">
        <w:t xml:space="preserve"> </w:t>
      </w:r>
      <w:r w:rsidRPr="00AA7D81">
        <w:rPr>
          <w:lang w:eastAsia="cs-CZ"/>
        </w:rPr>
        <w:t xml:space="preserve">zo 17. decembra 2013, ktorým sa stanovujú spoločné ustanovenia o Európskom fonde regionálneho rozvoja, Európskom sociálnom fonde, Kohéznom fonde, Európskom poľnohospodárskom fonde </w:t>
      </w:r>
      <w:r w:rsidRPr="00AA7D81">
        <w:rPr>
          <w:lang w:eastAsia="cs-CZ"/>
        </w:rPr>
        <w:lastRenderedPageBreak/>
        <w:t>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najmä články 19,21,22, 46, 50, 111, 112</w:t>
      </w:r>
      <w:r>
        <w:rPr>
          <w:lang w:eastAsia="cs-CZ"/>
        </w:rPr>
        <w:t xml:space="preserve"> (tzv. všeobecné nariadenie)</w:t>
      </w:r>
      <w:r w:rsidRPr="00AA7D81">
        <w:rPr>
          <w:lang w:eastAsia="cs-CZ"/>
        </w:rPr>
        <w:t>;</w:t>
      </w:r>
    </w:p>
    <w:p w14:paraId="54EE5907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(EÚ)  č. 1299/2013 zo 17. decembra 2013 o osobitných ustanoveniach na podporu cieľa Európska územná spolupráca </w:t>
      </w:r>
      <w:r w:rsidR="00AD3733">
        <w:rPr>
          <w:lang w:eastAsia="cs-CZ"/>
        </w:rPr>
        <w:br/>
      </w:r>
      <w:r w:rsidRPr="00AA7D81">
        <w:rPr>
          <w:lang w:eastAsia="cs-CZ"/>
        </w:rPr>
        <w:t>z Európskeho fondu regionálneho rozvoja;</w:t>
      </w:r>
    </w:p>
    <w:p w14:paraId="56DA4BF1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(EÚ) č. 1300/2013 </w:t>
      </w:r>
      <w:r w:rsidR="001F1C91">
        <w:rPr>
          <w:lang w:eastAsia="cs-CZ"/>
        </w:rPr>
        <w:t xml:space="preserve">zo 17. decembra 2013 </w:t>
      </w:r>
      <w:r w:rsidR="00AD3733">
        <w:rPr>
          <w:lang w:eastAsia="cs-CZ"/>
        </w:rPr>
        <w:br/>
      </w:r>
      <w:r w:rsidR="001F1C91">
        <w:rPr>
          <w:lang w:eastAsia="cs-CZ"/>
        </w:rPr>
        <w:t>o Kohéznom fonde, ktorým sa zrušuje nariadenie Rady (ES) č. 1084/2006</w:t>
      </w:r>
      <w:r w:rsidRPr="00AA7D81">
        <w:rPr>
          <w:lang w:eastAsia="cs-CZ"/>
        </w:rPr>
        <w:t>;</w:t>
      </w:r>
    </w:p>
    <w:p w14:paraId="0FA033B2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(EÚ) č. 1301/2013 zo 17. decembra 2013 </w:t>
      </w:r>
      <w:r w:rsidR="00AD3733">
        <w:rPr>
          <w:lang w:eastAsia="cs-CZ"/>
        </w:rPr>
        <w:br/>
      </w:r>
      <w:r w:rsidRPr="00AA7D81">
        <w:rPr>
          <w:lang w:eastAsia="cs-CZ"/>
        </w:rPr>
        <w:t xml:space="preserve">o Európskom fonde regionálneho rozvoja a o osobitných ustanoveniach týkajúcich sa cieľa Investovanie do rastu a zamestnanosti, a ktorým sa zrušuje nariadenie (ES)  </w:t>
      </w:r>
      <w:r w:rsidR="00C663DC">
        <w:rPr>
          <w:lang w:eastAsia="cs-CZ"/>
        </w:rPr>
        <w:br/>
      </w:r>
      <w:r w:rsidRPr="00AA7D81">
        <w:rPr>
          <w:lang w:eastAsia="cs-CZ"/>
        </w:rPr>
        <w:t>č. 1080/2006;</w:t>
      </w:r>
    </w:p>
    <w:p w14:paraId="0FEBF0A9" w14:textId="77777777" w:rsidR="00C63293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</w:t>
      </w:r>
      <w:r w:rsidR="001F1C91">
        <w:rPr>
          <w:lang w:eastAsia="cs-CZ"/>
        </w:rPr>
        <w:t>(EÚ) č. 1304/2013 zo 17. decembra</w:t>
      </w:r>
      <w:r w:rsidRPr="00AA7D81">
        <w:rPr>
          <w:lang w:eastAsia="cs-CZ"/>
        </w:rPr>
        <w:t xml:space="preserve"> 2013 </w:t>
      </w:r>
      <w:r w:rsidR="00AD3733">
        <w:rPr>
          <w:lang w:eastAsia="cs-CZ"/>
        </w:rPr>
        <w:br/>
      </w:r>
      <w:r w:rsidRPr="00AA7D81">
        <w:rPr>
          <w:lang w:eastAsia="cs-CZ"/>
        </w:rPr>
        <w:t>o Európskom sociálnom fonde a o zrušení nariadenia Rady (ES)  č. 1081/2006;</w:t>
      </w:r>
    </w:p>
    <w:p w14:paraId="697C3153" w14:textId="7B3C55F1" w:rsidR="007D6877" w:rsidRDefault="003E0475" w:rsidP="003E047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69" w:author="OMH CKO" w:date="2018-04-17T12:27:00Z"/>
          <w:lang w:eastAsia="cs-CZ"/>
        </w:rPr>
      </w:pPr>
      <w:ins w:id="470" w:author="OMH CKO" w:date="2018-04-17T12:27:00Z">
        <w:r w:rsidRPr="003E0475">
          <w:rPr>
            <w:lang w:eastAsia="cs-CZ"/>
          </w:rPr>
          <w:t xml:space="preserve">Vykonávacie rozhodnutie Komisie (EÚ) 2017/2440 z 18. decembra 2017, ktorým sa mení vykonávacie rozhodnutie 2014/190/EÚ, pokiaľ ide o ročné rozdelenie zdrojov podľa členských štátov z osobitných rozpočtových prostriedkov pridelených na </w:t>
        </w:r>
        <w:r w:rsidR="00F33840">
          <w:rPr>
            <w:lang w:eastAsia="cs-CZ"/>
          </w:rPr>
          <w:t>IZM</w:t>
        </w:r>
        <w:r w:rsidRPr="003E0475">
          <w:rPr>
            <w:lang w:eastAsia="cs-CZ"/>
          </w:rPr>
          <w:t>, spolu so zoznamom oprávnených regiónov</w:t>
        </w:r>
        <w:r>
          <w:rPr>
            <w:lang w:eastAsia="cs-CZ"/>
          </w:rPr>
          <w:t>;</w:t>
        </w:r>
      </w:ins>
    </w:p>
    <w:p w14:paraId="5C7D2441" w14:textId="77777777" w:rsidR="00B17326" w:rsidRPr="00B17326" w:rsidRDefault="002700D9" w:rsidP="007D6877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71" w:author="OMH CKO" w:date="2018-04-17T12:27:00Z"/>
          <w:lang w:eastAsia="cs-CZ"/>
        </w:rPr>
      </w:pPr>
      <w:ins w:id="472" w:author="OMH CKO" w:date="2018-04-17T12:27:00Z">
        <w:r>
          <w:fldChar w:fldCharType="begin"/>
        </w:r>
        <w:r>
          <w:instrText xml:space="preserve"> HYPERLINK "http://eur-lex.europa.eu/legal-content/AUTO/?uri=CELEX:32013R1305&amp;qid=1520261148073&amp;rid=1" </w:instrText>
        </w:r>
        <w:r>
          <w:fldChar w:fldCharType="separate"/>
        </w:r>
        <w:r w:rsidR="00B17326" w:rsidRPr="00B17326">
          <w:rPr>
            <w:bCs/>
            <w:lang w:eastAsia="cs-CZ"/>
          </w:rPr>
          <w:t>Nariadenie Európskeho parlamentu a Rady (EÚ) č. </w:t>
        </w:r>
        <w:r w:rsidR="00B17326" w:rsidRPr="00B17326">
          <w:rPr>
            <w:iCs/>
            <w:lang w:eastAsia="cs-CZ"/>
          </w:rPr>
          <w:t>1305/2013</w:t>
        </w:r>
        <w:r w:rsidR="00B17326" w:rsidRPr="00B17326">
          <w:rPr>
            <w:bCs/>
            <w:lang w:eastAsia="cs-CZ"/>
          </w:rPr>
          <w:t xml:space="preserve"> zo 17. decembra 2013 o podpore rozvoja vidieka prostredníctvom Európskeho poľnohospodárskeho fondu pre rozvoj vidieka (EPFRV) a o zrušení nariadenia Rady (ES) č. 1698/2005</w:t>
        </w:r>
        <w:r>
          <w:rPr>
            <w:bCs/>
            <w:lang w:eastAsia="cs-CZ"/>
          </w:rPr>
          <w:fldChar w:fldCharType="end"/>
        </w:r>
        <w:r w:rsidR="00B17326">
          <w:rPr>
            <w:lang w:eastAsia="cs-CZ"/>
          </w:rPr>
          <w:t>;</w:t>
        </w:r>
      </w:ins>
    </w:p>
    <w:p w14:paraId="47E4A90E" w14:textId="77777777" w:rsidR="00B17326" w:rsidRPr="00B17326" w:rsidRDefault="002700D9" w:rsidP="007D6877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73" w:author="OMH CKO" w:date="2018-04-17T12:27:00Z"/>
          <w:lang w:eastAsia="cs-CZ"/>
        </w:rPr>
      </w:pPr>
      <w:ins w:id="474" w:author="OMH CKO" w:date="2018-04-17T12:27:00Z">
        <w:r>
          <w:fldChar w:fldCharType="begin"/>
        </w:r>
        <w:r>
          <w:instrText xml:space="preserve"> HYPERLINK "http://eur-lex.europa.eu/legal-content/AUTO/?uri=CELEX:32014R0808&amp;qid=1520261018451&amp;rid=1" </w:instrText>
        </w:r>
        <w:r>
          <w:fldChar w:fldCharType="separate"/>
        </w:r>
        <w:r w:rsidR="00B17326" w:rsidRPr="00B17326">
          <w:rPr>
            <w:bCs/>
            <w:lang w:eastAsia="cs-CZ"/>
          </w:rPr>
          <w:t>Vykonávacie nariadenie Komisie (EÚ) č. </w:t>
        </w:r>
        <w:r w:rsidR="00B17326" w:rsidRPr="00B17326">
          <w:rPr>
            <w:iCs/>
            <w:lang w:eastAsia="cs-CZ"/>
          </w:rPr>
          <w:t>808/2014</w:t>
        </w:r>
        <w:r w:rsidR="00B17326" w:rsidRPr="00B17326">
          <w:rPr>
            <w:bCs/>
            <w:lang w:eastAsia="cs-CZ"/>
          </w:rPr>
          <w:t xml:space="preserve"> zo 17. júla 2014 , ktorým sa stanovujú pravidlá uplatňovania nariadenia Európskeho parlamentu a Rady (EÚ) č. 1305/2013 o podpore rozvoja vidieka prostredníctvom Európskeho poľnohospodárskeho fondu pre rozvoj vidieka (EPFRV)</w:t>
        </w:r>
        <w:r>
          <w:rPr>
            <w:bCs/>
            <w:lang w:eastAsia="cs-CZ"/>
          </w:rPr>
          <w:fldChar w:fldCharType="end"/>
        </w:r>
        <w:r w:rsidR="00B17326">
          <w:rPr>
            <w:lang w:eastAsia="cs-CZ"/>
          </w:rPr>
          <w:t>;</w:t>
        </w:r>
      </w:ins>
    </w:p>
    <w:p w14:paraId="2A3656F4" w14:textId="436BBD68" w:rsidR="00663F45" w:rsidRDefault="00663F4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  <w:pPrChange w:id="475" w:author="OMH CKO" w:date="2018-04-17T12:27:00Z">
          <w:pPr>
            <w:pStyle w:val="Odsekzoznamu"/>
            <w:numPr>
              <w:numId w:val="3"/>
            </w:numPr>
            <w:tabs>
              <w:tab w:val="num" w:pos="426"/>
              <w:tab w:val="num" w:pos="720"/>
            </w:tabs>
            <w:spacing w:before="120" w:after="120"/>
            <w:ind w:hanging="360"/>
            <w:contextualSpacing w:val="0"/>
            <w:jc w:val="both"/>
          </w:pPr>
        </w:pPrChange>
      </w:pPr>
      <w:r>
        <w:rPr>
          <w:lang w:eastAsia="cs-CZ"/>
        </w:rPr>
        <w:t xml:space="preserve">Vykonávacie nariadenie Komisie (EÚ) č. </w:t>
      </w:r>
      <w:r w:rsidR="00877446">
        <w:rPr>
          <w:lang w:eastAsia="cs-CZ"/>
        </w:rPr>
        <w:t>2015/207</w:t>
      </w:r>
      <w:r w:rsidR="00877446" w:rsidRPr="00663F45">
        <w:rPr>
          <w:lang w:eastAsia="cs-CZ"/>
        </w:rPr>
        <w:t xml:space="preserve"> </w:t>
      </w:r>
      <w:r>
        <w:rPr>
          <w:lang w:eastAsia="cs-CZ"/>
        </w:rPr>
        <w:t xml:space="preserve">ktorým  sa  stanovujú  podrobné  pravidlá  vykonávania  nariadenia  Európskeho  parlamentu  a  Rady (EÚ)  č.  1303/2013,  pokiaľ  ide  o  vzor  </w:t>
      </w:r>
      <w:r w:rsidRPr="00663F45">
        <w:rPr>
          <w:lang w:eastAsia="cs-CZ"/>
        </w:rPr>
        <w:t>správ</w:t>
      </w:r>
      <w:r w:rsidR="00877446">
        <w:rPr>
          <w:lang w:eastAsia="cs-CZ"/>
        </w:rPr>
        <w:t>y</w:t>
      </w:r>
      <w:r w:rsidRPr="00663F45">
        <w:rPr>
          <w:lang w:eastAsia="cs-CZ"/>
        </w:rPr>
        <w:t xml:space="preserve"> o pokroku, </w:t>
      </w:r>
      <w:r w:rsidR="00877446" w:rsidRPr="00663F45">
        <w:rPr>
          <w:lang w:eastAsia="cs-CZ"/>
        </w:rPr>
        <w:t>form</w:t>
      </w:r>
      <w:r w:rsidR="00877446">
        <w:rPr>
          <w:lang w:eastAsia="cs-CZ"/>
        </w:rPr>
        <w:t>át na predkladanie</w:t>
      </w:r>
      <w:r w:rsidR="00877446" w:rsidRPr="00663F45">
        <w:rPr>
          <w:lang w:eastAsia="cs-CZ"/>
        </w:rPr>
        <w:t xml:space="preserve"> </w:t>
      </w:r>
      <w:r>
        <w:rPr>
          <w:lang w:eastAsia="cs-CZ"/>
        </w:rPr>
        <w:t xml:space="preserve">informácií </w:t>
      </w:r>
      <w:r w:rsidR="00877446">
        <w:rPr>
          <w:lang w:eastAsia="cs-CZ"/>
        </w:rPr>
        <w:t xml:space="preserve">o </w:t>
      </w:r>
      <w:r>
        <w:rPr>
          <w:lang w:eastAsia="cs-CZ"/>
        </w:rPr>
        <w:t>veľk</w:t>
      </w:r>
      <w:r w:rsidR="00877446">
        <w:rPr>
          <w:lang w:eastAsia="cs-CZ"/>
        </w:rPr>
        <w:t>om</w:t>
      </w:r>
      <w:r>
        <w:rPr>
          <w:lang w:eastAsia="cs-CZ"/>
        </w:rPr>
        <w:t xml:space="preserve"> projekt</w:t>
      </w:r>
      <w:r w:rsidR="00877446">
        <w:rPr>
          <w:lang w:eastAsia="cs-CZ"/>
        </w:rPr>
        <w:t>e</w:t>
      </w:r>
      <w:r w:rsidRPr="00663F45">
        <w:rPr>
          <w:lang w:eastAsia="cs-CZ"/>
        </w:rPr>
        <w:t xml:space="preserve">, </w:t>
      </w:r>
      <w:r w:rsidR="00877446">
        <w:rPr>
          <w:lang w:eastAsia="cs-CZ"/>
        </w:rPr>
        <w:t xml:space="preserve">vzor </w:t>
      </w:r>
      <w:r>
        <w:rPr>
          <w:lang w:eastAsia="cs-CZ"/>
        </w:rPr>
        <w:t>s</w:t>
      </w:r>
      <w:r w:rsidRPr="00663F45">
        <w:rPr>
          <w:lang w:eastAsia="cs-CZ"/>
        </w:rPr>
        <w:t>poločné</w:t>
      </w:r>
      <w:r>
        <w:rPr>
          <w:lang w:eastAsia="cs-CZ"/>
        </w:rPr>
        <w:t>ho</w:t>
      </w:r>
      <w:r w:rsidRPr="00663F45">
        <w:rPr>
          <w:lang w:eastAsia="cs-CZ"/>
        </w:rPr>
        <w:t xml:space="preserve"> akčné</w:t>
      </w:r>
      <w:r>
        <w:rPr>
          <w:lang w:eastAsia="cs-CZ"/>
        </w:rPr>
        <w:t>ho plánu,</w:t>
      </w:r>
      <w:r w:rsidRPr="00663F45">
        <w:rPr>
          <w:lang w:eastAsia="cs-CZ"/>
        </w:rPr>
        <w:t xml:space="preserve"> </w:t>
      </w:r>
      <w:r w:rsidR="00877446">
        <w:rPr>
          <w:lang w:eastAsia="cs-CZ"/>
        </w:rPr>
        <w:t xml:space="preserve">vzor správ o vykonávaní cieľa </w:t>
      </w:r>
      <w:r>
        <w:rPr>
          <w:lang w:eastAsia="cs-CZ"/>
        </w:rPr>
        <w:t xml:space="preserve">Investovanie do rastu a zamestnanosti, </w:t>
      </w:r>
      <w:r w:rsidR="00877446">
        <w:rPr>
          <w:lang w:eastAsia="cs-CZ"/>
        </w:rPr>
        <w:t xml:space="preserve">vzor </w:t>
      </w:r>
      <w:r w:rsidRPr="00663F45">
        <w:rPr>
          <w:lang w:eastAsia="cs-CZ"/>
        </w:rPr>
        <w:t>vyhláseni</w:t>
      </w:r>
      <w:r w:rsidR="00877446">
        <w:rPr>
          <w:lang w:eastAsia="cs-CZ"/>
        </w:rPr>
        <w:t xml:space="preserve">a hospodáriaceho subjektu, vzory pre </w:t>
      </w:r>
      <w:r w:rsidRPr="00663F45">
        <w:rPr>
          <w:lang w:eastAsia="cs-CZ"/>
        </w:rPr>
        <w:t xml:space="preserve"> </w:t>
      </w:r>
      <w:r>
        <w:rPr>
          <w:lang w:eastAsia="cs-CZ"/>
        </w:rPr>
        <w:t>stratégiu</w:t>
      </w:r>
      <w:r w:rsidR="00877446">
        <w:rPr>
          <w:lang w:eastAsia="cs-CZ"/>
        </w:rPr>
        <w:t xml:space="preserve"> auditu</w:t>
      </w:r>
      <w:r>
        <w:rPr>
          <w:lang w:eastAsia="cs-CZ"/>
        </w:rPr>
        <w:t>,</w:t>
      </w:r>
      <w:r w:rsidRPr="00663F45">
        <w:rPr>
          <w:lang w:eastAsia="cs-CZ"/>
        </w:rPr>
        <w:t xml:space="preserve"> </w:t>
      </w:r>
      <w:r w:rsidR="00877446">
        <w:rPr>
          <w:lang w:eastAsia="cs-CZ"/>
        </w:rPr>
        <w:t xml:space="preserve">audítorské </w:t>
      </w:r>
      <w:r w:rsidRPr="00663F45">
        <w:rPr>
          <w:lang w:eastAsia="cs-CZ"/>
        </w:rPr>
        <w:t>stanovisko a výročnú kontrolnú správu</w:t>
      </w:r>
      <w:r>
        <w:rPr>
          <w:lang w:eastAsia="cs-CZ"/>
        </w:rPr>
        <w:t xml:space="preserve"> a </w:t>
      </w:r>
      <w:r w:rsidR="00877446">
        <w:rPr>
          <w:lang w:eastAsia="cs-CZ"/>
        </w:rPr>
        <w:t>metodiku</w:t>
      </w:r>
      <w:r w:rsidR="00877446" w:rsidRPr="00663F45">
        <w:rPr>
          <w:lang w:eastAsia="cs-CZ"/>
        </w:rPr>
        <w:t xml:space="preserve"> </w:t>
      </w:r>
      <w:r w:rsidR="00877446">
        <w:rPr>
          <w:lang w:eastAsia="cs-CZ"/>
        </w:rPr>
        <w:t>na vypracova</w:t>
      </w:r>
      <w:r w:rsidR="007206FA">
        <w:rPr>
          <w:lang w:eastAsia="cs-CZ"/>
        </w:rPr>
        <w:t>nie analýzy nákladov a prínosov,</w:t>
      </w:r>
      <w:r w:rsidR="00877446">
        <w:rPr>
          <w:lang w:eastAsia="cs-CZ"/>
        </w:rPr>
        <w:t xml:space="preserve"> ako aj podľ</w:t>
      </w:r>
      <w:r>
        <w:rPr>
          <w:lang w:eastAsia="cs-CZ"/>
        </w:rPr>
        <w:t xml:space="preserve">a </w:t>
      </w:r>
      <w:r w:rsidR="00877446">
        <w:rPr>
          <w:lang w:eastAsia="cs-CZ"/>
        </w:rPr>
        <w:t>n</w:t>
      </w:r>
      <w:r w:rsidRPr="00AA7D81">
        <w:rPr>
          <w:lang w:eastAsia="cs-CZ"/>
        </w:rPr>
        <w:t>ariadeni</w:t>
      </w:r>
      <w:r w:rsidR="00877446">
        <w:rPr>
          <w:lang w:eastAsia="cs-CZ"/>
        </w:rPr>
        <w:t>a</w:t>
      </w:r>
      <w:r w:rsidRPr="00AA7D81">
        <w:rPr>
          <w:lang w:eastAsia="cs-CZ"/>
        </w:rPr>
        <w:t xml:space="preserve"> Európskeho parlamentu a Rady (EÚ)  č. 1299/2013</w:t>
      </w:r>
      <w:r w:rsidR="00877446">
        <w:rPr>
          <w:lang w:eastAsia="cs-CZ"/>
        </w:rPr>
        <w:t>,</w:t>
      </w:r>
      <w:r w:rsidR="008B31FF">
        <w:rPr>
          <w:lang w:eastAsia="cs-CZ"/>
        </w:rPr>
        <w:t xml:space="preserve"> pokiaľ ide o vzor </w:t>
      </w:r>
      <w:r w:rsidR="00877446">
        <w:rPr>
          <w:lang w:eastAsia="cs-CZ"/>
        </w:rPr>
        <w:t xml:space="preserve">správ o vykonávaní </w:t>
      </w:r>
      <w:r w:rsidR="008B31FF">
        <w:rPr>
          <w:lang w:eastAsia="cs-CZ"/>
        </w:rPr>
        <w:t>cieľ</w:t>
      </w:r>
      <w:r w:rsidR="00877446">
        <w:rPr>
          <w:lang w:eastAsia="cs-CZ"/>
        </w:rPr>
        <w:t>a</w:t>
      </w:r>
      <w:r w:rsidR="008B31FF">
        <w:rPr>
          <w:lang w:eastAsia="cs-CZ"/>
        </w:rPr>
        <w:t xml:space="preserve"> Európska územná spolupráca</w:t>
      </w:r>
      <w:del w:id="476" w:author="OMH CKO" w:date="2018-04-17T12:27:00Z">
        <w:r w:rsidR="008B31FF">
          <w:rPr>
            <w:lang w:eastAsia="cs-CZ"/>
          </w:rPr>
          <w:delText>;</w:delText>
        </w:r>
      </w:del>
      <w:ins w:id="477" w:author="OMH CKO" w:date="2018-04-17T12:27:00Z">
        <w:r w:rsidR="00B17326">
          <w:rPr>
            <w:lang w:eastAsia="cs-CZ"/>
          </w:rPr>
          <w:t xml:space="preserve"> (ďalej len „nariadenie Komisie (EÚ) č. 2015/2017“)</w:t>
        </w:r>
        <w:r w:rsidR="008B31FF">
          <w:rPr>
            <w:lang w:eastAsia="cs-CZ"/>
          </w:rPr>
          <w:t>;</w:t>
        </w:r>
      </w:ins>
    </w:p>
    <w:bookmarkStart w:id="478" w:name="http://eur-lex.europa.eu/legal-content/A"/>
    <w:p w14:paraId="01B29274" w14:textId="77777777" w:rsidR="007031F5" w:rsidRDefault="007D6877" w:rsidP="007D6877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79" w:author="OMH CKO" w:date="2018-04-17T12:27:00Z"/>
          <w:lang w:eastAsia="cs-CZ"/>
        </w:rPr>
      </w:pPr>
      <w:ins w:id="480" w:author="OMH CKO" w:date="2018-04-17T12:27:00Z">
        <w:r w:rsidRPr="007D6877">
          <w:rPr>
            <w:lang w:eastAsia="cs-CZ"/>
          </w:rPr>
          <w:fldChar w:fldCharType="begin"/>
        </w:r>
        <w:r w:rsidRPr="007D6877">
          <w:rPr>
            <w:lang w:eastAsia="cs-CZ"/>
          </w:rPr>
          <w:instrText xml:space="preserve"> HYPERLINK "http://eur-lex.europa.eu/legal-content/AUTO/?uri=CELEX:32018R0277&amp;qid=1520258626910&amp;rid=3" </w:instrText>
        </w:r>
        <w:r w:rsidRPr="007D6877">
          <w:rPr>
            <w:lang w:eastAsia="cs-CZ"/>
          </w:rPr>
          <w:fldChar w:fldCharType="separate"/>
        </w:r>
        <w:r w:rsidRPr="007D6877">
          <w:rPr>
            <w:lang w:eastAsia="cs-CZ"/>
          </w:rPr>
          <w:t xml:space="preserve">Vykonávacie nariadenie Komisie (EÚ) 2018/277 z 23. februára 2018, ktorým sa mení vykonávacie nariadenie (EÚ) 2015/207 v súvislosti so zmenami, pokiaľ ide o vzor správ o vykonávaní cieľa Investovanie do rastu a zamestnanosti a vzor správ o vykonávaní cieľa Európska územná spolupráca, ako aj vzor správy o pokroku a vzor výročnej kontrolnej </w:t>
        </w:r>
        <w:r w:rsidRPr="007D6877">
          <w:rPr>
            <w:lang w:eastAsia="cs-CZ"/>
          </w:rPr>
          <w:lastRenderedPageBreak/>
          <w:t>správy, a ktorým sa opravuje uvedené nariadenie, pokiaľ ide o vzor správ o vykonávaní cieľa Investovanie do rastu a zamestnanosti a vzor výročnej kontrolnej správy</w:t>
        </w:r>
        <w:r w:rsidRPr="007D6877">
          <w:rPr>
            <w:lang w:eastAsia="cs-CZ"/>
          </w:rPr>
          <w:fldChar w:fldCharType="end"/>
        </w:r>
        <w:bookmarkEnd w:id="478"/>
        <w:r>
          <w:rPr>
            <w:lang w:eastAsia="cs-CZ"/>
          </w:rPr>
          <w:t>;</w:t>
        </w:r>
      </w:ins>
    </w:p>
    <w:p w14:paraId="3AA92E61" w14:textId="77777777" w:rsidR="00A8486E" w:rsidRDefault="00A8486E" w:rsidP="00A8486E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81" w:author="OMH CKO" w:date="2018-04-17T12:27:00Z"/>
          <w:lang w:eastAsia="cs-CZ"/>
        </w:rPr>
      </w:pPr>
      <w:ins w:id="482" w:author="OMH CKO" w:date="2018-04-17T12:27:00Z">
        <w:r>
          <w:rPr>
            <w:lang w:eastAsia="cs-CZ"/>
          </w:rPr>
          <w:t>Vykonávacie nariadenie Komisie</w:t>
        </w:r>
        <w:r w:rsidRPr="00A8486E">
          <w:rPr>
            <w:lang w:eastAsia="cs-CZ"/>
          </w:rPr>
          <w:t xml:space="preserve"> (EÚ) č. 215/2014 zo 7. marca 2014, ktorým sa stanovujú pravidlá vykonávania nariadenia Európskeho parlamentu a Rady (EÚ) č. 1303/2013,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 v súvislosti s metodikami poskytovania podpory na riešenie zmeny klímy, určovaním čiastkových cieľov a zámerov vo výkonnostnom rámci a nomenklatúrou kategórií intervencií pre európske štrukturálne a</w:t>
        </w:r>
        <w:r>
          <w:rPr>
            <w:lang w:eastAsia="cs-CZ"/>
          </w:rPr>
          <w:t xml:space="preserve"> investičné fondy</w:t>
        </w:r>
        <w:r w:rsidR="00616686">
          <w:rPr>
            <w:lang w:eastAsia="cs-CZ"/>
          </w:rPr>
          <w:t>;</w:t>
        </w:r>
      </w:ins>
    </w:p>
    <w:p w14:paraId="07650899" w14:textId="77777777" w:rsidR="00A8486E" w:rsidRPr="00A8486E" w:rsidRDefault="00A8486E" w:rsidP="00A8486E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83" w:author="OMH CKO" w:date="2018-04-17T12:27:00Z"/>
          <w:lang w:eastAsia="cs-CZ"/>
        </w:rPr>
      </w:pPr>
      <w:ins w:id="484" w:author="OMH CKO" w:date="2018-04-17T12:27:00Z">
        <w:r>
          <w:rPr>
            <w:lang w:eastAsia="cs-CZ"/>
          </w:rPr>
          <w:t>Vykonávacie nariadenie Komisie</w:t>
        </w:r>
        <w:r w:rsidRPr="00A8486E">
          <w:rPr>
            <w:lang w:eastAsia="cs-CZ"/>
          </w:rPr>
          <w:t xml:space="preserve"> (EÚ) 2018/276 z 23. februára 2018, ktorým sa mení vykonávacie nariadenie (EÚ) č. 215/2014 v súvislosti so zmenami pri určovaní čiastkových cieľov a zámerov pre ukazovatele výstupov vo výkonnostnom rámci pre európske štrukturálne a investičné fondy</w:t>
        </w:r>
        <w:r>
          <w:rPr>
            <w:lang w:eastAsia="cs-CZ"/>
          </w:rPr>
          <w:t>;</w:t>
        </w:r>
      </w:ins>
    </w:p>
    <w:p w14:paraId="4A079964" w14:textId="77777777" w:rsidR="008E0330" w:rsidRDefault="008E0330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Vykonávacie nariadenie Komisie </w:t>
      </w:r>
      <w:r>
        <w:rPr>
          <w:lang w:eastAsia="cs-CZ"/>
        </w:rPr>
        <w:t>(EÚ) č. 1011/2014 z 22.  septembra 2014, ktorým  sa  stanovujú  podrobné  pravidlá  vykonávania  nariadenia  Európskeho  parlamentu  a  Rady (EÚ)  č.  1303/2013,  pokiaľ  ide  o  vzory  predkladania  určitých  informácií  Komisii  a  podrobné pravidlá  týkajúce  sa  výmeny  informácií  medzi  prijímateľmi  a  riadiacimi  orgánmi,  certifikačnými orgánmi, orgánmi auditu a sprostredkovateľskými orgánmi</w:t>
      </w:r>
      <w:r w:rsidR="008B31FF">
        <w:rPr>
          <w:lang w:eastAsia="cs-CZ"/>
        </w:rPr>
        <w:t>;</w:t>
      </w:r>
    </w:p>
    <w:p w14:paraId="209479EE" w14:textId="174E0A29" w:rsidR="00C63293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>Vykonávacie nariadenie Komisie (EÚ) č. 288/2014</w:t>
      </w:r>
      <w:r w:rsidRPr="00AA7D81">
        <w:t xml:space="preserve"> </w:t>
      </w:r>
      <w:r w:rsidRPr="00AA7D81">
        <w:rPr>
          <w:lang w:eastAsia="cs-CZ"/>
        </w:rPr>
        <w:t xml:space="preserve">z 25. februára 2014, ktorým sa stanovujú pravidlá podľa nariadenia Európskeho parlamentu a Rady (EÚ)  </w:t>
      </w:r>
      <w:r w:rsidRPr="00AA7D81">
        <w:rPr>
          <w:lang w:eastAsia="cs-CZ"/>
        </w:rPr>
        <w:br/>
        <w:t>č. 1303/2013,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pokiaľ ide o vzor operačných programov v rámci cieľa Investovanie do rastu a zamestnanosti, a podľa nariadenia Eur</w:t>
      </w:r>
      <w:r w:rsidR="00BC7599">
        <w:rPr>
          <w:lang w:eastAsia="cs-CZ"/>
        </w:rPr>
        <w:t xml:space="preserve">ópskeho parlamentu a Rady (EÚ) </w:t>
      </w:r>
      <w:del w:id="485" w:author="OMH CKO" w:date="2018-04-17T12:27:00Z">
        <w:r w:rsidRPr="00AA7D81">
          <w:rPr>
            <w:lang w:eastAsia="cs-CZ"/>
          </w:rPr>
          <w:br/>
        </w:r>
      </w:del>
      <w:r w:rsidRPr="00AA7D81">
        <w:rPr>
          <w:lang w:eastAsia="cs-CZ"/>
        </w:rPr>
        <w:t xml:space="preserve">č. 1299/2013 o osobitných ustanoveniach na podporu cieľa Európska územná spolupráca z Európskeho fondu regionálneho rozvoja, pokiaľ ide o vzor programov spolupráce v rámci cieľa Európska územná spolupráca; </w:t>
      </w:r>
    </w:p>
    <w:p w14:paraId="7B1668D0" w14:textId="77777777" w:rsidR="008B31FF" w:rsidRDefault="008B31FF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proofErr w:type="spellStart"/>
      <w:r>
        <w:rPr>
          <w:lang w:eastAsia="cs-CZ"/>
        </w:rPr>
        <w:t>Korigendum</w:t>
      </w:r>
      <w:proofErr w:type="spellEnd"/>
      <w:r>
        <w:rPr>
          <w:lang w:eastAsia="cs-CZ"/>
        </w:rPr>
        <w:t xml:space="preserve"> k vykonávaciemu nariadeniu </w:t>
      </w:r>
      <w:r w:rsidRPr="00AA7D81">
        <w:rPr>
          <w:lang w:eastAsia="cs-CZ"/>
        </w:rPr>
        <w:t>Komisie (EÚ) č. 288/2014</w:t>
      </w:r>
      <w:r>
        <w:rPr>
          <w:lang w:eastAsia="cs-CZ"/>
        </w:rPr>
        <w:t xml:space="preserve">; </w:t>
      </w:r>
    </w:p>
    <w:p w14:paraId="25BFED19" w14:textId="77777777" w:rsidR="00E23E91" w:rsidRPr="00E23E91" w:rsidRDefault="00E23E91" w:rsidP="00E23E9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86" w:author="OMH CKO" w:date="2018-04-17T12:27:00Z"/>
          <w:lang w:eastAsia="cs-CZ"/>
        </w:rPr>
      </w:pPr>
      <w:r>
        <w:rPr>
          <w:lang w:eastAsia="cs-CZ"/>
        </w:rPr>
        <w:t>Nariadenie Európskeho parlamentu a</w:t>
      </w:r>
      <w:ins w:id="487" w:author="OMH CKO" w:date="2018-04-17T12:27:00Z">
        <w:r>
          <w:rPr>
            <w:lang w:eastAsia="cs-CZ"/>
          </w:rPr>
          <w:t> Rady (EÚ</w:t>
        </w:r>
        <w:r w:rsidRPr="00E23E91">
          <w:rPr>
            <w:lang w:eastAsia="cs-CZ"/>
          </w:rPr>
          <w:t>) č. 966/2012 z 25. októbra 2012, o rozpočtových pravidlách, ktoré sa vzťahujú na všeobecný rozpočet Únie</w:t>
        </w:r>
        <w:r>
          <w:rPr>
            <w:lang w:eastAsia="cs-CZ"/>
          </w:rPr>
          <w:t>, a zrušení nariadenia Rady (ES</w:t>
        </w:r>
        <w:r w:rsidRPr="00E23E91">
          <w:rPr>
            <w:lang w:eastAsia="cs-CZ"/>
          </w:rPr>
          <w:t>) č. 1605/2002</w:t>
        </w:r>
        <w:r>
          <w:rPr>
            <w:lang w:eastAsia="cs-CZ"/>
          </w:rPr>
          <w:t>;</w:t>
        </w:r>
      </w:ins>
    </w:p>
    <w:p w14:paraId="4EF7A389" w14:textId="77777777" w:rsidR="00F95AE1" w:rsidRDefault="00F95AE1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ins w:id="488" w:author="OMH CKO" w:date="2018-04-17T12:27:00Z">
        <w:r w:rsidRPr="00AA7D81">
          <w:rPr>
            <w:lang w:eastAsia="cs-CZ"/>
          </w:rPr>
          <w:t>Nariadenie Európskeho parlamentu a</w:t>
        </w:r>
      </w:ins>
      <w:r w:rsidRPr="00AA7D81">
        <w:rPr>
          <w:lang w:eastAsia="cs-CZ"/>
        </w:rPr>
        <w:t xml:space="preserve"> Rady </w:t>
      </w:r>
      <w:r>
        <w:rPr>
          <w:lang w:eastAsia="cs-CZ"/>
        </w:rPr>
        <w:t xml:space="preserve">(EÚ)  č. 508/2014 z 15. mája 2014 </w:t>
      </w:r>
      <w:r>
        <w:rPr>
          <w:lang w:eastAsia="cs-CZ"/>
        </w:rPr>
        <w:br/>
        <w:t>o Európskom námornom a rybárskom fonde, ktorým sa zrušujú nariadenia Rady (ES)  č. 2328/2003, (ES)  č. 861/2006, (ES)  č. 1198/2006 a (ES)  č. 791/2007 a nariadenie Európskeho parlamentu a Rady (EÚ)  č. 1255/2011;</w:t>
      </w:r>
    </w:p>
    <w:p w14:paraId="0D49953D" w14:textId="77777777" w:rsidR="00965977" w:rsidRPr="00AA7D81" w:rsidRDefault="00965977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lastRenderedPageBreak/>
        <w:t>Vykonávacie nariadenie Komisie (EÚ) č. 1362/2014 z 18. decembra 2014, ktorým  sa  stanovujú  pravidlá  zjednodušeného  postupu  schvaľovania  určitých  zmien  operačných programov  financovaných  z  Európskeho  námorného  a  rybárskeho  fondu  a  pravidlá  týkajúce  sa formátu a predkladania výročných správ o vykonávaní daných programov;</w:t>
      </w:r>
    </w:p>
    <w:p w14:paraId="5AEF1029" w14:textId="77777777" w:rsidR="00C63293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>operačné programy schválené Európskou komisi</w:t>
      </w:r>
      <w:r w:rsidR="008E218F">
        <w:rPr>
          <w:lang w:eastAsia="cs-CZ"/>
        </w:rPr>
        <w:t>ou;</w:t>
      </w:r>
    </w:p>
    <w:p w14:paraId="204BEE48" w14:textId="27E89665" w:rsidR="00871263" w:rsidRDefault="008E218F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t xml:space="preserve">Monitorovanie a hodnotenie ESF </w:t>
      </w:r>
      <w:r w:rsidR="00E97AA3">
        <w:rPr>
          <w:lang w:eastAsia="cs-CZ"/>
        </w:rPr>
        <w:t>–</w:t>
      </w:r>
      <w:r>
        <w:rPr>
          <w:lang w:eastAsia="cs-CZ"/>
        </w:rPr>
        <w:t xml:space="preserve"> </w:t>
      </w:r>
      <w:proofErr w:type="spellStart"/>
      <w:r w:rsidR="00E97AA3">
        <w:rPr>
          <w:lang w:eastAsia="cs-CZ"/>
        </w:rPr>
        <w:t>Annex</w:t>
      </w:r>
      <w:proofErr w:type="spellEnd"/>
      <w:r w:rsidR="00E97AA3">
        <w:rPr>
          <w:lang w:eastAsia="cs-CZ"/>
        </w:rPr>
        <w:t xml:space="preserve"> D - </w:t>
      </w:r>
      <w:r>
        <w:rPr>
          <w:lang w:eastAsia="cs-CZ"/>
        </w:rPr>
        <w:t>„</w:t>
      </w:r>
      <w:proofErr w:type="spellStart"/>
      <w:r>
        <w:rPr>
          <w:lang w:eastAsia="cs-CZ"/>
        </w:rPr>
        <w:t>Practical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guidance</w:t>
      </w:r>
      <w:proofErr w:type="spellEnd"/>
      <w:r>
        <w:rPr>
          <w:lang w:eastAsia="cs-CZ"/>
        </w:rPr>
        <w:t xml:space="preserve"> on </w:t>
      </w:r>
      <w:proofErr w:type="spellStart"/>
      <w:r>
        <w:rPr>
          <w:lang w:eastAsia="cs-CZ"/>
        </w:rPr>
        <w:t>data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collection</w:t>
      </w:r>
      <w:proofErr w:type="spellEnd"/>
      <w:r>
        <w:rPr>
          <w:lang w:eastAsia="cs-CZ"/>
        </w:rPr>
        <w:t xml:space="preserve"> and </w:t>
      </w:r>
      <w:proofErr w:type="spellStart"/>
      <w:r>
        <w:rPr>
          <w:lang w:eastAsia="cs-CZ"/>
        </w:rPr>
        <w:t>validation</w:t>
      </w:r>
      <w:proofErr w:type="spellEnd"/>
      <w:del w:id="489" w:author="OMH CKO" w:date="2018-04-17T12:27:00Z">
        <w:r>
          <w:rPr>
            <w:lang w:eastAsia="cs-CZ"/>
          </w:rPr>
          <w:delText>“</w:delText>
        </w:r>
        <w:r w:rsidR="005B7A79">
          <w:rPr>
            <w:lang w:eastAsia="cs-CZ"/>
          </w:rPr>
          <w:delText>.</w:delText>
        </w:r>
      </w:del>
      <w:ins w:id="490" w:author="OMH CKO" w:date="2018-04-17T12:27:00Z">
        <w:r>
          <w:rPr>
            <w:lang w:eastAsia="cs-CZ"/>
          </w:rPr>
          <w:t>“</w:t>
        </w:r>
        <w:r w:rsidR="00871263">
          <w:rPr>
            <w:lang w:eastAsia="cs-CZ"/>
          </w:rPr>
          <w:t>;</w:t>
        </w:r>
      </w:ins>
    </w:p>
    <w:p w14:paraId="1C00FD86" w14:textId="77777777" w:rsidR="00871263" w:rsidRPr="00871263" w:rsidRDefault="0087126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ins w:id="491" w:author="OMH CKO" w:date="2018-04-17T12:27:00Z"/>
          <w:lang w:eastAsia="cs-CZ"/>
        </w:rPr>
      </w:pPr>
      <w:proofErr w:type="spellStart"/>
      <w:ins w:id="492" w:author="OMH CKO" w:date="2018-04-17T12:27:00Z">
        <w:r w:rsidRPr="00871263">
          <w:rPr>
            <w:lang w:eastAsia="cs-CZ"/>
          </w:rPr>
          <w:t>Questions</w:t>
        </w:r>
        <w:proofErr w:type="spellEnd"/>
        <w:r w:rsidRPr="00871263">
          <w:rPr>
            <w:lang w:eastAsia="cs-CZ"/>
          </w:rPr>
          <w:t xml:space="preserve"> and </w:t>
        </w:r>
        <w:proofErr w:type="spellStart"/>
        <w:r w:rsidRPr="00871263">
          <w:rPr>
            <w:lang w:eastAsia="cs-CZ"/>
          </w:rPr>
          <w:t>answers</w:t>
        </w:r>
        <w:proofErr w:type="spellEnd"/>
        <w:r w:rsidRPr="00871263">
          <w:rPr>
            <w:lang w:eastAsia="cs-CZ"/>
          </w:rPr>
          <w:t xml:space="preserve"> </w:t>
        </w:r>
        <w:proofErr w:type="spellStart"/>
        <w:r w:rsidRPr="00871263">
          <w:rPr>
            <w:lang w:eastAsia="cs-CZ"/>
          </w:rPr>
          <w:t>regarding</w:t>
        </w:r>
        <w:proofErr w:type="spellEnd"/>
        <w:r w:rsidRPr="00871263">
          <w:rPr>
            <w:lang w:eastAsia="cs-CZ"/>
          </w:rPr>
          <w:t xml:space="preserve"> model </w:t>
        </w:r>
        <w:proofErr w:type="spellStart"/>
        <w:r w:rsidRPr="00871263">
          <w:rPr>
            <w:lang w:eastAsia="cs-CZ"/>
          </w:rPr>
          <w:t>for</w:t>
        </w:r>
        <w:proofErr w:type="spellEnd"/>
        <w:r w:rsidRPr="00871263">
          <w:rPr>
            <w:lang w:eastAsia="cs-CZ"/>
          </w:rPr>
          <w:t xml:space="preserve"> </w:t>
        </w:r>
        <w:proofErr w:type="spellStart"/>
        <w:r w:rsidRPr="00871263">
          <w:rPr>
            <w:lang w:eastAsia="cs-CZ"/>
          </w:rPr>
          <w:t>the</w:t>
        </w:r>
        <w:proofErr w:type="spellEnd"/>
        <w:r w:rsidRPr="00871263">
          <w:rPr>
            <w:lang w:eastAsia="cs-CZ"/>
          </w:rPr>
          <w:t xml:space="preserve"> </w:t>
        </w:r>
        <w:proofErr w:type="spellStart"/>
        <w:r w:rsidRPr="00871263">
          <w:rPr>
            <w:lang w:eastAsia="cs-CZ"/>
          </w:rPr>
          <w:t>implementation</w:t>
        </w:r>
        <w:proofErr w:type="spellEnd"/>
        <w:r w:rsidRPr="00871263">
          <w:rPr>
            <w:lang w:eastAsia="cs-CZ"/>
          </w:rPr>
          <w:t xml:space="preserve"> </w:t>
        </w:r>
        <w:proofErr w:type="spellStart"/>
        <w:r w:rsidRPr="00871263">
          <w:rPr>
            <w:lang w:eastAsia="cs-CZ"/>
          </w:rPr>
          <w:t>reports</w:t>
        </w:r>
        <w:proofErr w:type="spellEnd"/>
        <w:r w:rsidRPr="00871263">
          <w:rPr>
            <w:lang w:eastAsia="cs-CZ"/>
          </w:rPr>
          <w:t xml:space="preserve"> </w:t>
        </w:r>
        <w:proofErr w:type="spellStart"/>
        <w:r w:rsidRPr="00871263">
          <w:rPr>
            <w:lang w:eastAsia="cs-CZ"/>
          </w:rPr>
          <w:t>for</w:t>
        </w:r>
        <w:proofErr w:type="spellEnd"/>
        <w:r w:rsidRPr="00871263">
          <w:rPr>
            <w:lang w:eastAsia="cs-CZ"/>
          </w:rPr>
          <w:t xml:space="preserve"> IGJ and ETC </w:t>
        </w:r>
        <w:proofErr w:type="spellStart"/>
        <w:r w:rsidRPr="00871263">
          <w:rPr>
            <w:lang w:eastAsia="cs-CZ"/>
          </w:rPr>
          <w:t>goal</w:t>
        </w:r>
        <w:proofErr w:type="spellEnd"/>
        <w:r w:rsidRPr="00871263">
          <w:rPr>
            <w:lang w:eastAsia="cs-CZ"/>
          </w:rPr>
          <w:t xml:space="preserve"> (</w:t>
        </w:r>
        <w:proofErr w:type="spellStart"/>
        <w:r w:rsidRPr="00871263">
          <w:rPr>
            <w:lang w:eastAsia="cs-CZ"/>
          </w:rPr>
          <w:t>last</w:t>
        </w:r>
        <w:proofErr w:type="spellEnd"/>
        <w:r w:rsidRPr="00871263">
          <w:rPr>
            <w:lang w:eastAsia="cs-CZ"/>
          </w:rPr>
          <w:t xml:space="preserve"> </w:t>
        </w:r>
        <w:proofErr w:type="spellStart"/>
        <w:r w:rsidRPr="00871263">
          <w:rPr>
            <w:lang w:eastAsia="cs-CZ"/>
          </w:rPr>
          <w:t>updated</w:t>
        </w:r>
        <w:proofErr w:type="spellEnd"/>
        <w:r w:rsidRPr="00871263">
          <w:rPr>
            <w:lang w:eastAsia="cs-CZ"/>
          </w:rPr>
          <w:t xml:space="preserve"> on 08 </w:t>
        </w:r>
        <w:proofErr w:type="spellStart"/>
        <w:r w:rsidRPr="00871263">
          <w:rPr>
            <w:lang w:eastAsia="cs-CZ"/>
          </w:rPr>
          <w:t>June</w:t>
        </w:r>
        <w:proofErr w:type="spellEnd"/>
        <w:r w:rsidRPr="00871263">
          <w:rPr>
            <w:lang w:eastAsia="cs-CZ"/>
          </w:rPr>
          <w:t xml:space="preserve"> 2017 – point 3.4, Table 9, point 11.3 and point 14.4);</w:t>
        </w:r>
      </w:ins>
    </w:p>
    <w:p w14:paraId="6D0ACE73" w14:textId="77777777" w:rsidR="00C51F1A" w:rsidRDefault="00C51F1A" w:rsidP="00C51F1A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jc w:val="both"/>
        <w:rPr>
          <w:ins w:id="493" w:author="OMH CKO" w:date="2018-04-17T12:27:00Z"/>
          <w:lang w:eastAsia="cs-CZ"/>
        </w:rPr>
      </w:pPr>
      <w:proofErr w:type="spellStart"/>
      <w:ins w:id="494" w:author="OMH CKO" w:date="2018-04-17T12:27:00Z">
        <w:r w:rsidRPr="00C51F1A">
          <w:rPr>
            <w:lang w:eastAsia="cs-CZ"/>
          </w:rPr>
          <w:t>Working</w:t>
        </w:r>
        <w:proofErr w:type="spellEnd"/>
        <w:r w:rsidRPr="00C51F1A">
          <w:rPr>
            <w:lang w:eastAsia="cs-CZ"/>
          </w:rPr>
          <w:t xml:space="preserve"> </w:t>
        </w:r>
        <w:proofErr w:type="spellStart"/>
        <w:r w:rsidRPr="00C51F1A">
          <w:rPr>
            <w:lang w:eastAsia="cs-CZ"/>
          </w:rPr>
          <w:t>documents</w:t>
        </w:r>
        <w:proofErr w:type="spellEnd"/>
        <w:r w:rsidRPr="00C51F1A">
          <w:rPr>
            <w:lang w:eastAsia="cs-CZ"/>
          </w:rPr>
          <w:t xml:space="preserve">, ktoré sú vydávané </w:t>
        </w:r>
        <w:r>
          <w:rPr>
            <w:lang w:eastAsia="cs-CZ"/>
          </w:rPr>
          <w:t>EK</w:t>
        </w:r>
        <w:r w:rsidRPr="00C51F1A">
          <w:rPr>
            <w:lang w:eastAsia="cs-CZ"/>
          </w:rPr>
          <w:t xml:space="preserve"> v súlade so všeobecným nariadením a príslušnou legislatívou pre </w:t>
        </w:r>
        <w:r>
          <w:rPr>
            <w:lang w:eastAsia="cs-CZ"/>
          </w:rPr>
          <w:t xml:space="preserve">EPFRV a ENRF. </w:t>
        </w:r>
      </w:ins>
    </w:p>
    <w:p w14:paraId="529F0AA3" w14:textId="77777777" w:rsidR="008E218F" w:rsidRDefault="005E68CE" w:rsidP="00C51F1A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jc w:val="both"/>
        <w:rPr>
          <w:ins w:id="495" w:author="OMH CKO" w:date="2018-04-17T12:27:00Z"/>
          <w:lang w:eastAsia="cs-CZ"/>
        </w:rPr>
      </w:pPr>
      <w:ins w:id="496" w:author="OMH CKO" w:date="2018-04-17T12:27:00Z">
        <w:r>
          <w:rPr>
            <w:lang w:eastAsia="cs-CZ"/>
          </w:rPr>
          <w:t xml:space="preserve">systém </w:t>
        </w:r>
        <w:r w:rsidR="00871263">
          <w:rPr>
            <w:lang w:eastAsia="cs-CZ"/>
          </w:rPr>
          <w:t>SFC2014.</w:t>
        </w:r>
      </w:ins>
    </w:p>
    <w:p w14:paraId="3A67E89B" w14:textId="77777777" w:rsidR="00C63293" w:rsidRPr="00F41510" w:rsidRDefault="00C63293" w:rsidP="00F75371">
      <w:pPr>
        <w:pStyle w:val="MPCKO2"/>
        <w:rPr>
          <w:szCs w:val="26"/>
        </w:rPr>
      </w:pPr>
      <w:bookmarkStart w:id="497" w:name="_Toc510701072"/>
      <w:bookmarkStart w:id="498" w:name="_Toc428367939"/>
      <w:r w:rsidRPr="00F41510">
        <w:rPr>
          <w:szCs w:val="26"/>
        </w:rPr>
        <w:t>Základné zásady vypracovania výročnej a záverečnej správy</w:t>
      </w:r>
      <w:bookmarkEnd w:id="497"/>
      <w:bookmarkEnd w:id="498"/>
    </w:p>
    <w:p w14:paraId="3F535089" w14:textId="0C9FE54B" w:rsidR="00413998" w:rsidRDefault="00413998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>o</w:t>
      </w:r>
      <w:r w:rsidR="00947C39">
        <w:t xml:space="preserve">bsah </w:t>
      </w:r>
      <w:del w:id="499" w:author="OMH CKO" w:date="2018-04-17T12:27:00Z">
        <w:r w:rsidR="00947C39">
          <w:delText>výročnej</w:delText>
        </w:r>
      </w:del>
      <w:ins w:id="500" w:author="OMH CKO" w:date="2018-04-17T12:27:00Z">
        <w:r w:rsidR="00752DE7">
          <w:t>VS</w:t>
        </w:r>
      </w:ins>
      <w:r w:rsidR="00752DE7">
        <w:t xml:space="preserve"> a</w:t>
      </w:r>
      <w:del w:id="501" w:author="OMH CKO" w:date="2018-04-17T12:27:00Z">
        <w:r w:rsidR="00947C39">
          <w:delText> záverečnej správy</w:delText>
        </w:r>
      </w:del>
      <w:ins w:id="502" w:author="OMH CKO" w:date="2018-04-17T12:27:00Z">
        <w:r w:rsidR="00752DE7">
          <w:t xml:space="preserve"> ZS</w:t>
        </w:r>
      </w:ins>
      <w:r w:rsidR="00947C39">
        <w:t xml:space="preserve"> je </w:t>
      </w:r>
      <w:r>
        <w:t>určený</w:t>
      </w:r>
      <w:r w:rsidR="00947C39">
        <w:t xml:space="preserve"> </w:t>
      </w:r>
      <w:del w:id="503" w:author="OMH CKO" w:date="2018-04-17T12:27:00Z">
        <w:r w:rsidR="00947C39">
          <w:delText>vo vykonávacom</w:delText>
        </w:r>
      </w:del>
      <w:ins w:id="504" w:author="OMH CKO" w:date="2018-04-17T12:27:00Z">
        <w:r w:rsidR="00947C39">
          <w:t>v</w:t>
        </w:r>
      </w:ins>
      <w:r w:rsidR="00871263">
        <w:t xml:space="preserve"> </w:t>
      </w:r>
      <w:r w:rsidR="00947C39">
        <w:t>nariadení</w:t>
      </w:r>
      <w:r w:rsidR="00947C39" w:rsidRPr="00947C39">
        <w:t xml:space="preserve"> Komisie (EÚ) č. 2015/207 </w:t>
      </w:r>
      <w:r w:rsidR="00947C39">
        <w:t>prostredníctvom</w:t>
      </w:r>
      <w:r w:rsidR="00C64687">
        <w:t xml:space="preserve"> </w:t>
      </w:r>
      <w:r w:rsidR="00C63293">
        <w:t>textov</w:t>
      </w:r>
      <w:r w:rsidR="00947C39">
        <w:t>ých polí</w:t>
      </w:r>
      <w:r w:rsidR="00C63293">
        <w:t xml:space="preserve"> a </w:t>
      </w:r>
      <w:r w:rsidR="00446132">
        <w:t>štruktúrovan</w:t>
      </w:r>
      <w:r w:rsidR="00947C39">
        <w:t>ých</w:t>
      </w:r>
      <w:r w:rsidR="00C63293">
        <w:t xml:space="preserve"> </w:t>
      </w:r>
      <w:r w:rsidR="00446132">
        <w:t>údaj</w:t>
      </w:r>
      <w:r w:rsidR="00947C39">
        <w:t>ov</w:t>
      </w:r>
      <w:r w:rsidR="00446132">
        <w:t xml:space="preserve"> vo forme tabuliek, pričom je presne definovaný typ </w:t>
      </w:r>
      <w:del w:id="505" w:author="OMH CKO" w:date="2018-04-17T12:27:00Z">
        <w:r w:rsidR="00446132">
          <w:delText>pola</w:delText>
        </w:r>
      </w:del>
      <w:ins w:id="506" w:author="OMH CKO" w:date="2018-04-17T12:27:00Z">
        <w:r w:rsidR="00B17326">
          <w:t>poľa</w:t>
        </w:r>
      </w:ins>
      <w:r w:rsidR="00446132">
        <w:t xml:space="preserve"> (N = </w:t>
      </w:r>
      <w:del w:id="507" w:author="OMH CKO" w:date="2018-04-17T12:27:00Z">
        <w:r w:rsidR="00446132">
          <w:delText>počet</w:delText>
        </w:r>
      </w:del>
      <w:ins w:id="508" w:author="OMH CKO" w:date="2018-04-17T12:27:00Z">
        <w:r w:rsidR="00B17326">
          <w:t>číslo</w:t>
        </w:r>
      </w:ins>
      <w:r w:rsidR="00446132">
        <w:t>, D = dátum</w:t>
      </w:r>
      <w:r w:rsidR="008E0330" w:rsidRPr="008E0330">
        <w:rPr>
          <w:color w:val="000000" w:themeColor="text1"/>
        </w:rPr>
        <w:t xml:space="preserve">, S= </w:t>
      </w:r>
      <w:r w:rsidR="00B91A3D">
        <w:rPr>
          <w:color w:val="000000" w:themeColor="text1"/>
        </w:rPr>
        <w:t>textové pole</w:t>
      </w:r>
      <w:r w:rsidR="00446132" w:rsidRPr="008E0330">
        <w:rPr>
          <w:color w:val="000000" w:themeColor="text1"/>
        </w:rPr>
        <w:t xml:space="preserve">, </w:t>
      </w:r>
      <w:r w:rsidR="00133520">
        <w:rPr>
          <w:color w:val="000000" w:themeColor="text1"/>
        </w:rPr>
        <w:t>B/</w:t>
      </w:r>
      <w:r w:rsidR="00446132" w:rsidRPr="00C63CCC">
        <w:rPr>
          <w:color w:val="000000" w:themeColor="text1"/>
        </w:rPr>
        <w:t xml:space="preserve">C = </w:t>
      </w:r>
      <w:r w:rsidR="00AC70FA">
        <w:rPr>
          <w:color w:val="000000" w:themeColor="text1"/>
        </w:rPr>
        <w:t>zaškrtávacie pole</w:t>
      </w:r>
      <w:r w:rsidR="00446132" w:rsidRPr="00C63CCC">
        <w:rPr>
          <w:color w:val="000000" w:themeColor="text1"/>
        </w:rPr>
        <w:t>,</w:t>
      </w:r>
      <w:r w:rsidR="00446132" w:rsidRPr="00446132">
        <w:rPr>
          <w:color w:val="000000" w:themeColor="text1"/>
        </w:rPr>
        <w:t xml:space="preserve"> </w:t>
      </w:r>
      <w:r w:rsidR="00446132">
        <w:t>P = percento</w:t>
      </w:r>
      <w:r w:rsidR="00036349">
        <w:t>, Cu = suma/mena</w:t>
      </w:r>
      <w:r w:rsidR="00446132">
        <w:t xml:space="preserve">), </w:t>
      </w:r>
      <w:r w:rsidRPr="00413998">
        <w:t>maximálny rozsah</w:t>
      </w:r>
      <w:ins w:id="509" w:author="OMH CKO" w:date="2018-04-17T12:27:00Z">
        <w:r w:rsidR="00B17326">
          <w:t>=</w:t>
        </w:r>
        <w:r w:rsidRPr="00413998">
          <w:t xml:space="preserve"> </w:t>
        </w:r>
        <w:r w:rsidR="00B17326">
          <w:t>maximálny počet</w:t>
        </w:r>
      </w:ins>
      <w:r w:rsidR="00B17326">
        <w:t xml:space="preserve"> </w:t>
      </w:r>
      <w:r w:rsidRPr="00413998">
        <w:t xml:space="preserve">znakov </w:t>
      </w:r>
      <w:del w:id="510" w:author="OMH CKO" w:date="2018-04-17T12:27:00Z">
        <w:r w:rsidRPr="00413998">
          <w:delText xml:space="preserve">zahŕňajúci medzery </w:delText>
        </w:r>
        <w:r>
          <w:delText xml:space="preserve"> a</w:delText>
        </w:r>
      </w:del>
      <w:ins w:id="511" w:author="OMH CKO" w:date="2018-04-17T12:27:00Z">
        <w:r w:rsidR="00B17326">
          <w:t>vrátane medzier,</w:t>
        </w:r>
      </w:ins>
      <w:r w:rsidR="00B17326">
        <w:t xml:space="preserve"> </w:t>
      </w:r>
      <w:r w:rsidR="00446132">
        <w:t xml:space="preserve">spôsob zadávania vstupov (M = manuálne, S = výberom, G = generuje systém) </w:t>
      </w:r>
      <w:r>
        <w:t>do</w:t>
      </w:r>
      <w:r w:rsidR="00947C39">
        <w:t xml:space="preserve"> systém</w:t>
      </w:r>
      <w:r>
        <w:t>u</w:t>
      </w:r>
      <w:r w:rsidR="00947C39">
        <w:t xml:space="preserve"> SFC2014</w:t>
      </w:r>
      <w:r>
        <w:t>;</w:t>
      </w:r>
    </w:p>
    <w:p w14:paraId="7A456385" w14:textId="77777777" w:rsidR="00871263" w:rsidRPr="00AA7D81" w:rsidRDefault="00871263" w:rsidP="00871263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ins w:id="512" w:author="OMH CKO" w:date="2018-04-17T12:27:00Z"/>
        </w:rPr>
      </w:pPr>
      <w:ins w:id="513" w:author="OMH CKO" w:date="2018-04-17T12:27:00Z">
        <w:r>
          <w:t>v prípade, ak dochádza k nesúladu úpravy obsiahnutej v systéme SFC2014</w:t>
        </w:r>
        <w:r w:rsidR="00F27808">
          <w:t xml:space="preserve"> </w:t>
        </w:r>
        <w:r>
          <w:t>a úpravy obsiahnutej v nariadení Komisie (EÚ) č. 2015/207</w:t>
        </w:r>
        <w:r w:rsidR="00F27808">
          <w:t>, týkajúcej sa obsahu a rozsahu požadovaných údajov</w:t>
        </w:r>
        <w:r>
          <w:t>, tento metodický pokyn sa riadi úpravou obsiahnutou v systéme SFC2014;</w:t>
        </w:r>
        <w:r w:rsidR="00F27808">
          <w:t xml:space="preserve"> </w:t>
        </w:r>
      </w:ins>
    </w:p>
    <w:p w14:paraId="5307D7A8" w14:textId="7E9FE195" w:rsidR="00C63293" w:rsidRPr="008C3ABD" w:rsidRDefault="00C63293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8C3ABD">
        <w:t>obsah</w:t>
      </w:r>
      <w:r w:rsidRPr="00AA7D81">
        <w:t xml:space="preserve">uje údaje </w:t>
      </w:r>
      <w:r w:rsidR="00142623">
        <w:t>od 1.1. do</w:t>
      </w:r>
      <w:r w:rsidRPr="00AA7D81">
        <w:t> 31.12. roku</w:t>
      </w:r>
      <w:r>
        <w:t xml:space="preserve">, ktorý </w:t>
      </w:r>
      <w:r w:rsidRPr="00AA7D81">
        <w:t>pr</w:t>
      </w:r>
      <w:r>
        <w:t>edchádza</w:t>
      </w:r>
      <w:r w:rsidRPr="00AA7D81">
        <w:t xml:space="preserve"> roku predloženia</w:t>
      </w:r>
      <w:r>
        <w:t xml:space="preserve"> správy</w:t>
      </w:r>
      <w:r w:rsidRPr="00AA7D81">
        <w:t xml:space="preserve"> (výnimku tvorí správa </w:t>
      </w:r>
      <w:r>
        <w:t>vypracovaná</w:t>
      </w:r>
      <w:r w:rsidRPr="00AA7D81">
        <w:t xml:space="preserve"> v roku 2016, ktorá bude obsahovať údaje za </w:t>
      </w:r>
      <w:r>
        <w:t xml:space="preserve">oba predchádzajúce </w:t>
      </w:r>
      <w:r w:rsidRPr="00AA7D81">
        <w:t>roky 2014 aj 2015</w:t>
      </w:r>
      <w:ins w:id="514" w:author="OMH CKO" w:date="2018-04-17T12:27:00Z">
        <w:r w:rsidR="00556E3F">
          <w:t>,</w:t>
        </w:r>
        <w:r w:rsidR="00556E3F" w:rsidRPr="00556E3F">
          <w:rPr>
            <w:lang w:eastAsia="cs-CZ"/>
          </w:rPr>
          <w:t xml:space="preserve"> </w:t>
        </w:r>
        <w:r w:rsidR="00556E3F">
          <w:rPr>
            <w:lang w:eastAsia="cs-CZ"/>
          </w:rPr>
          <w:t>ako aj obdobie</w:t>
        </w:r>
        <w:r w:rsidR="00556E3F" w:rsidRPr="00AA7D81">
          <w:rPr>
            <w:lang w:eastAsia="cs-CZ"/>
          </w:rPr>
          <w:t xml:space="preserve"> od počiatočné</w:t>
        </w:r>
        <w:r w:rsidR="00F33840">
          <w:rPr>
            <w:lang w:eastAsia="cs-CZ"/>
          </w:rPr>
          <w:t xml:space="preserve">ho dátumu oprávnenosti výdavkov </w:t>
        </w:r>
        <w:r w:rsidR="00556E3F" w:rsidRPr="00AA7D81">
          <w:rPr>
            <w:lang w:eastAsia="cs-CZ"/>
          </w:rPr>
          <w:t>do 31. decembra 2013</w:t>
        </w:r>
        <w:r w:rsidR="00556E3F">
          <w:t xml:space="preserve"> </w:t>
        </w:r>
        <w:r w:rsidR="00556E3F">
          <w:rPr>
            <w:lang w:eastAsia="cs-CZ"/>
          </w:rPr>
          <w:t xml:space="preserve">- </w:t>
        </w:r>
        <w:r w:rsidR="00556E3F" w:rsidRPr="00A14B79">
          <w:rPr>
            <w:lang w:eastAsia="cs-CZ"/>
          </w:rPr>
          <w:t xml:space="preserve">v prípade výdavkov </w:t>
        </w:r>
        <w:r w:rsidR="00556E3F">
          <w:rPr>
            <w:lang w:eastAsia="cs-CZ"/>
          </w:rPr>
          <w:t xml:space="preserve">programov v rámci cieľa EÚS a výdavkov </w:t>
        </w:r>
        <w:r w:rsidR="00556E3F" w:rsidRPr="00A14B79">
          <w:rPr>
            <w:lang w:eastAsia="cs-CZ"/>
          </w:rPr>
          <w:t xml:space="preserve">v rámci </w:t>
        </w:r>
        <w:r w:rsidR="00556E3F">
          <w:rPr>
            <w:rFonts w:eastAsia="EUAlbertina-Regular-Identity-H"/>
            <w:lang w:eastAsia="cs-CZ"/>
          </w:rPr>
          <w:t>IZM</w:t>
        </w:r>
        <w:r w:rsidR="00556E3F" w:rsidRPr="00A14B79">
          <w:rPr>
            <w:lang w:eastAsia="cs-CZ"/>
          </w:rPr>
          <w:t>, ktoré sú oprávnené od 1. septembra 2013</w:t>
        </w:r>
      </w:ins>
      <w:r w:rsidRPr="00AA7D81">
        <w:t>);</w:t>
      </w:r>
      <w:r w:rsidR="00142623">
        <w:t xml:space="preserve"> </w:t>
      </w:r>
      <w:r w:rsidR="00142623" w:rsidRPr="008C3ABD">
        <w:t>v  uvedených prípadoch týkajúcich sa najmä plnenia merateľných ukazovateľov a finančného pokroku sa uvádzajú kumulatívne údaje;</w:t>
      </w:r>
    </w:p>
    <w:p w14:paraId="6D2C2970" w14:textId="77777777" w:rsidR="00C63293" w:rsidRPr="008C3ABD" w:rsidRDefault="00C63293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del w:id="515" w:author="OMH CKO" w:date="2018-04-17T12:27:00Z"/>
        </w:rPr>
      </w:pPr>
      <w:r w:rsidRPr="008C3ABD">
        <w:t>údaje o </w:t>
      </w:r>
      <w:r w:rsidRPr="00A3192C">
        <w:t xml:space="preserve">ukazovateľoch programu vychádzajú z hodnôt ukazovateľov </w:t>
      </w:r>
      <w:del w:id="516" w:author="OMH CKO" w:date="2018-04-17T12:27:00Z">
        <w:r w:rsidRPr="008C3ABD">
          <w:delText xml:space="preserve">plne </w:delText>
        </w:r>
        <w:r w:rsidR="00A72FFD" w:rsidRPr="008C3ABD">
          <w:delText>realizovaných</w:delText>
        </w:r>
        <w:r w:rsidRPr="008C3ABD">
          <w:delText xml:space="preserve"> </w:delText>
        </w:r>
        <w:r w:rsidR="00133520" w:rsidRPr="00F41510">
          <w:delText>projektov</w:delText>
        </w:r>
        <w:r w:rsidRPr="008C3ABD">
          <w:delText xml:space="preserve">, a ak je to so zreteľom na štádium vykonávania možné, aj vybraných </w:delText>
        </w:r>
        <w:r w:rsidR="00133520" w:rsidRPr="00F41510">
          <w:delText>projektov</w:delText>
        </w:r>
        <w:r w:rsidRPr="008C3ABD">
          <w:delText>;</w:delText>
        </w:r>
        <w:r w:rsidR="003C7B0E" w:rsidRPr="008C3ABD">
          <w:delText xml:space="preserve"> údaje pre ukazovatele výstupu a výsledku v rámci fondu ESF sa vzťahujú na hodnoty pre čiastočne</w:delText>
        </w:r>
        <w:r w:rsidR="007C293F" w:rsidRPr="00F41510">
          <w:delText xml:space="preserve"> </w:delText>
        </w:r>
        <w:r w:rsidR="003C7B0E" w:rsidRPr="008C3ABD">
          <w:delText>al</w:delText>
        </w:r>
        <w:r w:rsidR="00A72FFD" w:rsidRPr="008C3ABD">
          <w:delText>ebo plne</w:delText>
        </w:r>
        <w:r w:rsidR="003C7B0E" w:rsidRPr="008C3ABD">
          <w:delText xml:space="preserve"> realizované </w:delText>
        </w:r>
        <w:r w:rsidR="00712AF7">
          <w:delText>projekty</w:delText>
        </w:r>
        <w:r w:rsidR="009007F6" w:rsidRPr="008C3ABD">
          <w:delText>;</w:delText>
        </w:r>
      </w:del>
    </w:p>
    <w:p w14:paraId="6EE92910" w14:textId="77777777" w:rsidR="00C64687" w:rsidRDefault="003C7B0E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ins w:id="517" w:author="OMH CKO" w:date="2018-04-17T12:27:00Z">
        <w:r w:rsidRPr="00A3192C">
          <w:t>čiastočne</w:t>
        </w:r>
        <w:r w:rsidR="007C293F" w:rsidRPr="00A3192C">
          <w:t xml:space="preserve"> </w:t>
        </w:r>
        <w:r w:rsidRPr="00A3192C">
          <w:t>al</w:t>
        </w:r>
        <w:r w:rsidR="00A72FFD" w:rsidRPr="00A3192C">
          <w:t>ebo plne</w:t>
        </w:r>
        <w:r w:rsidRPr="00A3192C">
          <w:t xml:space="preserve"> realizovan</w:t>
        </w:r>
        <w:r w:rsidR="00264883">
          <w:t>ých</w:t>
        </w:r>
        <w:r w:rsidRPr="00A3192C">
          <w:t xml:space="preserve"> </w:t>
        </w:r>
        <w:proofErr w:type="spellStart"/>
        <w:r w:rsidR="00712AF7" w:rsidRPr="00A3192C">
          <w:t>projek</w:t>
        </w:r>
        <w:r w:rsidR="00264883">
          <w:t>tov</w:t>
        </w:r>
        <w:r w:rsidR="009007F6" w:rsidRPr="00A3192C">
          <w:t>;</w:t>
        </w:r>
      </w:ins>
      <w:r w:rsidR="009007F6">
        <w:t>v</w:t>
      </w:r>
      <w:proofErr w:type="spellEnd"/>
      <w:r w:rsidR="009007F6">
        <w:t> rámci vykazovania plnenia spoločných ukazovateľov ESF je potrebné vyplniť polia pre všetky ukazovatele, v prípade nevyskytnutia sa relevantných účastníkov je potrebné zadať „0“</w:t>
      </w:r>
      <w:r w:rsidR="00C64687">
        <w:t>;</w:t>
      </w:r>
    </w:p>
    <w:p w14:paraId="523E9A8F" w14:textId="77777777" w:rsidR="00C64687" w:rsidRDefault="00C64687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del w:id="518" w:author="OMH CKO" w:date="2018-04-17T12:27:00Z"/>
        </w:rPr>
      </w:pPr>
      <w:del w:id="519" w:author="OMH CKO" w:date="2018-04-17T12:27:00Z">
        <w:r>
          <w:delText>zdrojom údajov je najmä ITMS2014+;</w:delText>
        </w:r>
      </w:del>
    </w:p>
    <w:p w14:paraId="03AA7D9F" w14:textId="77777777" w:rsidR="003A3214" w:rsidRDefault="003A3214" w:rsidP="003A3214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ins w:id="520" w:author="OMH CKO" w:date="2018-04-17T12:27:00Z"/>
        </w:rPr>
      </w:pPr>
      <w:ins w:id="521" w:author="OMH CKO" w:date="2018-04-17T12:27:00Z">
        <w:r w:rsidRPr="003A3214">
          <w:lastRenderedPageBreak/>
          <w:t>údaje o ukazovateľoch programu sú</w:t>
        </w:r>
        <w:r>
          <w:t xml:space="preserve"> </w:t>
        </w:r>
        <w:r w:rsidR="007C3DC4">
          <w:t>za to isté monitorované obdobie</w:t>
        </w:r>
        <w:r>
          <w:t xml:space="preserve"> </w:t>
        </w:r>
        <w:r w:rsidRPr="003A3214">
          <w:t>totožné s údajmi, ktoré sú zaznamenané v systéme ITMS2014+</w:t>
        </w:r>
        <w:r w:rsidR="001818A0">
          <w:t xml:space="preserve"> (okrem</w:t>
        </w:r>
        <w:r w:rsidR="00AF0F5A">
          <w:t xml:space="preserve"> finančných ukazovateľov, kde sú rozhodujúce údaje MF SR</w:t>
        </w:r>
        <w:r w:rsidR="001818A0">
          <w:t>) s výnimkou prechodného obdobia pre VS predkladané v roku 2018, kedy môže dôjsť k dodatočnej úprave hodnôt ukazovateľov programu vo VS</w:t>
        </w:r>
        <w:r>
          <w:t>;</w:t>
        </w:r>
      </w:ins>
    </w:p>
    <w:p w14:paraId="3EA1F02A" w14:textId="6A381C1F" w:rsidR="007C3DC4" w:rsidRDefault="007C3DC4" w:rsidP="003A3214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ins w:id="522" w:author="OMH CKO" w:date="2018-04-17T12:27:00Z"/>
        </w:rPr>
      </w:pPr>
      <w:ins w:id="523" w:author="OMH CKO" w:date="2018-04-17T12:27:00Z">
        <w:r>
          <w:t>podrobný stav merateľného ukazovateľa je dostupný v ITMS2014+ v časti „</w:t>
        </w:r>
        <w:r>
          <w:rPr>
            <w:i/>
          </w:rPr>
          <w:t xml:space="preserve">Programová štruktúra – </w:t>
        </w:r>
        <w:r w:rsidR="008572EA">
          <w:rPr>
            <w:i/>
          </w:rPr>
          <w:t>O</w:t>
        </w:r>
        <w:r>
          <w:rPr>
            <w:i/>
          </w:rPr>
          <w:t xml:space="preserve">peračný program – Súvisiace evidencie – </w:t>
        </w:r>
        <w:r w:rsidR="008572EA">
          <w:rPr>
            <w:i/>
          </w:rPr>
          <w:t>P</w:t>
        </w:r>
        <w:r>
          <w:rPr>
            <w:i/>
          </w:rPr>
          <w:t xml:space="preserve">rehľad merateľných ukazovateľov – </w:t>
        </w:r>
        <w:r w:rsidR="008572EA">
          <w:rPr>
            <w:i/>
          </w:rPr>
          <w:t>Podľa programovej štruktúry alebo P</w:t>
        </w:r>
        <w:r>
          <w:rPr>
            <w:i/>
          </w:rPr>
          <w:t>odľa ukazovateľov</w:t>
        </w:r>
        <w:r w:rsidR="008572EA">
          <w:rPr>
            <w:i/>
          </w:rPr>
          <w:t xml:space="preserve"> (za celý OP) alebo Podľa strategického rámca (za investičné priority)</w:t>
        </w:r>
        <w:r w:rsidR="00A17A11">
          <w:rPr>
            <w:i/>
          </w:rPr>
          <w:t xml:space="preserve"> – Merateľný ukazovateľ – Hodnoty za roky alebo Hodnoty k dátumu</w:t>
        </w:r>
        <w:r>
          <w:rPr>
            <w:i/>
          </w:rPr>
          <w:t>“</w:t>
        </w:r>
        <w:r>
          <w:t>, kde je možné zobrazenie</w:t>
        </w:r>
        <w:r w:rsidR="008572EA">
          <w:t xml:space="preserve"> resp. exportovanie</w:t>
        </w:r>
        <w:r>
          <w:t xml:space="preserve"> všetkých potrebných údajov pre účely VS a ZS za daný merateľný ukazovateľ, tzn. hodnota za „projekty v</w:t>
        </w:r>
        <w:r w:rsidR="00264F95">
          <w:t> </w:t>
        </w:r>
        <w:r>
          <w:t>realizácií</w:t>
        </w:r>
        <w:r w:rsidR="00264F95">
          <w:t>“</w:t>
        </w:r>
        <w:r>
          <w:t xml:space="preserve"> (</w:t>
        </w:r>
        <w:r w:rsidR="00264F95">
          <w:t>čiastočne realizované projekty)</w:t>
        </w:r>
        <w:r>
          <w:t>, „ukončené projekty</w:t>
        </w:r>
        <w:r w:rsidR="00264F95">
          <w:t>“ (plne realizované projekty)</w:t>
        </w:r>
        <w:r>
          <w:t xml:space="preserve"> a „všetky projekty</w:t>
        </w:r>
        <w:r w:rsidR="00264F95">
          <w:t>“ (vybrané projekty)</w:t>
        </w:r>
        <w:r>
          <w:t>;</w:t>
        </w:r>
      </w:ins>
    </w:p>
    <w:p w14:paraId="65875CF4" w14:textId="77777777" w:rsidR="008572EA" w:rsidRDefault="008572EA" w:rsidP="008572EA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ins w:id="524" w:author="OMH CKO" w:date="2018-04-17T12:27:00Z"/>
        </w:rPr>
      </w:pPr>
      <w:ins w:id="525" w:author="OMH CKO" w:date="2018-04-17T12:27:00Z">
        <w:r>
          <w:t xml:space="preserve">pre správne zobrazovanie hodnôt merateľných ukazovateľov v zmysle predchádzajúceho bodu je nevyhnutné pred ich použitím vo VS/ZS spustiť funkcionalitu „prepočet“ v ITMS2014+ (dostupné v časti </w:t>
        </w:r>
        <w:r>
          <w:rPr>
            <w:i/>
          </w:rPr>
          <w:t>„Programová štruktúra – Operačný program – Súvisiace evidencie – Prehľad merateľných ukazovateľov – Podľa programovej štruktúry alebo Podľa ukazovateľov (za celý OP) alebo Podľa strategického rámca (za investičné priority)</w:t>
        </w:r>
        <w:r w:rsidR="00A17A11">
          <w:rPr>
            <w:i/>
          </w:rPr>
          <w:t>- Prepočet skutočného stavu alebo Prepočet k dátumu</w:t>
        </w:r>
        <w:r>
          <w:rPr>
            <w:i/>
          </w:rPr>
          <w:t>“</w:t>
        </w:r>
        <w:r>
          <w:t>;</w:t>
        </w:r>
      </w:ins>
    </w:p>
    <w:p w14:paraId="1505E82A" w14:textId="77777777" w:rsidR="009410F1" w:rsidRDefault="009410F1" w:rsidP="009410F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ins w:id="526" w:author="OMH CKO" w:date="2018-04-17T12:27:00Z"/>
        </w:rPr>
      </w:pPr>
      <w:ins w:id="527" w:author="OMH CKO" w:date="2018-04-17T12:27:00Z">
        <w:r>
          <w:t>podrobný stav merateľných ukazovateľov výkonnostného rámca je dostupný v ITMS2014+ v časti „</w:t>
        </w:r>
        <w:r>
          <w:rPr>
            <w:i/>
          </w:rPr>
          <w:t>Programová štruktúra – operačný program – Súvisiace evidencie – plnenie výkonnostného rámca</w:t>
        </w:r>
        <w:r w:rsidR="00A17A11">
          <w:rPr>
            <w:i/>
          </w:rPr>
          <w:t xml:space="preserve"> – Merateľný ukazovateľ – Hodnoty za roky alebo Hodnoty k dátumu</w:t>
        </w:r>
        <w:r>
          <w:rPr>
            <w:i/>
          </w:rPr>
          <w:t>“</w:t>
        </w:r>
        <w:r>
          <w:t>, kde je možné zobrazenie všetkých potrebných údajov pre účely VS a</w:t>
        </w:r>
        <w:r w:rsidR="00CE3AE7">
          <w:t> </w:t>
        </w:r>
        <w:r>
          <w:t>ZS</w:t>
        </w:r>
        <w:r w:rsidR="00CE3AE7">
          <w:t>, s výnimkou údajov finančných ukazovateľov, kde je zdrojom údajov MF SR</w:t>
        </w:r>
        <w:r w:rsidR="00D81794">
          <w:t xml:space="preserve">; </w:t>
        </w:r>
      </w:ins>
    </w:p>
    <w:p w14:paraId="1EA85FD6" w14:textId="77777777" w:rsidR="00C51F1A" w:rsidRDefault="00C51F1A" w:rsidP="009410F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ins w:id="528" w:author="OMH CKO" w:date="2018-04-17T12:27:00Z"/>
        </w:rPr>
      </w:pPr>
      <w:ins w:id="529" w:author="OMH CKO" w:date="2018-04-17T12:27:00Z">
        <w:r>
          <w:t xml:space="preserve">pre správne zobrazovanie hodnôt merateľných ukazovateľov </w:t>
        </w:r>
        <w:r w:rsidR="00A1322C">
          <w:t xml:space="preserve">v zmysle </w:t>
        </w:r>
        <w:r w:rsidR="008572EA">
          <w:t>predchádzajúceho bodu</w:t>
        </w:r>
        <w:r w:rsidR="00A1322C">
          <w:t xml:space="preserve"> je nevyhnutné pred ich použitím vo VS/ZS spustiť funkcionalitu „prepočet“ v ITMS2014+ (dostupné v časti </w:t>
        </w:r>
        <w:r w:rsidR="00A1322C">
          <w:rPr>
            <w:i/>
          </w:rPr>
          <w:t>„Programová štruktúra – Operačný program – Súvisiace evidencie –</w:t>
        </w:r>
        <w:r w:rsidR="008572EA">
          <w:rPr>
            <w:i/>
          </w:rPr>
          <w:t xml:space="preserve"> </w:t>
        </w:r>
        <w:r w:rsidR="00A1322C">
          <w:rPr>
            <w:i/>
          </w:rPr>
          <w:t xml:space="preserve">Plnenie výkonnostného rámca – </w:t>
        </w:r>
        <w:r w:rsidR="00A17A11">
          <w:rPr>
            <w:i/>
          </w:rPr>
          <w:t>Merateľný ukazovateľ – Prepočet skutočného stavu alebo Prepočet k dátumu</w:t>
        </w:r>
        <w:r w:rsidR="00A1322C">
          <w:rPr>
            <w:i/>
          </w:rPr>
          <w:t>“</w:t>
        </w:r>
        <w:r w:rsidR="00A1322C">
          <w:t>;</w:t>
        </w:r>
      </w:ins>
    </w:p>
    <w:p w14:paraId="3C7160A5" w14:textId="059BCCAC" w:rsidR="007C3DC4" w:rsidRDefault="007C3DC4" w:rsidP="003A3214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ins w:id="530" w:author="OMH CKO" w:date="2018-04-17T12:27:00Z"/>
        </w:rPr>
      </w:pPr>
      <w:ins w:id="531" w:author="OMH CKO" w:date="2018-04-17T12:27:00Z">
        <w:r>
          <w:t>údaje za účastníkov projektov pre programy financované z ESF/IZM, potrebné pre účely vykazovania hodnôt ukazovateľov programu</w:t>
        </w:r>
        <w:r w:rsidR="004A4684">
          <w:t xml:space="preserve">, </w:t>
        </w:r>
        <w:r>
          <w:t>sú v požadovanej štruktúre dostupné v ITMS2014+ v časti „</w:t>
        </w:r>
        <w:r w:rsidR="00E1063D">
          <w:rPr>
            <w:i/>
          </w:rPr>
          <w:t xml:space="preserve">Programová štruktúra </w:t>
        </w:r>
        <w:r>
          <w:rPr>
            <w:i/>
          </w:rPr>
          <w:t>– Exporty aplikácie – Prehľad účastníkov projektov na programovej štruktúre“;</w:t>
        </w:r>
      </w:ins>
    </w:p>
    <w:p w14:paraId="649573DA" w14:textId="46BC36F1" w:rsidR="009007F6" w:rsidRPr="003C7B0E" w:rsidRDefault="00C64687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 xml:space="preserve">Komisii </w:t>
      </w:r>
      <w:r w:rsidRPr="00AA7D81">
        <w:t xml:space="preserve">je </w:t>
      </w:r>
      <w:r>
        <w:t>predkladaná</w:t>
      </w:r>
      <w:r w:rsidRPr="00AA7D81">
        <w:t xml:space="preserve"> elektronicky </w:t>
      </w:r>
      <w:ins w:id="532" w:author="OMH CKO" w:date="2018-04-17T12:27:00Z">
        <w:r w:rsidR="00664FE8">
          <w:t xml:space="preserve">odoslaním formulára VS/ZS </w:t>
        </w:r>
      </w:ins>
      <w:r w:rsidRPr="00AA7D81">
        <w:t>cez systém SFC2014</w:t>
      </w:r>
      <w:del w:id="533" w:author="OMH CKO" w:date="2018-04-17T12:27:00Z">
        <w:r>
          <w:delText>.</w:delText>
        </w:r>
      </w:del>
      <w:ins w:id="534" w:author="OMH CKO" w:date="2018-04-17T12:27:00Z">
        <w:r w:rsidR="003A2FB3">
          <w:t xml:space="preserve"> v časti </w:t>
        </w:r>
        <w:r w:rsidR="00664FE8" w:rsidRPr="00664FE8">
          <w:rPr>
            <w:i/>
          </w:rPr>
          <w:t>„</w:t>
        </w:r>
        <w:r w:rsidR="003A2FB3" w:rsidRPr="00664FE8">
          <w:rPr>
            <w:i/>
          </w:rPr>
          <w:t>Monitorovanie – Správa o</w:t>
        </w:r>
        <w:r w:rsidR="00664FE8" w:rsidRPr="00664FE8">
          <w:rPr>
            <w:i/>
          </w:rPr>
          <w:t> </w:t>
        </w:r>
        <w:r w:rsidR="003A2FB3" w:rsidRPr="00664FE8">
          <w:rPr>
            <w:i/>
          </w:rPr>
          <w:t>vykonávaní</w:t>
        </w:r>
        <w:r w:rsidR="00664FE8">
          <w:t>“, výlučne s povinnými prílohami (Zhrnutie pre občanov, Správa o vykonávaní finančných nástrojov)</w:t>
        </w:r>
        <w:r>
          <w:t>.</w:t>
        </w:r>
      </w:ins>
    </w:p>
    <w:p w14:paraId="548A7133" w14:textId="77777777" w:rsidR="00C63293" w:rsidRDefault="005116A9" w:rsidP="00F75371">
      <w:pPr>
        <w:pStyle w:val="MPCKO2"/>
        <w:rPr>
          <w:szCs w:val="26"/>
        </w:rPr>
      </w:pPr>
      <w:bookmarkStart w:id="535" w:name="_Toc510701073"/>
      <w:bookmarkStart w:id="536" w:name="_Toc428367940"/>
      <w:r w:rsidRPr="007C3DC4">
        <w:rPr>
          <w:szCs w:val="26"/>
        </w:rPr>
        <w:t>Definície pojmov používaných v</w:t>
      </w:r>
      <w:r w:rsidR="00A74476" w:rsidRPr="007C3DC4">
        <w:rPr>
          <w:szCs w:val="26"/>
        </w:rPr>
        <w:t> </w:t>
      </w:r>
      <w:r w:rsidRPr="007C3DC4">
        <w:rPr>
          <w:szCs w:val="26"/>
        </w:rPr>
        <w:t>texte</w:t>
      </w:r>
      <w:bookmarkEnd w:id="535"/>
      <w:bookmarkEnd w:id="536"/>
      <w:r w:rsidR="00A74476">
        <w:rPr>
          <w:szCs w:val="26"/>
        </w:rPr>
        <w:t xml:space="preserve"> </w:t>
      </w:r>
    </w:p>
    <w:p w14:paraId="5E2586CB" w14:textId="3D9490F8" w:rsidR="009B0A3A" w:rsidRDefault="00E37558" w:rsidP="00F41510">
      <w:pPr>
        <w:spacing w:before="120" w:after="120"/>
        <w:jc w:val="both"/>
      </w:pPr>
      <w:r w:rsidRPr="00F41510">
        <w:rPr>
          <w:b/>
        </w:rPr>
        <w:t>Vybraný projekt</w:t>
      </w:r>
      <w:r w:rsidRPr="00D72D6A">
        <w:t xml:space="preserve"> (operácia vybraná na podporu) – </w:t>
      </w:r>
      <w:r w:rsidR="009B0A3A" w:rsidRPr="009B0A3A">
        <w:t>projekt, pri ktorom nadobudla účinnosť zmluva o poskytnutí NFP, resp. nadobudlo právoplatnosť rozhodnutie o</w:t>
      </w:r>
      <w:del w:id="537" w:author="OMH CKO" w:date="2018-04-17T12:27:00Z">
        <w:r w:rsidR="009B0A3A" w:rsidRPr="009B0A3A">
          <w:delText xml:space="preserve"> </w:delText>
        </w:r>
      </w:del>
      <w:ins w:id="538" w:author="OMH CKO" w:date="2018-04-17T12:27:00Z">
        <w:r w:rsidR="00F33840">
          <w:t> </w:t>
        </w:r>
      </w:ins>
      <w:r w:rsidR="009B0A3A" w:rsidRPr="009B0A3A">
        <w:t>schválení</w:t>
      </w:r>
      <w:r w:rsidR="00F33840">
        <w:t xml:space="preserve"> </w:t>
      </w:r>
      <w:ins w:id="539" w:author="OMH CKO" w:date="2018-04-17T12:27:00Z">
        <w:r w:rsidR="00F33840">
          <w:t>žiadosti o NFP</w:t>
        </w:r>
        <w:r w:rsidR="009B0A3A" w:rsidRPr="009B0A3A">
          <w:t xml:space="preserve"> </w:t>
        </w:r>
      </w:ins>
      <w:r w:rsidR="009B0A3A" w:rsidRPr="009B0A3A">
        <w:t>v prípade projektov, kde je osoba prijímateľa a poskytovateľa totožná, s výnimkou mimoriadne ukončených projektov</w:t>
      </w:r>
      <w:ins w:id="540" w:author="OMH CKO" w:date="2018-04-17T12:27:00Z">
        <w:r w:rsidR="004A4684">
          <w:t>, ktoré neprispeli k cieľom OP</w:t>
        </w:r>
        <w:r w:rsidR="00264883">
          <w:t>.</w:t>
        </w:r>
        <w:r w:rsidR="003A3762">
          <w:t xml:space="preserve"> Hodnota merateľného ukazovateľa je zohľadnená v hodnote vybraných projektov ak zmluva </w:t>
        </w:r>
        <w:r w:rsidR="004A4684">
          <w:t xml:space="preserve">o poskytnutí NFP </w:t>
        </w:r>
        <w:r w:rsidR="003A3762">
          <w:lastRenderedPageBreak/>
          <w:t>nadobudla účinnosť najneskôr v deň posledného dňa monitorovaného obdobia danej VS/ZS.</w:t>
        </w:r>
        <w:r w:rsidR="00DC668B">
          <w:t xml:space="preserve"> Definícia vybraného projektu sa vzťahu na všetky časti VS/ZS s výnimkou tých, v ktorých je explicitne uvedené inak. </w:t>
        </w:r>
      </w:ins>
    </w:p>
    <w:p w14:paraId="078A56A2" w14:textId="77777777" w:rsidR="009B0A3A" w:rsidRDefault="003F3642" w:rsidP="00F41510">
      <w:pPr>
        <w:spacing w:before="120" w:after="120"/>
        <w:jc w:val="both"/>
        <w:rPr>
          <w:del w:id="541" w:author="OMH CKO" w:date="2018-04-17T12:27:00Z"/>
        </w:rPr>
      </w:pPr>
      <w:del w:id="542" w:author="OMH CKO" w:date="2018-04-17T12:27:00Z">
        <w:r w:rsidRPr="00F41510">
          <w:rPr>
            <w:b/>
          </w:rPr>
          <w:delText xml:space="preserve">Plne realizovaný projekt </w:delText>
        </w:r>
        <w:r w:rsidR="00017009" w:rsidRPr="00F41510">
          <w:rPr>
            <w:b/>
          </w:rPr>
          <w:delText>(EFRR/KF)</w:delText>
        </w:r>
        <w:r w:rsidR="009B0A3A">
          <w:rPr>
            <w:b/>
          </w:rPr>
          <w:delText xml:space="preserve"> </w:delText>
        </w:r>
        <w:r w:rsidRPr="00D72D6A">
          <w:delText>–</w:delText>
        </w:r>
        <w:r w:rsidR="00017009" w:rsidRPr="00D72D6A">
          <w:delText xml:space="preserve"> </w:delText>
        </w:r>
        <w:r w:rsidR="009B0A3A" w:rsidRPr="009B0A3A">
          <w:delText xml:space="preserve">na účely vykazovania údajov o ukazovateľoch programu ide o projekt s ukončenou realizáciou hlavných aktivít projektu </w:delText>
        </w:r>
      </w:del>
    </w:p>
    <w:p w14:paraId="60B10EB5" w14:textId="77777777" w:rsidR="009B0A3A" w:rsidRDefault="003F3642" w:rsidP="003A3762">
      <w:pPr>
        <w:spacing w:before="120" w:after="120"/>
        <w:jc w:val="both"/>
        <w:rPr>
          <w:ins w:id="543" w:author="OMH CKO" w:date="2018-04-17T12:27:00Z"/>
        </w:rPr>
      </w:pPr>
      <w:ins w:id="544" w:author="OMH CKO" w:date="2018-04-17T12:27:00Z">
        <w:r w:rsidRPr="00F41510">
          <w:rPr>
            <w:b/>
          </w:rPr>
          <w:t>Plne realizovaný projekt</w:t>
        </w:r>
        <w:r w:rsidRPr="00D72D6A">
          <w:t>–</w:t>
        </w:r>
        <w:r w:rsidR="00017009" w:rsidRPr="00D72D6A">
          <w:t xml:space="preserve"> </w:t>
        </w:r>
        <w:r w:rsidR="009B0A3A" w:rsidRPr="009B0A3A">
          <w:t xml:space="preserve">na účely vykazovania údajov o ukazovateľoch programu ide o projekt s ukončenou realizáciou </w:t>
        </w:r>
        <w:r w:rsidR="00B42D60">
          <w:t xml:space="preserve">všetkých </w:t>
        </w:r>
        <w:r w:rsidR="009B0A3A" w:rsidRPr="009B0A3A">
          <w:t>hlavných aktivít projektu</w:t>
        </w:r>
        <w:r w:rsidR="00372A88">
          <w:t xml:space="preserve"> (ukončená fyzická realizácia projektu, bez nevyhnutnosti finančného ukončenia projektu), v prípade projektov ESF/IZM zahŕňajúcich účastníkov, </w:t>
        </w:r>
        <w:r w:rsidR="004A4684">
          <w:t xml:space="preserve">ide </w:t>
        </w:r>
        <w:r w:rsidR="00372A88">
          <w:t xml:space="preserve">o projekt, kde boli realizované všetky </w:t>
        </w:r>
        <w:r w:rsidR="00F33840">
          <w:t xml:space="preserve">hlavné </w:t>
        </w:r>
        <w:r w:rsidR="00372A88">
          <w:t>aktivity zahŕňajúce účastníkov, bez nevyhnutnosti finančného ukončenia projektu.</w:t>
        </w:r>
        <w:r w:rsidR="009B0A3A" w:rsidRPr="009B0A3A">
          <w:t xml:space="preserve"> </w:t>
        </w:r>
        <w:r w:rsidR="003A3762">
          <w:t xml:space="preserve">Hodnota merateľného ukazovateľa je zohľadnená v hodnote plne </w:t>
        </w:r>
        <w:r w:rsidR="004A4684">
          <w:t>realizovaných</w:t>
        </w:r>
        <w:r w:rsidR="003A3762">
          <w:t xml:space="preserve"> projektov</w:t>
        </w:r>
        <w:r w:rsidR="001A4C8B">
          <w:t>,</w:t>
        </w:r>
        <w:r w:rsidR="003A3762">
          <w:t xml:space="preserve"> ak </w:t>
        </w:r>
        <w:r w:rsidR="004A4684">
          <w:t>zmluva o poskytnutí NFP nadobudla účinnosť najneskôr v deň posledného dňa monitorovaného obdobia danej VS/ZS,</w:t>
        </w:r>
        <w:r w:rsidR="003A3762">
          <w:t xml:space="preserve"> všetky hlavné aktivity projektu </w:t>
        </w:r>
        <w:r w:rsidR="004A4684">
          <w:t xml:space="preserve">boli </w:t>
        </w:r>
        <w:r w:rsidR="003A3762">
          <w:t>ukončené</w:t>
        </w:r>
        <w:r w:rsidR="00BA12EF">
          <w:t xml:space="preserve">/ v prípade projektov ESF/IZM zahŕňajúcich účastníkov všetky </w:t>
        </w:r>
        <w:r w:rsidR="00F33840">
          <w:t xml:space="preserve">hlavné </w:t>
        </w:r>
        <w:r w:rsidR="00BA12EF">
          <w:t>aktivity zahŕňajúce účastníkov boli realizované/</w:t>
        </w:r>
        <w:r w:rsidR="003A3762">
          <w:t xml:space="preserve"> najneskôr v deň posledného dňa monitorovaného obdobia danej VS/ZS</w:t>
        </w:r>
        <w:r w:rsidR="004A4684">
          <w:t xml:space="preserve"> a pre </w:t>
        </w:r>
        <w:r w:rsidR="00BA12EF">
          <w:t>toto obdobie je schválená</w:t>
        </w:r>
        <w:r w:rsidR="004A4684">
          <w:t xml:space="preserve"> výročná alebo záverečná monitorovacia správa</w:t>
        </w:r>
        <w:r w:rsidR="00BA12EF">
          <w:t>/ v prípade projektov ESF/IZM zahŕňajúcich účastníkov</w:t>
        </w:r>
        <w:r w:rsidR="00B558B2">
          <w:t xml:space="preserve"> </w:t>
        </w:r>
        <w:r w:rsidR="00B558B2" w:rsidRPr="00B558B2">
          <w:t>sú</w:t>
        </w:r>
        <w:r w:rsidR="00BA12EF" w:rsidRPr="00B558B2">
          <w:t xml:space="preserve"> </w:t>
        </w:r>
        <w:r w:rsidR="00B558B2" w:rsidRPr="00B558B2">
          <w:t xml:space="preserve">pre toto obdobie zaevidované </w:t>
        </w:r>
        <w:r w:rsidR="00901E1B">
          <w:t xml:space="preserve">všetky </w:t>
        </w:r>
        <w:r w:rsidR="00B558B2" w:rsidRPr="00B558B2">
          <w:t>Karty účastníkov</w:t>
        </w:r>
        <w:r w:rsidR="003A3762">
          <w:t>.</w:t>
        </w:r>
      </w:ins>
    </w:p>
    <w:p w14:paraId="3C06471A" w14:textId="77777777" w:rsidR="00AD35A7" w:rsidRPr="00D72D6A" w:rsidRDefault="00AD35A7" w:rsidP="00F41510">
      <w:pPr>
        <w:spacing w:before="120" w:after="120"/>
        <w:jc w:val="both"/>
        <w:rPr>
          <w:del w:id="545" w:author="OMH CKO" w:date="2018-04-17T12:27:00Z"/>
        </w:rPr>
      </w:pPr>
      <w:r w:rsidRPr="00F41510">
        <w:rPr>
          <w:b/>
        </w:rPr>
        <w:t>Čiastočne realizovaný projekt</w:t>
      </w:r>
      <w:del w:id="546" w:author="OMH CKO" w:date="2018-04-17T12:27:00Z">
        <w:r w:rsidR="00E37558" w:rsidRPr="00F41510">
          <w:rPr>
            <w:b/>
          </w:rPr>
          <w:delText xml:space="preserve"> (ESF/IZM)</w:delText>
        </w:r>
        <w:r w:rsidR="00E37558" w:rsidRPr="00D72D6A">
          <w:delText xml:space="preserve"> </w:delText>
        </w:r>
      </w:del>
      <w:r w:rsidR="009B0A3A" w:rsidRPr="00D72D6A">
        <w:t xml:space="preserve">– </w:t>
      </w:r>
      <w:r w:rsidR="00E37558" w:rsidRPr="00D72D6A">
        <w:t xml:space="preserve">projekt, v rámci ktorého </w:t>
      </w:r>
      <w:ins w:id="547" w:author="OMH CKO" w:date="2018-04-17T12:27:00Z">
        <w:r w:rsidR="00E06B38">
          <w:t xml:space="preserve">sa realizovali </w:t>
        </w:r>
        <w:r w:rsidR="003A3214">
          <w:t xml:space="preserve">hlavné </w:t>
        </w:r>
        <w:r w:rsidR="00E06B38">
          <w:t xml:space="preserve">aktivity vedúce k výstupom alebo časti projektu, ktoré majú výstupy. V rámci projektu </w:t>
        </w:r>
      </w:ins>
      <w:r w:rsidR="00E37558" w:rsidRPr="00D72D6A">
        <w:t xml:space="preserve">stále prebieha minimálne jedna </w:t>
      </w:r>
      <w:ins w:id="548" w:author="OMH CKO" w:date="2018-04-17T12:27:00Z">
        <w:r w:rsidR="00901E1B">
          <w:t xml:space="preserve">hlavná </w:t>
        </w:r>
        <w:r w:rsidR="00E37558" w:rsidRPr="00D72D6A">
          <w:t>aktivita</w:t>
        </w:r>
        <w:r w:rsidR="00901E1B">
          <w:t xml:space="preserve">/ v prípade projektov ESF/IZM zahŕňajúcich účastníkov prebieha minimálne jedna </w:t>
        </w:r>
        <w:r w:rsidR="00F33840">
          <w:t xml:space="preserve">hlavná </w:t>
        </w:r>
      </w:ins>
      <w:r w:rsidR="00901E1B">
        <w:t>aktivita zahŕňajúca účastníkov</w:t>
      </w:r>
      <w:del w:id="549" w:author="OMH CKO" w:date="2018-04-17T12:27:00Z">
        <w:r w:rsidR="009B0A3A">
          <w:delText xml:space="preserve"> </w:delText>
        </w:r>
        <w:r w:rsidR="009B0A3A" w:rsidRPr="009B0A3A">
          <w:delText>(</w:delText>
        </w:r>
      </w:del>
      <w:ins w:id="550" w:author="OMH CKO" w:date="2018-04-17T12:27:00Z">
        <w:r w:rsidR="00B558B2">
          <w:t>.</w:t>
        </w:r>
        <w:r w:rsidR="003A3762">
          <w:t xml:space="preserve"> Hodnota merateľné</w:t>
        </w:r>
        <w:r w:rsidR="00B558B2">
          <w:t xml:space="preserve">ho ukazovateľa je zohľadnená </w:t>
        </w:r>
      </w:ins>
      <w:r w:rsidR="00B558B2">
        <w:t xml:space="preserve">v </w:t>
      </w:r>
      <w:del w:id="551" w:author="OMH CKO" w:date="2018-04-17T12:27:00Z">
        <w:r w:rsidR="009B0A3A" w:rsidRPr="009B0A3A">
          <w:delText>prípade</w:delText>
        </w:r>
      </w:del>
      <w:ins w:id="552" w:author="OMH CKO" w:date="2018-04-17T12:27:00Z">
        <w:r w:rsidR="00B558B2">
          <w:t>hodnote</w:t>
        </w:r>
        <w:r w:rsidR="003A3762">
          <w:t xml:space="preserve"> čiastočne realizovaných</w:t>
        </w:r>
      </w:ins>
      <w:r w:rsidR="003A3762">
        <w:t xml:space="preserve"> projektov</w:t>
      </w:r>
      <w:r w:rsidR="001A4C8B">
        <w:t>,</w:t>
      </w:r>
      <w:r w:rsidR="003A3762">
        <w:t xml:space="preserve"> </w:t>
      </w:r>
      <w:del w:id="553" w:author="OMH CKO" w:date="2018-04-17T12:27:00Z">
        <w:r w:rsidR="009B0A3A" w:rsidRPr="009B0A3A">
          <w:delText>ktoré nie sú zamerané na účastníkov projektu</w:delText>
        </w:r>
        <w:r w:rsidR="009B0A3A">
          <w:delText>,</w:delText>
        </w:r>
        <w:r w:rsidR="009B0A3A" w:rsidRPr="009B0A3A">
          <w:delText xml:space="preserve"> sa daná kategória projektov neuplatňuje)</w:delText>
        </w:r>
      </w:del>
    </w:p>
    <w:p w14:paraId="2A9D7026" w14:textId="77777777" w:rsidR="00AD35A7" w:rsidRPr="00D72D6A" w:rsidRDefault="00AD35A7" w:rsidP="00F41510">
      <w:pPr>
        <w:spacing w:before="120" w:after="120"/>
        <w:jc w:val="both"/>
        <w:rPr>
          <w:del w:id="554" w:author="OMH CKO" w:date="2018-04-17T12:27:00Z"/>
        </w:rPr>
      </w:pPr>
      <w:del w:id="555" w:author="OMH CKO" w:date="2018-04-17T12:27:00Z">
        <w:r w:rsidRPr="00F41510">
          <w:rPr>
            <w:b/>
          </w:rPr>
          <w:delText>Plne realizovaný projekt</w:delText>
        </w:r>
        <w:r w:rsidR="00E37558" w:rsidRPr="00F41510">
          <w:rPr>
            <w:b/>
          </w:rPr>
          <w:delText xml:space="preserve"> (ESF/IZM)</w:delText>
        </w:r>
        <w:r w:rsidR="00E37558" w:rsidRPr="00D72D6A">
          <w:delText xml:space="preserve"> – projekt, v rámci ktorého boli realizované všetky aktivity zahŕňajúce účastníkov</w:delText>
        </w:r>
        <w:r w:rsidR="009B0A3A">
          <w:delText xml:space="preserve"> </w:delText>
        </w:r>
        <w:r w:rsidR="009B0A3A" w:rsidRPr="009B0A3A">
          <w:delText xml:space="preserve">a projekt s ukončenou realizáciou hlavných aktivít projektu v prípade, </w:delText>
        </w:r>
      </w:del>
      <w:r w:rsidR="003A3762">
        <w:t xml:space="preserve">ak </w:t>
      </w:r>
      <w:del w:id="556" w:author="OMH CKO" w:date="2018-04-17T12:27:00Z">
        <w:r w:rsidR="009B0A3A" w:rsidRPr="009B0A3A">
          <w:delText>projekt nie je zameraný na účastníkov projektu</w:delText>
        </w:r>
      </w:del>
    </w:p>
    <w:p w14:paraId="74E4223D" w14:textId="77777777" w:rsidR="00AD35A7" w:rsidRPr="00D72D6A" w:rsidRDefault="00AD35A7" w:rsidP="00F41510">
      <w:pPr>
        <w:spacing w:before="120" w:after="120"/>
        <w:jc w:val="both"/>
        <w:rPr>
          <w:del w:id="557" w:author="OMH CKO" w:date="2018-04-17T12:27:00Z"/>
        </w:rPr>
      </w:pPr>
      <w:del w:id="558" w:author="OMH CKO" w:date="2018-04-17T12:27:00Z">
        <w:r w:rsidRPr="00F41510">
          <w:rPr>
            <w:b/>
          </w:rPr>
          <w:delText>Čerpanie</w:delText>
        </w:r>
        <w:r w:rsidRPr="00D72D6A">
          <w:delText xml:space="preserve"> – suma za </w:delText>
        </w:r>
        <w:r w:rsidR="003F3642" w:rsidRPr="00D72D6A">
          <w:delText xml:space="preserve">schválené </w:delText>
        </w:r>
        <w:r w:rsidRPr="00D72D6A">
          <w:delText>súhrnné žiadosti o platbu znížené o nezrovnalosti (úroveň certifikačného orgánu)</w:delText>
        </w:r>
        <w:r w:rsidR="00E37558" w:rsidRPr="00D72D6A">
          <w:delText xml:space="preserve"> – </w:delText>
        </w:r>
        <w:r w:rsidR="00E37558" w:rsidRPr="00F41510">
          <w:rPr>
            <w:b/>
          </w:rPr>
          <w:delText>zdroj EÚ</w:delText>
        </w:r>
        <w:r w:rsidR="005F6F2F" w:rsidRPr="005F6F2F">
          <w:rPr>
            <w:b/>
          </w:rPr>
          <w:delText xml:space="preserve"> + národné spolufinancovanie</w:delText>
        </w:r>
      </w:del>
    </w:p>
    <w:p w14:paraId="038E245A" w14:textId="742EF907" w:rsidR="00AD35A7" w:rsidRPr="00D72D6A" w:rsidRDefault="00AD35A7" w:rsidP="003A3762">
      <w:pPr>
        <w:spacing w:before="120" w:after="120"/>
        <w:jc w:val="both"/>
      </w:pPr>
      <w:del w:id="559" w:author="OMH CKO" w:date="2018-04-17T12:27:00Z">
        <w:r w:rsidRPr="00F41510">
          <w:rPr>
            <w:b/>
          </w:rPr>
          <w:delText>Kontrahovanie</w:delText>
        </w:r>
        <w:r w:rsidRPr="00D72D6A">
          <w:delText xml:space="preserve"> – </w:delText>
        </w:r>
        <w:r w:rsidR="009B0A3A">
          <w:delText xml:space="preserve">suma za vybrané projekty </w:delText>
        </w:r>
        <w:r w:rsidR="009B0A3A" w:rsidRPr="009B0A3A">
          <w:delText>( t.j. suma za zmluvy</w:delText>
        </w:r>
      </w:del>
      <w:ins w:id="560" w:author="OMH CKO" w:date="2018-04-17T12:27:00Z">
        <w:r w:rsidR="00B558B2">
          <w:t>zmluva</w:t>
        </w:r>
      </w:ins>
      <w:r w:rsidR="00B558B2">
        <w:t xml:space="preserve"> o</w:t>
      </w:r>
      <w:del w:id="561" w:author="OMH CKO" w:date="2018-04-17T12:27:00Z">
        <w:r w:rsidR="009B0A3A" w:rsidRPr="009B0A3A">
          <w:delText xml:space="preserve"> NFP, ktoré nadobudli účinnosť/suma za právoplatné  rozhodnutia o schválení v prípade projektov, kde je osoba prijímateľa</w:delText>
        </w:r>
      </w:del>
      <w:ins w:id="562" w:author="OMH CKO" w:date="2018-04-17T12:27:00Z">
        <w:r w:rsidR="00B558B2">
          <w:t> poskytnutí NFP nadobudla účinnosť</w:t>
        </w:r>
        <w:r w:rsidR="003A3762">
          <w:t xml:space="preserve"> najneskôr v deň posledného dňa monitorovaného obdobia danej VS/ZS</w:t>
        </w:r>
      </w:ins>
      <w:r w:rsidR="003A3762">
        <w:t xml:space="preserve"> a </w:t>
      </w:r>
      <w:del w:id="563" w:author="OMH CKO" w:date="2018-04-17T12:27:00Z">
        <w:r w:rsidR="009B0A3A" w:rsidRPr="009B0A3A">
          <w:delText>poskytovateľa totožná, očistená o mimoriadne ukončené projekty)</w:delText>
        </w:r>
        <w:r w:rsidR="009B0A3A">
          <w:delText xml:space="preserve"> </w:delText>
        </w:r>
        <w:r w:rsidR="00E37558" w:rsidRPr="00D72D6A">
          <w:delText xml:space="preserve">– </w:delText>
        </w:r>
        <w:r w:rsidR="005F6F2F" w:rsidRPr="006D0551">
          <w:rPr>
            <w:b/>
          </w:rPr>
          <w:delText>zdroj EÚ + národné spolufinancovanie</w:delText>
        </w:r>
      </w:del>
      <w:ins w:id="564" w:author="OMH CKO" w:date="2018-04-17T12:27:00Z">
        <w:r w:rsidR="003A3762">
          <w:t>pre toto monitorované obdobie</w:t>
        </w:r>
        <w:r w:rsidR="00B558B2">
          <w:t xml:space="preserve"> je schválená výročná monitorovacia</w:t>
        </w:r>
        <w:r w:rsidR="003A3762">
          <w:t xml:space="preserve"> správa</w:t>
        </w:r>
        <w:r w:rsidR="00901E1B">
          <w:t xml:space="preserve">/ v prípade projektov ESF/IZM zahŕňajúcich účastníkov </w:t>
        </w:r>
        <w:r w:rsidR="00901E1B" w:rsidRPr="00B558B2">
          <w:t>sú pre toto obdobie zaevidované</w:t>
        </w:r>
        <w:r w:rsidR="00901E1B">
          <w:t xml:space="preserve"> </w:t>
        </w:r>
        <w:r w:rsidR="00901E1B" w:rsidRPr="00B558B2">
          <w:t>Karty účastníkov</w:t>
        </w:r>
        <w:r w:rsidR="003A3762">
          <w:t>.</w:t>
        </w:r>
      </w:ins>
    </w:p>
    <w:p w14:paraId="6E7A96EE" w14:textId="2D21C95C" w:rsidR="0031454D" w:rsidRPr="0031454D" w:rsidRDefault="0031454D" w:rsidP="00F41510">
      <w:pPr>
        <w:spacing w:before="120" w:after="120"/>
        <w:jc w:val="both"/>
        <w:rPr>
          <w:ins w:id="565" w:author="OMH CKO" w:date="2018-04-17T12:27:00Z"/>
        </w:rPr>
      </w:pPr>
      <w:ins w:id="566" w:author="OMH CKO" w:date="2018-04-17T12:27:00Z">
        <w:r>
          <w:rPr>
            <w:b/>
          </w:rPr>
          <w:t xml:space="preserve">Investičná priorita – </w:t>
        </w:r>
        <w:r w:rsidRPr="00A22C26">
          <w:t>pre účely VS/ZS sa investičnou prioritou rozumie investičná priorita v zmysle tematických cieľov stanovených v čl. 9 všeobecného nariadenia a</w:t>
        </w:r>
        <w:r w:rsidR="00CE3810">
          <w:t xml:space="preserve"> špecifických </w:t>
        </w:r>
        <w:r w:rsidRPr="00A22C26">
          <w:t>nariadeniach pre jednotlivé fondy EŠIF</w:t>
        </w:r>
        <w:r w:rsidR="00A22C26">
          <w:t>.</w:t>
        </w:r>
      </w:ins>
    </w:p>
    <w:p w14:paraId="5AA3FAD1" w14:textId="31C279B8" w:rsidR="009B0A3A" w:rsidRDefault="00E37558" w:rsidP="009B0A3A">
      <w:pPr>
        <w:spacing w:before="120" w:after="120"/>
        <w:jc w:val="both"/>
      </w:pPr>
      <w:r w:rsidRPr="00F41510">
        <w:rPr>
          <w:b/>
        </w:rPr>
        <w:t>Mimoriadne ukončený projekt</w:t>
      </w:r>
      <w:r w:rsidRPr="00D72D6A">
        <w:t xml:space="preserve"> – </w:t>
      </w:r>
      <w:r w:rsidR="009B0A3A" w:rsidRPr="009B0A3A">
        <w:t xml:space="preserve">projekt ukončený dohodou zmluvných strán, odstúpením od zmluvy </w:t>
      </w:r>
      <w:ins w:id="567" w:author="OMH CKO" w:date="2018-04-17T12:27:00Z">
        <w:r w:rsidR="002F783A">
          <w:t xml:space="preserve">o poskytnutí NFP </w:t>
        </w:r>
      </w:ins>
      <w:r w:rsidR="009B0A3A" w:rsidRPr="009B0A3A">
        <w:t>alebo výpoveďou zmluvy o poskytnutí NFP zo strany prijímateľa</w:t>
      </w:r>
      <w:del w:id="568" w:author="OMH CKO" w:date="2018-04-17T12:27:00Z">
        <w:r w:rsidR="009B0A3A" w:rsidRPr="009B0A3A">
          <w:delText>, za podmienky, že</w:delText>
        </w:r>
      </w:del>
      <w:ins w:id="569" w:author="OMH CKO" w:date="2018-04-17T12:27:00Z">
        <w:r w:rsidR="00A22C26">
          <w:t xml:space="preserve">. Mimoriadne ukončený </w:t>
        </w:r>
        <w:r w:rsidR="00DC250B">
          <w:t xml:space="preserve">projekt buď prispel alebo neprispel k cieľom OP, čo RO/SO uvedie v systéme ITMS2014+ formou označenia </w:t>
        </w:r>
        <w:r w:rsidR="001A4C8B">
          <w:t xml:space="preserve">príslušného príznaku </w:t>
        </w:r>
        <w:r w:rsidR="00DC250B">
          <w:t xml:space="preserve">v ITMS2014+. </w:t>
        </w:r>
        <w:r w:rsidR="00DC250B">
          <w:lastRenderedPageBreak/>
          <w:t>Mimoriadne ukončený projekt neprispel k cieľom OP ak</w:t>
        </w:r>
      </w:ins>
      <w:r w:rsidR="00DC250B">
        <w:t xml:space="preserve"> </w:t>
      </w:r>
      <w:r w:rsidR="009B0A3A" w:rsidRPr="009B0A3A">
        <w:t>na projekte neboli preplatené/zúčtované žiadne finančné prostriedky z EŠIF (</w:t>
      </w:r>
      <w:proofErr w:type="spellStart"/>
      <w:r w:rsidR="009B0A3A" w:rsidRPr="009B0A3A">
        <w:t>t.j</w:t>
      </w:r>
      <w:proofErr w:type="spellEnd"/>
      <w:r w:rsidR="009B0A3A" w:rsidRPr="009B0A3A">
        <w:t>. buď neboli preplatené/zúčtované žiadne finančné prostriedky alebo sa žiadalo vrátenie všetkých vynaložených finanč</w:t>
      </w:r>
      <w:r w:rsidR="009B0A3A">
        <w:t>ných prostriedkov</w:t>
      </w:r>
      <w:del w:id="570" w:author="OMH CKO" w:date="2018-04-17T12:27:00Z">
        <w:r w:rsidR="009B0A3A">
          <w:delText>)</w:delText>
        </w:r>
      </w:del>
      <w:ins w:id="571" w:author="OMH CKO" w:date="2018-04-17T12:27:00Z">
        <w:r w:rsidR="009B0A3A">
          <w:t>)</w:t>
        </w:r>
        <w:r w:rsidR="004E3F09">
          <w:t>.</w:t>
        </w:r>
      </w:ins>
    </w:p>
    <w:p w14:paraId="5FDA1D88" w14:textId="77777777" w:rsidR="009B0A3A" w:rsidRDefault="009B0A3A" w:rsidP="009B0A3A">
      <w:pPr>
        <w:spacing w:before="120" w:after="120"/>
        <w:jc w:val="both"/>
        <w:sectPr w:rsidR="009B0A3A" w:rsidSect="0096733D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DABE30A" w14:textId="77777777" w:rsidR="005116A9" w:rsidRDefault="00D72D6A" w:rsidP="00F75371">
      <w:pPr>
        <w:pStyle w:val="MPCKO2"/>
      </w:pPr>
      <w:bookmarkStart w:id="572" w:name="_Toc510701074"/>
      <w:bookmarkStart w:id="573" w:name="_Toc428367941"/>
      <w:r>
        <w:lastRenderedPageBreak/>
        <w:t>Vypracovanie a schvaľovanie</w:t>
      </w:r>
      <w:r w:rsidR="005116A9" w:rsidRPr="00F41510">
        <w:t xml:space="preserve">  výročnej správy</w:t>
      </w:r>
      <w:r w:rsidR="0025491F">
        <w:t xml:space="preserve"> </w:t>
      </w:r>
      <w:r w:rsidR="005116A9" w:rsidRPr="00F41510">
        <w:t>na národnej úrovni</w:t>
      </w:r>
      <w:bookmarkEnd w:id="572"/>
      <w:bookmarkEnd w:id="573"/>
    </w:p>
    <w:p w14:paraId="5631E168" w14:textId="77777777" w:rsidR="005116A9" w:rsidRDefault="005116A9" w:rsidP="00F41510">
      <w:pPr>
        <w:jc w:val="both"/>
        <w:rPr>
          <w:b/>
          <w:sz w:val="26"/>
          <w:szCs w:val="26"/>
          <w:lang w:eastAsia="cs-CZ"/>
        </w:rPr>
      </w:pPr>
    </w:p>
    <w:p w14:paraId="0CC45E50" w14:textId="77777777" w:rsidR="000D4C66" w:rsidRDefault="000D4C66" w:rsidP="00F41510">
      <w:pPr>
        <w:jc w:val="both"/>
        <w:rPr>
          <w:del w:id="574" w:author="OMH CKO" w:date="2018-04-17T12:27:00Z"/>
          <w:b/>
          <w:sz w:val="26"/>
          <w:szCs w:val="26"/>
          <w:lang w:eastAsia="cs-CZ"/>
        </w:rPr>
      </w:pPr>
      <w:del w:id="575" w:author="OMH CKO" w:date="2018-04-17T12:27:00Z">
        <w:r>
          <w:rPr>
            <w:b/>
            <w:noProof/>
            <w:sz w:val="26"/>
            <w:szCs w:val="26"/>
          </w:rPr>
          <w:drawing>
            <wp:inline distT="0" distB="0" distL="0" distR="0" wp14:anchorId="6462EE10" wp14:editId="4253D532">
              <wp:extent cx="5486400" cy="3200400"/>
              <wp:effectExtent l="0" t="0" r="19050" b="19050"/>
              <wp:docPr id="3" name="Diagram 3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15" r:lo="rId16" r:qs="rId17" r:cs="rId18"/>
                </a:graphicData>
              </a:graphic>
            </wp:inline>
          </w:drawing>
        </w:r>
      </w:del>
    </w:p>
    <w:p w14:paraId="52A12667" w14:textId="77777777" w:rsidR="000D4C66" w:rsidRDefault="000D4C66" w:rsidP="00F41510">
      <w:pPr>
        <w:jc w:val="both"/>
        <w:rPr>
          <w:ins w:id="576" w:author="OMH CKO" w:date="2018-04-17T12:27:00Z"/>
          <w:b/>
          <w:sz w:val="26"/>
          <w:szCs w:val="26"/>
          <w:lang w:eastAsia="cs-CZ"/>
        </w:rPr>
      </w:pPr>
      <w:ins w:id="577" w:author="OMH CKO" w:date="2018-04-17T12:27:00Z">
        <w:r>
          <w:rPr>
            <w:b/>
            <w:noProof/>
            <w:sz w:val="26"/>
            <w:szCs w:val="26"/>
          </w:rPr>
          <w:drawing>
            <wp:inline distT="0" distB="0" distL="0" distR="0" wp14:anchorId="6CAC9EE4" wp14:editId="35588F02">
              <wp:extent cx="5486400" cy="3200400"/>
              <wp:effectExtent l="0" t="38100" r="19050" b="57150"/>
              <wp:docPr id="25" name="Diagram 25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20" r:lo="rId21" r:qs="rId22" r:cs="rId23"/>
                </a:graphicData>
              </a:graphic>
            </wp:inline>
          </w:drawing>
        </w:r>
      </w:ins>
    </w:p>
    <w:p w14:paraId="0B4B0C2C" w14:textId="77777777" w:rsidR="000D4C66" w:rsidRDefault="000D4C66" w:rsidP="00F41510">
      <w:pPr>
        <w:jc w:val="both"/>
        <w:rPr>
          <w:lang w:eastAsia="cs-CZ"/>
        </w:rPr>
      </w:pPr>
    </w:p>
    <w:p w14:paraId="591EA3CA" w14:textId="77777777" w:rsidR="0025491F" w:rsidRDefault="0025491F" w:rsidP="00F41510">
      <w:pPr>
        <w:jc w:val="both"/>
        <w:rPr>
          <w:lang w:eastAsia="cs-CZ"/>
        </w:rPr>
      </w:pPr>
    </w:p>
    <w:p w14:paraId="077E51E1" w14:textId="77777777" w:rsidR="006C0A3A" w:rsidRDefault="006C0A3A" w:rsidP="00F41510">
      <w:pPr>
        <w:jc w:val="both"/>
        <w:rPr>
          <w:lang w:eastAsia="cs-CZ"/>
        </w:rPr>
      </w:pPr>
    </w:p>
    <w:p w14:paraId="1417E1E2" w14:textId="77777777" w:rsidR="006C0A3A" w:rsidRPr="00F41510" w:rsidRDefault="006C0A3A" w:rsidP="00F41510">
      <w:pPr>
        <w:jc w:val="both"/>
        <w:rPr>
          <w:lang w:eastAsia="cs-CZ"/>
        </w:rPr>
        <w:sectPr w:rsidR="006C0A3A" w:rsidRPr="00F41510" w:rsidSect="0096733D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34156F7" w14:textId="2526C2E5" w:rsidR="005463F9" w:rsidRPr="00346397" w:rsidRDefault="005463F9" w:rsidP="00F75371">
      <w:pPr>
        <w:pStyle w:val="MPCKO1"/>
        <w:jc w:val="both"/>
      </w:pPr>
      <w:bookmarkStart w:id="578" w:name="_Toc510701075"/>
      <w:bookmarkStart w:id="579" w:name="_Toc428367942"/>
      <w:r w:rsidRPr="00346397">
        <w:rPr>
          <w:lang w:eastAsia="en-US"/>
        </w:rPr>
        <w:lastRenderedPageBreak/>
        <w:t xml:space="preserve">Výročná a záverečná správa o vykonávaní </w:t>
      </w:r>
      <w:r w:rsidR="00895CF4" w:rsidRPr="00346397">
        <w:rPr>
          <w:lang w:eastAsia="en-US"/>
        </w:rPr>
        <w:t xml:space="preserve">Programu </w:t>
      </w:r>
      <w:r w:rsidRPr="00346397">
        <w:rPr>
          <w:lang w:eastAsia="en-US"/>
        </w:rPr>
        <w:t>v rámci cieľa Investovanie do rastu a</w:t>
      </w:r>
      <w:r w:rsidR="00532AC1" w:rsidRPr="00346397">
        <w:rPr>
          <w:lang w:eastAsia="en-US"/>
        </w:rPr>
        <w:t> </w:t>
      </w:r>
      <w:r w:rsidRPr="00346397">
        <w:rPr>
          <w:lang w:eastAsia="en-US"/>
        </w:rPr>
        <w:t>zamestnanosti</w:t>
      </w:r>
      <w:r w:rsidR="00532AC1" w:rsidRPr="00346397">
        <w:rPr>
          <w:lang w:eastAsia="en-US"/>
        </w:rPr>
        <w:t xml:space="preserve"> </w:t>
      </w:r>
      <w:r w:rsidR="00895CF4" w:rsidRPr="00346397">
        <w:rPr>
          <w:lang w:eastAsia="en-US"/>
        </w:rPr>
        <w:t xml:space="preserve"> (cieľ 1) </w:t>
      </w:r>
      <w:r w:rsidR="00532AC1" w:rsidRPr="00346397">
        <w:rPr>
          <w:lang w:eastAsia="en-US"/>
        </w:rPr>
        <w:t xml:space="preserve">a cieľa </w:t>
      </w:r>
      <w:del w:id="580" w:author="OMH CKO" w:date="2018-04-17T12:27:00Z">
        <w:r w:rsidR="00532AC1" w:rsidRPr="00346397">
          <w:rPr>
            <w:lang w:eastAsia="en-US"/>
          </w:rPr>
          <w:delText>európska</w:delText>
        </w:r>
      </w:del>
      <w:ins w:id="581" w:author="OMH CKO" w:date="2018-04-17T12:27:00Z">
        <w:r w:rsidR="006F665A">
          <w:rPr>
            <w:lang w:eastAsia="en-US"/>
          </w:rPr>
          <w:t>E</w:t>
        </w:r>
        <w:r w:rsidR="00532AC1" w:rsidRPr="00346397">
          <w:rPr>
            <w:lang w:eastAsia="en-US"/>
          </w:rPr>
          <w:t>urópska</w:t>
        </w:r>
      </w:ins>
      <w:r w:rsidR="00532AC1" w:rsidRPr="00346397">
        <w:rPr>
          <w:lang w:eastAsia="en-US"/>
        </w:rPr>
        <w:t xml:space="preserve"> územná spolupráca</w:t>
      </w:r>
      <w:r w:rsidR="00895CF4" w:rsidRPr="00346397">
        <w:rPr>
          <w:lang w:eastAsia="en-US"/>
        </w:rPr>
        <w:t xml:space="preserve"> (cieľ 2)</w:t>
      </w:r>
      <w:bookmarkEnd w:id="578"/>
      <w:bookmarkEnd w:id="579"/>
    </w:p>
    <w:p w14:paraId="2CB246F4" w14:textId="77777777" w:rsidR="000A24C3" w:rsidRDefault="000A24C3" w:rsidP="00F75371">
      <w:pPr>
        <w:pStyle w:val="MPCKO2"/>
      </w:pPr>
      <w:bookmarkStart w:id="582" w:name="_Toc510701076"/>
      <w:bookmarkStart w:id="583" w:name="_Toc428367943"/>
      <w:r>
        <w:t xml:space="preserve">Časť A  - Informácie predkladané každý rok (článok 50 (2) </w:t>
      </w:r>
      <w:r w:rsidRPr="00AA7D81">
        <w:rPr>
          <w:rFonts w:eastAsiaTheme="minorHAnsi"/>
        </w:rPr>
        <w:t>nariadenia EP a Rady (EÚ) č. 1303/2013</w:t>
      </w:r>
      <w:r>
        <w:rPr>
          <w:rFonts w:eastAsiaTheme="minorHAnsi"/>
        </w:rPr>
        <w:t>)</w:t>
      </w:r>
      <w:bookmarkEnd w:id="582"/>
      <w:bookmarkEnd w:id="583"/>
    </w:p>
    <w:p w14:paraId="4E58D6FB" w14:textId="77777777" w:rsidR="00850467" w:rsidRPr="00AA7D81" w:rsidRDefault="00C013E0" w:rsidP="00F75371">
      <w:pPr>
        <w:pStyle w:val="MPCKO3"/>
      </w:pPr>
      <w:bookmarkStart w:id="584" w:name="_Toc510701077"/>
      <w:bookmarkStart w:id="585" w:name="_Toc428367944"/>
      <w:r>
        <w:t>I.</w:t>
      </w:r>
      <w:r w:rsidR="00AA7D81" w:rsidRPr="00AA7D81">
        <w:t>1</w:t>
      </w:r>
      <w:r w:rsidR="00B076E6">
        <w:t>.</w:t>
      </w:r>
      <w:r w:rsidR="00850467" w:rsidRPr="00AA7D81">
        <w:t xml:space="preserve"> </w:t>
      </w:r>
      <w:bookmarkEnd w:id="386"/>
      <w:bookmarkEnd w:id="387"/>
      <w:r w:rsidR="00AA7D81" w:rsidRPr="00AA7D81">
        <w:t>Identifikácia</w:t>
      </w:r>
      <w:bookmarkEnd w:id="584"/>
      <w:bookmarkEnd w:id="585"/>
    </w:p>
    <w:tbl>
      <w:tblPr>
        <w:tblW w:w="9104" w:type="dxa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shd w:val="clear" w:color="auto" w:fill="C6D9F1" w:themeFill="text2" w:themeFillTint="33"/>
        <w:tblLook w:val="01E0" w:firstRow="1" w:lastRow="1" w:firstColumn="1" w:lastColumn="1" w:noHBand="0" w:noVBand="0"/>
        <w:tblPrChange w:id="586" w:author="OMH CKO" w:date="2018-04-17T12:27:00Z">
          <w:tblPr>
            <w:tblW w:w="9104" w:type="dxa"/>
            <w:tblInd w:w="108" w:type="dxa"/>
            <w:tbl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  <w:insideH w:val="single" w:sz="4" w:space="0" w:color="365F91" w:themeColor="accent1" w:themeShade="BF"/>
              <w:insideV w:val="single" w:sz="4" w:space="0" w:color="365F91" w:themeColor="accent1" w:themeShade="BF"/>
            </w:tblBorders>
            <w:shd w:val="clear" w:color="auto" w:fill="C6D9F1" w:themeFill="text2" w:themeFillTint="33"/>
            <w:tblLook w:val="01E0" w:firstRow="1" w:lastRow="1" w:firstColumn="1" w:lastColumn="1" w:noHBand="0" w:noVBand="0"/>
          </w:tblPr>
        </w:tblPrChange>
      </w:tblPr>
      <w:tblGrid>
        <w:gridCol w:w="3518"/>
        <w:gridCol w:w="5475"/>
        <w:gridCol w:w="111"/>
        <w:tblGridChange w:id="587">
          <w:tblGrid>
            <w:gridCol w:w="3518"/>
            <w:gridCol w:w="26"/>
            <w:gridCol w:w="5449"/>
            <w:gridCol w:w="111"/>
          </w:tblGrid>
        </w:tblGridChange>
      </w:tblGrid>
      <w:tr w:rsidR="001759DF" w:rsidRPr="000155BC" w14:paraId="367449F3" w14:textId="77777777" w:rsidTr="00F41510">
        <w:tc>
          <w:tcPr>
            <w:tcW w:w="3544" w:type="dxa"/>
            <w:shd w:val="clear" w:color="auto" w:fill="B8CCE4" w:themeFill="accent1" w:themeFillTint="66"/>
            <w:tcPrChange w:id="588" w:author="OMH CKO" w:date="2018-04-17T12:27:00Z">
              <w:tcPr>
                <w:tcW w:w="3544" w:type="dxa"/>
                <w:gridSpan w:val="2"/>
                <w:shd w:val="clear" w:color="auto" w:fill="B8CCE4" w:themeFill="accent1" w:themeFillTint="66"/>
              </w:tcPr>
            </w:tcPrChange>
          </w:tcPr>
          <w:p w14:paraId="413C3AF1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  <w:lang w:eastAsia="cs-CZ"/>
              </w:rPr>
            </w:pPr>
            <w:r w:rsidRPr="000155BC">
              <w:rPr>
                <w:rFonts w:eastAsia="EUAlbertina-Regular-Identity-H"/>
                <w:b/>
              </w:rPr>
              <w:t>Kód programu (CCI)</w:t>
            </w:r>
          </w:p>
        </w:tc>
        <w:tc>
          <w:tcPr>
            <w:tcW w:w="5560" w:type="dxa"/>
            <w:gridSpan w:val="2"/>
            <w:shd w:val="clear" w:color="auto" w:fill="FFFFFF" w:themeFill="background1"/>
            <w:vAlign w:val="center"/>
            <w:tcPrChange w:id="589" w:author="OMH CKO" w:date="2018-04-17T12:27:00Z">
              <w:tcPr>
                <w:tcW w:w="5560" w:type="dxa"/>
                <w:gridSpan w:val="2"/>
                <w:shd w:val="clear" w:color="auto" w:fill="FFFFFF" w:themeFill="background1"/>
                <w:vAlign w:val="center"/>
              </w:tcPr>
            </w:tcPrChange>
          </w:tcPr>
          <w:p w14:paraId="3EAE0EA3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B076E6">
              <w:rPr>
                <w:i/>
                <w:sz w:val="18"/>
                <w:szCs w:val="18"/>
              </w:rPr>
              <w:t>max.rozsah</w:t>
            </w:r>
            <w:proofErr w:type="spellEnd"/>
            <w:r w:rsidRPr="00B076E6">
              <w:rPr>
                <w:i/>
                <w:sz w:val="18"/>
                <w:szCs w:val="18"/>
              </w:rPr>
              <w:t>=15 vstup='S'&gt;</w:t>
            </w:r>
          </w:p>
        </w:tc>
      </w:tr>
      <w:tr w:rsidR="001759DF" w:rsidRPr="000155BC" w14:paraId="60AC192B" w14:textId="77777777" w:rsidTr="00F41510">
        <w:tc>
          <w:tcPr>
            <w:tcW w:w="3544" w:type="dxa"/>
            <w:shd w:val="clear" w:color="auto" w:fill="B8CCE4" w:themeFill="accent1" w:themeFillTint="66"/>
            <w:tcPrChange w:id="590" w:author="OMH CKO" w:date="2018-04-17T12:27:00Z">
              <w:tcPr>
                <w:tcW w:w="3544" w:type="dxa"/>
                <w:gridSpan w:val="2"/>
                <w:shd w:val="clear" w:color="auto" w:fill="B8CCE4" w:themeFill="accent1" w:themeFillTint="66"/>
              </w:tcPr>
            </w:tcPrChange>
          </w:tcPr>
          <w:p w14:paraId="2645B4BD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</w:rPr>
            </w:pPr>
            <w:r w:rsidRPr="000155BC">
              <w:rPr>
                <w:rFonts w:eastAsia="EUAlbertina-Regular-Identity-H"/>
                <w:b/>
              </w:rPr>
              <w:t>Názov programu</w:t>
            </w:r>
          </w:p>
        </w:tc>
        <w:tc>
          <w:tcPr>
            <w:tcW w:w="5560" w:type="dxa"/>
            <w:gridSpan w:val="2"/>
            <w:shd w:val="clear" w:color="auto" w:fill="FFFFFF" w:themeFill="background1"/>
            <w:vAlign w:val="center"/>
            <w:tcPrChange w:id="591" w:author="OMH CKO" w:date="2018-04-17T12:27:00Z">
              <w:tcPr>
                <w:tcW w:w="5560" w:type="dxa"/>
                <w:gridSpan w:val="2"/>
                <w:shd w:val="clear" w:color="auto" w:fill="FFFFFF" w:themeFill="background1"/>
                <w:vAlign w:val="center"/>
              </w:tcPr>
            </w:tcPrChange>
          </w:tcPr>
          <w:p w14:paraId="5B3378BF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B076E6">
              <w:rPr>
                <w:i/>
                <w:sz w:val="18"/>
                <w:szCs w:val="18"/>
              </w:rPr>
              <w:t>max.rozsah</w:t>
            </w:r>
            <w:proofErr w:type="spellEnd"/>
            <w:r w:rsidRPr="00B076E6">
              <w:rPr>
                <w:i/>
                <w:sz w:val="18"/>
                <w:szCs w:val="18"/>
              </w:rPr>
              <w:t>=255 vstup='G'&gt;</w:t>
            </w:r>
          </w:p>
        </w:tc>
      </w:tr>
      <w:tr w:rsidR="001759DF" w:rsidRPr="000155BC" w14:paraId="6F661739" w14:textId="77777777" w:rsidTr="00F41510">
        <w:tc>
          <w:tcPr>
            <w:tcW w:w="3544" w:type="dxa"/>
            <w:shd w:val="clear" w:color="auto" w:fill="B8CCE4" w:themeFill="accent1" w:themeFillTint="66"/>
            <w:tcPrChange w:id="592" w:author="OMH CKO" w:date="2018-04-17T12:27:00Z">
              <w:tcPr>
                <w:tcW w:w="3544" w:type="dxa"/>
                <w:gridSpan w:val="2"/>
                <w:shd w:val="clear" w:color="auto" w:fill="B8CCE4" w:themeFill="accent1" w:themeFillTint="66"/>
              </w:tcPr>
            </w:tcPrChange>
          </w:tcPr>
          <w:p w14:paraId="454E6209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</w:rPr>
            </w:pPr>
            <w:r w:rsidRPr="000155BC">
              <w:rPr>
                <w:rFonts w:eastAsia="EUAlbertina-Regular-Identity-H"/>
                <w:b/>
              </w:rPr>
              <w:t>Verzia</w:t>
            </w:r>
          </w:p>
        </w:tc>
        <w:tc>
          <w:tcPr>
            <w:tcW w:w="5560" w:type="dxa"/>
            <w:gridSpan w:val="2"/>
            <w:shd w:val="clear" w:color="auto" w:fill="FFFFFF" w:themeFill="background1"/>
            <w:vAlign w:val="center"/>
            <w:tcPrChange w:id="593" w:author="OMH CKO" w:date="2018-04-17T12:27:00Z">
              <w:tcPr>
                <w:tcW w:w="5560" w:type="dxa"/>
                <w:gridSpan w:val="2"/>
                <w:shd w:val="clear" w:color="auto" w:fill="FFFFFF" w:themeFill="background1"/>
                <w:vAlign w:val="center"/>
              </w:tcPr>
            </w:tcPrChange>
          </w:tcPr>
          <w:p w14:paraId="6B13BDD2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>&lt;typ='N' vstup='G'&gt;</w:t>
            </w:r>
          </w:p>
        </w:tc>
      </w:tr>
      <w:tr w:rsidR="001759DF" w:rsidRPr="000155BC" w14:paraId="0BA3FB63" w14:textId="77777777" w:rsidTr="00F41510">
        <w:trPr>
          <w:gridAfter w:val="1"/>
          <w:wAfter w:w="113" w:type="dxa"/>
          <w:del w:id="594" w:author="OMH CKO" w:date="2018-04-17T12:27:00Z"/>
        </w:trPr>
        <w:tc>
          <w:tcPr>
            <w:tcW w:w="3544" w:type="dxa"/>
            <w:shd w:val="clear" w:color="auto" w:fill="B8CCE4" w:themeFill="accent1" w:themeFillTint="66"/>
          </w:tcPr>
          <w:p w14:paraId="5B0F9BF6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del w:id="595" w:author="OMH CKO" w:date="2018-04-17T12:27:00Z"/>
                <w:rFonts w:eastAsia="EUAlbertina-Regular-Identity-H"/>
                <w:b/>
              </w:rPr>
            </w:pPr>
            <w:del w:id="596" w:author="OMH CKO" w:date="2018-04-17T12:27:00Z">
              <w:r w:rsidRPr="000155BC">
                <w:rPr>
                  <w:rFonts w:eastAsia="EUAlbertina-Regular-Identity-H"/>
                  <w:b/>
                </w:rPr>
                <w:delText>Vykazovaný rok</w:delText>
              </w:r>
            </w:del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00DF253B" w14:textId="77777777" w:rsidR="001759DF" w:rsidRPr="00B076E6" w:rsidRDefault="001759DF" w:rsidP="001759DF">
            <w:pPr>
              <w:jc w:val="center"/>
              <w:rPr>
                <w:del w:id="597" w:author="OMH CKO" w:date="2018-04-17T12:27:00Z"/>
                <w:i/>
                <w:sz w:val="18"/>
                <w:szCs w:val="18"/>
              </w:rPr>
            </w:pPr>
            <w:del w:id="598" w:author="OMH CKO" w:date="2018-04-17T12:27:00Z">
              <w:r w:rsidRPr="00B076E6">
                <w:rPr>
                  <w:i/>
                  <w:sz w:val="18"/>
                  <w:szCs w:val="18"/>
                </w:rPr>
                <w:delText>&lt;typ='N' vstup='G'&gt;</w:delText>
              </w:r>
            </w:del>
          </w:p>
        </w:tc>
      </w:tr>
      <w:tr w:rsidR="001759DF" w:rsidRPr="000155BC" w14:paraId="68E91AEF" w14:textId="77777777" w:rsidTr="00F41510">
        <w:trPr>
          <w:trHeight w:val="759"/>
          <w:trPrChange w:id="599" w:author="OMH CKO" w:date="2018-04-17T12:27:00Z">
            <w:trPr>
              <w:trHeight w:val="759"/>
            </w:trPr>
          </w:trPrChange>
        </w:trPr>
        <w:tc>
          <w:tcPr>
            <w:tcW w:w="3544" w:type="dxa"/>
            <w:shd w:val="clear" w:color="auto" w:fill="B8CCE4" w:themeFill="accent1" w:themeFillTint="66"/>
            <w:tcPrChange w:id="600" w:author="OMH CKO" w:date="2018-04-17T12:27:00Z">
              <w:tcPr>
                <w:tcW w:w="3544" w:type="dxa"/>
                <w:gridSpan w:val="2"/>
                <w:shd w:val="clear" w:color="auto" w:fill="B8CCE4" w:themeFill="accent1" w:themeFillTint="66"/>
              </w:tcPr>
            </w:tcPrChange>
          </w:tcPr>
          <w:p w14:paraId="3A95E250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  <w:lang w:eastAsia="cs-CZ"/>
              </w:rPr>
            </w:pPr>
            <w:r w:rsidRPr="000155BC">
              <w:rPr>
                <w:rFonts w:eastAsia="EUAlbertina-Regular-Identity-H"/>
                <w:b/>
              </w:rPr>
              <w:t>Dátum schválenia výročnej</w:t>
            </w:r>
            <w:r w:rsidR="00785C7D">
              <w:rPr>
                <w:rFonts w:eastAsia="EUAlbertina-Regular-Identity-H"/>
                <w:b/>
              </w:rPr>
              <w:t>/záverečnej</w:t>
            </w:r>
            <w:r w:rsidRPr="000155BC">
              <w:rPr>
                <w:rFonts w:eastAsia="EUAlbertina-Regular-Identity-H"/>
                <w:b/>
              </w:rPr>
              <w:t xml:space="preserve"> správy monitorovacím výborom</w:t>
            </w:r>
          </w:p>
        </w:tc>
        <w:tc>
          <w:tcPr>
            <w:tcW w:w="5560" w:type="dxa"/>
            <w:gridSpan w:val="2"/>
            <w:shd w:val="clear" w:color="auto" w:fill="FFFFFF" w:themeFill="background1"/>
            <w:vAlign w:val="center"/>
            <w:tcPrChange w:id="601" w:author="OMH CKO" w:date="2018-04-17T12:27:00Z">
              <w:tcPr>
                <w:tcW w:w="5560" w:type="dxa"/>
                <w:gridSpan w:val="2"/>
                <w:shd w:val="clear" w:color="auto" w:fill="FFFFFF" w:themeFill="background1"/>
                <w:vAlign w:val="center"/>
              </w:tcPr>
            </w:tcPrChange>
          </w:tcPr>
          <w:p w14:paraId="2317F39A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>&lt;typ='D' vstup='M'&gt;</w:t>
            </w:r>
          </w:p>
        </w:tc>
      </w:tr>
    </w:tbl>
    <w:p w14:paraId="2CEFCC39" w14:textId="77777777" w:rsidR="001120C1" w:rsidRPr="00F41510" w:rsidRDefault="001120C1" w:rsidP="00F41510">
      <w:pPr>
        <w:shd w:val="clear" w:color="auto" w:fill="B8CCE4" w:themeFill="accent1" w:themeFillTint="66"/>
        <w:spacing w:before="120" w:after="120"/>
        <w:jc w:val="both"/>
        <w:rPr>
          <w:del w:id="602" w:author="OMH CKO" w:date="2018-04-17T12:27:00Z"/>
          <w:rFonts w:eastAsiaTheme="minorHAnsi"/>
          <w:i/>
          <w:u w:val="single"/>
        </w:rPr>
      </w:pPr>
      <w:del w:id="603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067A8216" w14:textId="77777777" w:rsidR="000155BC" w:rsidRPr="00F41510" w:rsidRDefault="001120C1" w:rsidP="00F41510">
      <w:pPr>
        <w:shd w:val="clear" w:color="auto" w:fill="B8CCE4" w:themeFill="accent1" w:themeFillTint="66"/>
        <w:spacing w:before="120" w:after="120"/>
        <w:jc w:val="both"/>
        <w:rPr>
          <w:del w:id="604" w:author="OMH CKO" w:date="2018-04-17T12:27:00Z"/>
          <w:rFonts w:eastAsiaTheme="minorHAnsi"/>
          <w:i/>
        </w:rPr>
      </w:pPr>
      <w:del w:id="605" w:author="OMH CKO" w:date="2018-04-17T12:27:00Z">
        <w:r w:rsidRPr="00084454">
          <w:rPr>
            <w:rFonts w:eastAsiaTheme="minorHAnsi"/>
            <w:i/>
          </w:rPr>
          <w:delText>Generované automaticky</w:delText>
        </w:r>
        <w:r w:rsidR="009B125B">
          <w:rPr>
            <w:rFonts w:eastAsiaTheme="minorHAnsi"/>
            <w:i/>
          </w:rPr>
          <w:delText xml:space="preserve"> ITMS2014+</w:delText>
        </w:r>
        <w:r w:rsidRPr="00084454">
          <w:rPr>
            <w:rFonts w:eastAsiaTheme="minorHAnsi"/>
            <w:i/>
          </w:rPr>
          <w:delText xml:space="preserve"> okrem riadku</w:delText>
        </w:r>
        <w:r w:rsidRPr="00F41510">
          <w:rPr>
            <w:i/>
          </w:rPr>
          <w:delText xml:space="preserve"> „</w:delText>
        </w:r>
        <w:r w:rsidRPr="00084454">
          <w:rPr>
            <w:rFonts w:eastAsiaTheme="minorHAnsi"/>
            <w:i/>
          </w:rPr>
          <w:delText>Dátum schválenia výročnej/záverečnej správy monitorovacím vý</w:delText>
        </w:r>
        <w:r w:rsidR="0004070A">
          <w:rPr>
            <w:rFonts w:eastAsiaTheme="minorHAnsi"/>
            <w:i/>
          </w:rPr>
          <w:delText>borom“, ktorý vyplní RO</w:delText>
        </w:r>
        <w:r w:rsidRPr="00084454">
          <w:rPr>
            <w:rFonts w:eastAsiaTheme="minorHAnsi"/>
            <w:i/>
          </w:rPr>
          <w:delText>.</w:delText>
        </w:r>
      </w:del>
    </w:p>
    <w:p w14:paraId="51BB214F" w14:textId="77777777" w:rsidR="00AA7D81" w:rsidRPr="00AA7D81" w:rsidRDefault="00C013E0" w:rsidP="00F75371">
      <w:pPr>
        <w:pStyle w:val="MPCKO3"/>
      </w:pPr>
      <w:bookmarkStart w:id="606" w:name="_Toc510701078"/>
      <w:bookmarkStart w:id="607" w:name="_Toc428367945"/>
      <w:r>
        <w:t>I.</w:t>
      </w:r>
      <w:r w:rsidR="00AA7D81" w:rsidRPr="00AA7D81">
        <w:t>2</w:t>
      </w:r>
      <w:r w:rsidR="00B076E6">
        <w:t>.</w:t>
      </w:r>
      <w:r w:rsidR="004F4A72" w:rsidRPr="00AA7D81">
        <w:t xml:space="preserve"> </w:t>
      </w:r>
      <w:r w:rsidR="00AA7D81" w:rsidRPr="00AA7D81">
        <w:rPr>
          <w:rFonts w:eastAsia="EUAlbertina-Regular-Identity-H"/>
          <w:lang w:eastAsia="cs-CZ"/>
        </w:rPr>
        <w:t xml:space="preserve">Prehľad </w:t>
      </w:r>
      <w:r w:rsidR="00FF52EF">
        <w:rPr>
          <w:rFonts w:eastAsia="EUAlbertina-Regular-Identity-H"/>
          <w:lang w:eastAsia="cs-CZ"/>
        </w:rPr>
        <w:t xml:space="preserve">o </w:t>
      </w:r>
      <w:r w:rsidR="00895CF4">
        <w:rPr>
          <w:rFonts w:eastAsia="EUAlbertina-Regular-Identity-H"/>
          <w:lang w:eastAsia="cs-CZ"/>
        </w:rPr>
        <w:t>vykonávaní</w:t>
      </w:r>
      <w:r w:rsidR="00AA7D81" w:rsidRPr="00AA7D81">
        <w:rPr>
          <w:rFonts w:eastAsia="EUAlbertina-Regular-Identity-H"/>
          <w:lang w:eastAsia="cs-CZ"/>
        </w:rPr>
        <w:t xml:space="preserve"> programu</w:t>
      </w:r>
      <w:bookmarkEnd w:id="606"/>
      <w:bookmarkEnd w:id="607"/>
    </w:p>
    <w:p w14:paraId="12F9AF6A" w14:textId="24DD39E2" w:rsidR="001120C1" w:rsidRPr="00084454" w:rsidRDefault="00AA7D81" w:rsidP="00084454">
      <w:pPr>
        <w:spacing w:before="120" w:after="120" w:line="276" w:lineRule="auto"/>
        <w:jc w:val="both"/>
        <w:rPr>
          <w:rFonts w:eastAsia="EUAlbertina-Regular-Identity-H"/>
          <w:lang w:eastAsia="cs-CZ"/>
        </w:rPr>
      </w:pPr>
      <w:r w:rsidRPr="00AA7D81">
        <w:rPr>
          <w:rFonts w:eastAsia="EUAlbertina-Regular-Identity-H"/>
          <w:lang w:eastAsia="cs-CZ"/>
        </w:rPr>
        <w:t>Cieľom tejto kapitoly je poskytnúť stručné a všeobecné zhodnotenie implementácie programu za vykazovaný rok prostredníctvom vyhodnotenia finančných úd</w:t>
      </w:r>
      <w:r w:rsidR="00C33901">
        <w:rPr>
          <w:rFonts w:eastAsia="EUAlbertina-Regular-Identity-H"/>
          <w:lang w:eastAsia="cs-CZ"/>
        </w:rPr>
        <w:t>ajov</w:t>
      </w:r>
      <w:r w:rsidR="00AA5A53">
        <w:rPr>
          <w:rFonts w:eastAsia="EUAlbertina-Regular-Identity-H"/>
          <w:lang w:eastAsia="cs-CZ"/>
        </w:rPr>
        <w:t xml:space="preserve"> </w:t>
      </w:r>
      <w:del w:id="608" w:author="OMH CKO" w:date="2018-04-17T12:27:00Z">
        <w:r w:rsidR="00C33901">
          <w:rPr>
            <w:rFonts w:eastAsia="EUAlbertina-Regular-Identity-H"/>
            <w:lang w:eastAsia="cs-CZ"/>
          </w:rPr>
          <w:delText xml:space="preserve">a merateľných ukazovateľov, </w:delText>
        </w:r>
        <w:r w:rsidR="00C33901" w:rsidRPr="00C64687">
          <w:rPr>
            <w:rFonts w:eastAsia="EUAlbertina-Regular-Identity-H"/>
            <w:lang w:eastAsia="cs-CZ"/>
          </w:rPr>
          <w:delText>zahŕňajúc finančné nástroje.</w:delText>
        </w:r>
      </w:del>
      <w:ins w:id="609" w:author="OMH CKO" w:date="2018-04-17T12:27:00Z">
        <w:r w:rsidR="00AA5A53">
          <w:rPr>
            <w:rFonts w:eastAsia="EUAlbertina-Regular-Identity-H"/>
            <w:lang w:eastAsia="cs-CZ"/>
          </w:rPr>
          <w:t>(</w:t>
        </w:r>
        <w:r w:rsidR="0012739C">
          <w:rPr>
            <w:rFonts w:eastAsia="EUAlbertina-Regular-Identity-H"/>
            <w:lang w:eastAsia="cs-CZ"/>
          </w:rPr>
          <w:t>stav vyhlasovania výziev, stav kontrahovania, stav čerpania, stav implementácie veľkých projektov, stav implementácie národných projektov, plnenie finančného záväzku daného roku</w:t>
        </w:r>
        <w:r w:rsidR="00AA5A53">
          <w:rPr>
            <w:rFonts w:eastAsia="EUAlbertina-Regular-Identity-H"/>
            <w:lang w:eastAsia="cs-CZ"/>
          </w:rPr>
          <w:t>)</w:t>
        </w:r>
        <w:r w:rsidR="00C33901">
          <w:rPr>
            <w:rFonts w:eastAsia="EUAlbertina-Regular-Identity-H"/>
            <w:lang w:eastAsia="cs-CZ"/>
          </w:rPr>
          <w:t xml:space="preserve"> a merateľných ukazovateľov,</w:t>
        </w:r>
        <w:r w:rsidR="00E53013">
          <w:rPr>
            <w:rFonts w:eastAsia="EUAlbertina-Regular-Identity-H"/>
            <w:lang w:eastAsia="cs-CZ"/>
          </w:rPr>
          <w:t xml:space="preserve"> vrátane merateľných ukazovateľov výkonnostného rámca,</w:t>
        </w:r>
        <w:r w:rsidR="00C33901">
          <w:rPr>
            <w:rFonts w:eastAsia="EUAlbertina-Regular-Identity-H"/>
            <w:lang w:eastAsia="cs-CZ"/>
          </w:rPr>
          <w:t xml:space="preserve"> </w:t>
        </w:r>
        <w:r w:rsidR="00C33901" w:rsidRPr="00C64687">
          <w:rPr>
            <w:rFonts w:eastAsia="EUAlbertina-Regular-Identity-H"/>
            <w:lang w:eastAsia="cs-CZ"/>
          </w:rPr>
          <w:t>zahŕňajúc finančné nástroje.</w:t>
        </w:r>
        <w:r w:rsidR="00E53013">
          <w:rPr>
            <w:rFonts w:eastAsia="EUAlbertina-Regular-Identity-H"/>
            <w:lang w:eastAsia="cs-CZ"/>
          </w:rPr>
          <w:t xml:space="preserve"> Táto kapitola by mala poskytnúť celkový obraz o </w:t>
        </w:r>
        <w:r w:rsidR="00AA5A53">
          <w:rPr>
            <w:rFonts w:eastAsia="EUAlbertina-Regular-Identity-H"/>
            <w:lang w:eastAsia="cs-CZ"/>
          </w:rPr>
          <w:t>programe</w:t>
        </w:r>
        <w:r w:rsidR="00E53013">
          <w:rPr>
            <w:rFonts w:eastAsia="EUAlbertina-Regular-Identity-H"/>
            <w:lang w:eastAsia="cs-CZ"/>
          </w:rPr>
          <w:t xml:space="preserve"> a jeho pokroku v danom vykazovanom roku, s dôrazom na dosiahnuté výsledky</w:t>
        </w:r>
        <w:r w:rsidR="00AA5A53">
          <w:rPr>
            <w:rFonts w:eastAsia="EUAlbertina-Regular-Identity-H"/>
            <w:lang w:eastAsia="cs-CZ"/>
          </w:rPr>
          <w:t xml:space="preserve"> a budúce smerovanie implementácie, prípadne odôvodnenie problémov ovplyvňujúcich realizáciu programu v danom vykazovanom roku a popis opatrení na ich odstránenie. </w:t>
        </w:r>
        <w:r w:rsidR="0012739C">
          <w:rPr>
            <w:rFonts w:eastAsia="EUAlbertina-Regular-Identity-H"/>
            <w:lang w:eastAsia="cs-CZ"/>
          </w:rPr>
          <w:t>V tejto časti sa poskytujú len zhrňujúce údaje o jednotlivých oblastiach implementácie programu.</w:t>
        </w:r>
        <w:r w:rsidR="001120C1" w:rsidRPr="00084454">
          <w:rPr>
            <w:rFonts w:eastAsia="EUAlbertina-Regular-Identity-H"/>
            <w:lang w:eastAsia="cs-CZ"/>
          </w:rPr>
          <w:t xml:space="preserve">&lt;typ='S' </w:t>
        </w:r>
        <w:proofErr w:type="spellStart"/>
        <w:r w:rsidR="001120C1" w:rsidRPr="00084454">
          <w:rPr>
            <w:rFonts w:eastAsia="EUAlbertina-Regular-Identity-H"/>
            <w:lang w:eastAsia="cs-CZ"/>
          </w:rPr>
          <w:t>max.rozsah</w:t>
        </w:r>
        <w:proofErr w:type="spellEnd"/>
        <w:r w:rsidR="001120C1" w:rsidRPr="00084454">
          <w:rPr>
            <w:rFonts w:eastAsia="EUAlbertina-Regular-Identity-H"/>
            <w:lang w:eastAsia="cs-CZ"/>
          </w:rPr>
          <w:t xml:space="preserve"> =7000 vstup='M'&gt;</w:t>
        </w:r>
      </w:ins>
    </w:p>
    <w:p w14:paraId="5602518E" w14:textId="77777777" w:rsidR="001120C1" w:rsidRPr="00084454" w:rsidRDefault="001120C1" w:rsidP="00084454">
      <w:pPr>
        <w:spacing w:before="120" w:after="120" w:line="276" w:lineRule="auto"/>
        <w:jc w:val="both"/>
        <w:rPr>
          <w:del w:id="610" w:author="OMH CKO" w:date="2018-04-17T12:27:00Z"/>
          <w:rFonts w:eastAsia="EUAlbertina-Regular-Identity-H"/>
          <w:lang w:eastAsia="cs-CZ"/>
        </w:rPr>
      </w:pPr>
      <w:del w:id="611" w:author="OMH CKO" w:date="2018-04-17T12:27:00Z">
        <w:r w:rsidRPr="00084454">
          <w:rPr>
            <w:rFonts w:eastAsia="EUAlbertina-Regular-Identity-H"/>
            <w:lang w:eastAsia="cs-CZ"/>
          </w:rPr>
          <w:delText>&lt;typ='S' max.rozsah =7000 vstup='M'&gt;</w:delText>
        </w:r>
      </w:del>
    </w:p>
    <w:p w14:paraId="31FF8A7E" w14:textId="77777777" w:rsidR="001120C1" w:rsidRPr="00F41510" w:rsidRDefault="0004070A" w:rsidP="00F41510">
      <w:pPr>
        <w:shd w:val="clear" w:color="auto" w:fill="B8CCE4" w:themeFill="accent1" w:themeFillTint="66"/>
        <w:spacing w:before="120" w:after="120"/>
        <w:jc w:val="both"/>
        <w:rPr>
          <w:del w:id="612" w:author="OMH CKO" w:date="2018-04-17T12:27:00Z"/>
          <w:rFonts w:eastAsiaTheme="minorHAnsi"/>
          <w:i/>
          <w:u w:val="single"/>
        </w:rPr>
      </w:pPr>
      <w:del w:id="613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3370D419" w14:textId="77777777" w:rsidR="00A10605" w:rsidRPr="00A10605" w:rsidRDefault="00F20B08" w:rsidP="00F41510">
      <w:pPr>
        <w:shd w:val="clear" w:color="auto" w:fill="B8CCE4" w:themeFill="accent1" w:themeFillTint="66"/>
        <w:spacing w:before="120" w:after="120"/>
        <w:jc w:val="both"/>
        <w:rPr>
          <w:del w:id="614" w:author="OMH CKO" w:date="2018-04-17T12:27:00Z"/>
          <w:rFonts w:eastAsiaTheme="minorHAnsi"/>
          <w:i/>
        </w:rPr>
      </w:pPr>
      <w:del w:id="615" w:author="OMH CKO" w:date="2018-04-17T12:27:00Z">
        <w:r>
          <w:rPr>
            <w:rFonts w:eastAsiaTheme="minorHAnsi"/>
            <w:i/>
          </w:rPr>
          <w:delText>RO</w:delText>
        </w:r>
        <w:r w:rsidR="00A10605" w:rsidRPr="00A10605">
          <w:rPr>
            <w:rFonts w:eastAsiaTheme="minorHAnsi"/>
            <w:i/>
          </w:rPr>
          <w:delText xml:space="preserve"> poskytne všeobecné vyhodnotenie a kvalitatívnu analýzu dosiahnutého pokroku vo finančnej a vecnej realizácii programu a informuje o hlavných úspechoch alebo naopak problémoch ovplyvňujúcich realizáciu programu v danom roku. Potrebná je kritická analýza efektívnosti a účinnosti dosahovania cieľov programu s dôrazom na napĺňanie ukazovateľov, ktoré prispievajú k plneniu národných stratégií, Národného programu reforiem, špecifických </w:delText>
        </w:r>
        <w:r w:rsidR="00A10605" w:rsidRPr="00A10605">
          <w:rPr>
            <w:rFonts w:eastAsiaTheme="minorHAnsi"/>
            <w:i/>
          </w:rPr>
          <w:lastRenderedPageBreak/>
          <w:delText>odporúčaní Rady pre SR</w:delText>
        </w:r>
        <w:r w:rsidR="00714626">
          <w:rPr>
            <w:rFonts w:eastAsiaTheme="minorHAnsi"/>
            <w:i/>
          </w:rPr>
          <w:delText xml:space="preserve"> ako aj stratégie Európa 2020. Do analýzy</w:delText>
        </w:r>
        <w:r w:rsidR="00A10605" w:rsidRPr="00A10605">
          <w:rPr>
            <w:rFonts w:eastAsiaTheme="minorHAnsi"/>
            <w:i/>
          </w:rPr>
          <w:delText xml:space="preserve"> </w:delText>
        </w:r>
        <w:r w:rsidR="00C64687">
          <w:rPr>
            <w:rFonts w:eastAsiaTheme="minorHAnsi"/>
            <w:i/>
          </w:rPr>
          <w:delText xml:space="preserve">RO </w:delText>
        </w:r>
        <w:r w:rsidR="00A10605" w:rsidRPr="00A10605">
          <w:rPr>
            <w:rFonts w:eastAsiaTheme="minorHAnsi"/>
            <w:i/>
          </w:rPr>
          <w:delText>zhrnie najmä nasledovné:</w:delText>
        </w:r>
      </w:del>
    </w:p>
    <w:p w14:paraId="0A859223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616" w:author="OMH CKO" w:date="2018-04-17T12:27:00Z"/>
          <w:rFonts w:eastAsiaTheme="minorHAnsi"/>
          <w:i/>
        </w:rPr>
      </w:pPr>
      <w:del w:id="617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 xml:space="preserve">pokrok v kontrahovaní a čerpaní alokácie programu a primeranosť daného pokroku vzhľadom na pokročilosť implementácie,  </w:delText>
        </w:r>
      </w:del>
    </w:p>
    <w:p w14:paraId="4143EE08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jc w:val="both"/>
        <w:rPr>
          <w:del w:id="618" w:author="OMH CKO" w:date="2018-04-17T12:27:00Z"/>
          <w:rFonts w:eastAsiaTheme="minorHAnsi"/>
          <w:i/>
        </w:rPr>
      </w:pPr>
      <w:del w:id="619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plnenie finančného záväzku daného roku,</w:delText>
        </w:r>
      </w:del>
    </w:p>
    <w:p w14:paraId="660F6DEA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jc w:val="both"/>
        <w:rPr>
          <w:del w:id="620" w:author="OMH CKO" w:date="2018-04-17T12:27:00Z"/>
          <w:rFonts w:eastAsiaTheme="minorHAnsi"/>
          <w:i/>
        </w:rPr>
      </w:pPr>
      <w:del w:id="621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zameranie výziev/písomných vyzvaní vyhlásených v danom roku,</w:delText>
        </w:r>
      </w:del>
    </w:p>
    <w:p w14:paraId="78F88F02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jc w:val="both"/>
        <w:rPr>
          <w:del w:id="622" w:author="OMH CKO" w:date="2018-04-17T12:27:00Z"/>
          <w:rFonts w:eastAsiaTheme="minorHAnsi"/>
          <w:i/>
        </w:rPr>
      </w:pPr>
      <w:del w:id="623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implementácia veľkých projektov/národných projektov,</w:delText>
        </w:r>
      </w:del>
    </w:p>
    <w:p w14:paraId="72933A3B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624" w:author="OMH CKO" w:date="2018-04-17T12:27:00Z"/>
          <w:rFonts w:eastAsiaTheme="minorHAnsi"/>
          <w:i/>
        </w:rPr>
      </w:pPr>
      <w:del w:id="625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pokrok v plnení špecifických cieľov a výkonnostného rámca v nadväznosti na dosiahnuté hodnoty ukazovateľov programu,</w:delText>
        </w:r>
      </w:del>
    </w:p>
    <w:p w14:paraId="152DE90A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jc w:val="both"/>
        <w:rPr>
          <w:del w:id="626" w:author="OMH CKO" w:date="2018-04-17T12:27:00Z"/>
          <w:rFonts w:eastAsiaTheme="minorHAnsi"/>
          <w:i/>
        </w:rPr>
      </w:pPr>
      <w:del w:id="627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uskutočnené revízie programu,</w:delText>
        </w:r>
      </w:del>
    </w:p>
    <w:p w14:paraId="1D51E500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jc w:val="both"/>
        <w:rPr>
          <w:del w:id="628" w:author="OMH CKO" w:date="2018-04-17T12:27:00Z"/>
          <w:rFonts w:eastAsiaTheme="minorHAnsi"/>
          <w:i/>
        </w:rPr>
      </w:pPr>
      <w:del w:id="629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uskutočnené špeciálne hodnotenia programu,</w:delText>
        </w:r>
      </w:del>
    </w:p>
    <w:p w14:paraId="69CAE599" w14:textId="77777777" w:rsidR="00A10605" w:rsidRPr="00A10605" w:rsidRDefault="00A10605" w:rsidP="00F41510">
      <w:pPr>
        <w:shd w:val="clear" w:color="auto" w:fill="B8CCE4" w:themeFill="accent1" w:themeFillTint="66"/>
        <w:spacing w:before="120" w:after="120"/>
        <w:jc w:val="both"/>
        <w:rPr>
          <w:del w:id="630" w:author="OMH CKO" w:date="2018-04-17T12:27:00Z"/>
          <w:rFonts w:eastAsiaTheme="minorHAnsi"/>
          <w:i/>
        </w:rPr>
      </w:pPr>
      <w:del w:id="631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 xml:space="preserve">závažné zistenia auditu (vládneho, EK, EDA) – udelené korekcie, prijaté opatrenia, </w:delText>
        </w:r>
      </w:del>
    </w:p>
    <w:p w14:paraId="27D70C0E" w14:textId="77777777" w:rsidR="0004070A" w:rsidRDefault="00A10605" w:rsidP="00F41510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632" w:author="OMH CKO" w:date="2018-04-17T12:27:00Z"/>
          <w:rFonts w:eastAsiaTheme="minorHAnsi"/>
          <w:i/>
          <w:shd w:val="clear" w:color="auto" w:fill="B8CCE4" w:themeFill="accent1" w:themeFillTint="66"/>
        </w:rPr>
      </w:pPr>
      <w:del w:id="633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</w:r>
        <w:r w:rsidR="00714626" w:rsidRPr="00F41510">
          <w:rPr>
            <w:rFonts w:eastAsiaTheme="minorHAnsi"/>
            <w:i/>
            <w:shd w:val="clear" w:color="auto" w:fill="B8CCE4" w:themeFill="accent1" w:themeFillTint="66"/>
          </w:rPr>
          <w:delText xml:space="preserve">iné problémy/riziká pri vykonávaní </w:delText>
        </w:r>
        <w:r w:rsidR="00840CC1">
          <w:rPr>
            <w:rFonts w:eastAsiaTheme="minorHAnsi"/>
            <w:i/>
            <w:shd w:val="clear" w:color="auto" w:fill="B8CCE4" w:themeFill="accent1" w:themeFillTint="66"/>
          </w:rPr>
          <w:delText>programu</w:delText>
        </w:r>
        <w:r w:rsidR="00714626" w:rsidRPr="00F41510">
          <w:rPr>
            <w:rFonts w:eastAsiaTheme="minorHAnsi"/>
            <w:i/>
            <w:shd w:val="clear" w:color="auto" w:fill="B8CCE4" w:themeFill="accent1" w:themeFillTint="66"/>
          </w:rPr>
          <w:delText xml:space="preserve"> (nové problémy/riziká ako aj pokrok v riešení tých z minulých rokov).</w:delText>
        </w:r>
      </w:del>
    </w:p>
    <w:p w14:paraId="7FF63705" w14:textId="77777777" w:rsidR="0004070A" w:rsidRPr="00F41510" w:rsidRDefault="0004070A" w:rsidP="00F41510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634" w:author="OMH CKO" w:date="2018-04-17T12:27:00Z"/>
          <w:rFonts w:eastAsiaTheme="minorHAnsi"/>
          <w:i/>
          <w:u w:val="single"/>
        </w:rPr>
      </w:pPr>
      <w:del w:id="635" w:author="OMH CKO" w:date="2018-04-17T12:27:00Z">
        <w:r w:rsidRPr="00F41510">
          <w:rPr>
            <w:rFonts w:eastAsiaTheme="minorHAnsi"/>
            <w:i/>
            <w:u w:val="single"/>
            <w:shd w:val="clear" w:color="auto" w:fill="B8CCE4" w:themeFill="accent1" w:themeFillTint="66"/>
          </w:rPr>
          <w:delText>Zdroj údajov</w:delText>
        </w:r>
      </w:del>
    </w:p>
    <w:p w14:paraId="23A9B507" w14:textId="77777777" w:rsidR="001120C1" w:rsidRPr="00F41510" w:rsidRDefault="0004070A" w:rsidP="00F41510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636" w:author="OMH CKO" w:date="2018-04-17T12:27:00Z"/>
          <w:rFonts w:eastAsiaTheme="minorHAnsi"/>
          <w:i/>
        </w:rPr>
      </w:pPr>
      <w:del w:id="637" w:author="OMH CKO" w:date="2018-04-17T12:27:00Z">
        <w:r>
          <w:rPr>
            <w:rFonts w:eastAsiaTheme="minorHAnsi"/>
            <w:i/>
          </w:rPr>
          <w:delText xml:space="preserve"> ITMS2014+, správy z</w:delText>
        </w:r>
        <w:r w:rsidR="00F329C1">
          <w:rPr>
            <w:rFonts w:eastAsiaTheme="minorHAnsi"/>
            <w:i/>
          </w:rPr>
          <w:delText> </w:delText>
        </w:r>
        <w:r>
          <w:rPr>
            <w:rFonts w:eastAsiaTheme="minorHAnsi"/>
            <w:i/>
          </w:rPr>
          <w:delText>auditov</w:delText>
        </w:r>
        <w:r w:rsidR="00F329C1">
          <w:rPr>
            <w:rFonts w:eastAsiaTheme="minorHAnsi"/>
            <w:i/>
          </w:rPr>
          <w:delText>, závery hodnotení</w:delText>
        </w:r>
      </w:del>
    </w:p>
    <w:p w14:paraId="0FCB3593" w14:textId="77777777" w:rsidR="00AA7D81" w:rsidRPr="00AA7D81" w:rsidRDefault="00CC5AC9" w:rsidP="00F75371">
      <w:pPr>
        <w:pStyle w:val="MPCKO3"/>
      </w:pPr>
      <w:bookmarkStart w:id="638" w:name="_Toc510701079"/>
      <w:bookmarkStart w:id="639" w:name="_Toc428367946"/>
      <w:r>
        <w:t>I.</w:t>
      </w:r>
      <w:r w:rsidR="00AA7D81" w:rsidRPr="00AA7D81">
        <w:t>3. Implementácia prioritnej osi</w:t>
      </w:r>
      <w:r w:rsidR="00895CF4">
        <w:rPr>
          <w:rStyle w:val="Odkaznapoznmkupodiarou"/>
        </w:rPr>
        <w:footnoteReference w:id="2"/>
      </w:r>
      <w:bookmarkEnd w:id="638"/>
      <w:bookmarkEnd w:id="639"/>
    </w:p>
    <w:p w14:paraId="01D3077F" w14:textId="77777777" w:rsidR="00AA7D81" w:rsidRPr="00AA7D81" w:rsidRDefault="00CC5AC9" w:rsidP="00F75371">
      <w:pPr>
        <w:pStyle w:val="MPCKO4"/>
      </w:pPr>
      <w:bookmarkStart w:id="640" w:name="_Toc510701080"/>
      <w:bookmarkStart w:id="641" w:name="_Toc428367947"/>
      <w:r>
        <w:t>I.</w:t>
      </w:r>
      <w:r w:rsidR="00AA7D81" w:rsidRPr="00AA7D81">
        <w:t>3.1 Prehľad</w:t>
      </w:r>
      <w:r w:rsidR="00895CF4">
        <w:t xml:space="preserve"> o vykonávaní</w:t>
      </w:r>
      <w:bookmarkEnd w:id="640"/>
      <w:bookmarkEnd w:id="641"/>
    </w:p>
    <w:p w14:paraId="17D3445E" w14:textId="50E7DD6B" w:rsidR="00895CF4" w:rsidRDefault="00AA7D81" w:rsidP="00F41510">
      <w:pPr>
        <w:spacing w:after="120" w:line="276" w:lineRule="auto"/>
        <w:jc w:val="both"/>
        <w:rPr>
          <w:rFonts w:eastAsia="EUAlbertina-Regular-Identity-H"/>
          <w:lang w:eastAsia="cs-CZ"/>
        </w:rPr>
      </w:pPr>
      <w:r w:rsidRPr="00AA7D81">
        <w:rPr>
          <w:rFonts w:eastAsia="EUAlbertina-Regular-Identity-H"/>
          <w:lang w:eastAsia="cs-CZ"/>
        </w:rPr>
        <w:t xml:space="preserve">Cieľom tejto kapitoly je poskytnúť </w:t>
      </w:r>
      <w:del w:id="642" w:author="OMH CKO" w:date="2018-04-17T12:27:00Z">
        <w:r w:rsidRPr="00AA7D81">
          <w:rPr>
            <w:rFonts w:eastAsia="EUAlbertina-Regular-Identity-H"/>
            <w:lang w:eastAsia="cs-CZ"/>
          </w:rPr>
          <w:delText xml:space="preserve">stručné a všeobecné </w:delText>
        </w:r>
      </w:del>
      <w:r w:rsidRPr="00AA7D81">
        <w:rPr>
          <w:rFonts w:eastAsia="EUAlbertina-Regular-Identity-H"/>
          <w:lang w:eastAsia="cs-CZ"/>
        </w:rPr>
        <w:t xml:space="preserve">zhodnotenie implementácie </w:t>
      </w:r>
      <w:del w:id="643" w:author="OMH CKO" w:date="2018-04-17T12:27:00Z">
        <w:r w:rsidRPr="00AA7D81">
          <w:rPr>
            <w:rFonts w:eastAsia="EUAlbertina-Regular-Identity-H"/>
            <w:lang w:eastAsia="cs-CZ"/>
          </w:rPr>
          <w:delText>prioritnej osi</w:delText>
        </w:r>
      </w:del>
      <w:ins w:id="644" w:author="OMH CKO" w:date="2018-04-17T12:27:00Z">
        <w:r w:rsidR="00214374">
          <w:rPr>
            <w:rFonts w:eastAsia="EUAlbertina-Regular-Identity-H"/>
            <w:lang w:eastAsia="cs-CZ"/>
          </w:rPr>
          <w:t xml:space="preserve">podľa </w:t>
        </w:r>
        <w:r w:rsidRPr="00AA7D81">
          <w:rPr>
            <w:rFonts w:eastAsia="EUAlbertina-Regular-Identity-H"/>
            <w:lang w:eastAsia="cs-CZ"/>
          </w:rPr>
          <w:t>prioritn</w:t>
        </w:r>
        <w:r w:rsidR="00214374">
          <w:rPr>
            <w:rFonts w:eastAsia="EUAlbertina-Regular-Identity-H"/>
            <w:lang w:eastAsia="cs-CZ"/>
          </w:rPr>
          <w:t>ých</w:t>
        </w:r>
        <w:r w:rsidRPr="00AA7D81">
          <w:rPr>
            <w:rFonts w:eastAsia="EUAlbertina-Regular-Identity-H"/>
            <w:lang w:eastAsia="cs-CZ"/>
          </w:rPr>
          <w:t xml:space="preserve"> os</w:t>
        </w:r>
        <w:r w:rsidR="00214374">
          <w:rPr>
            <w:rFonts w:eastAsia="EUAlbertina-Regular-Identity-H"/>
            <w:lang w:eastAsia="cs-CZ"/>
          </w:rPr>
          <w:t>í</w:t>
        </w:r>
      </w:ins>
      <w:r w:rsidRPr="00AA7D81">
        <w:rPr>
          <w:rFonts w:eastAsia="EUAlbertina-Regular-Identity-H"/>
          <w:lang w:eastAsia="cs-CZ"/>
        </w:rPr>
        <w:t xml:space="preserve"> so zhrnutím dosiahnutého pokroku</w:t>
      </w:r>
      <w:ins w:id="645" w:author="OMH CKO" w:date="2018-04-17T12:27:00Z">
        <w:r w:rsidR="00214374">
          <w:rPr>
            <w:rFonts w:eastAsia="EUAlbertina-Regular-Identity-H"/>
            <w:lang w:eastAsia="cs-CZ"/>
          </w:rPr>
          <w:t xml:space="preserve"> (vrátane stavu kontrahovania, stavu čerpania, napĺňania merateľných ukazovateľov, vrátane merateľných ukazovateľov výkonnostného rámca)</w:t>
        </w:r>
        <w:r w:rsidRPr="00AA7D81">
          <w:rPr>
            <w:rFonts w:eastAsia="EUAlbertina-Regular-Identity-H"/>
            <w:lang w:eastAsia="cs-CZ"/>
          </w:rPr>
          <w:t xml:space="preserve">, </w:t>
        </w:r>
        <w:r w:rsidR="00660CFB">
          <w:rPr>
            <w:rFonts w:eastAsia="EUAlbertina-Regular-Identity-H"/>
            <w:lang w:eastAsia="cs-CZ"/>
          </w:rPr>
          <w:t>popisom synergií a </w:t>
        </w:r>
        <w:proofErr w:type="spellStart"/>
        <w:r w:rsidR="00660CFB">
          <w:rPr>
            <w:rFonts w:eastAsia="EUAlbertina-Regular-Identity-H"/>
            <w:lang w:eastAsia="cs-CZ"/>
          </w:rPr>
          <w:t>komplementar</w:t>
        </w:r>
        <w:r w:rsidR="00CA7E2B">
          <w:rPr>
            <w:rFonts w:eastAsia="EUAlbertina-Regular-Identity-H"/>
            <w:lang w:eastAsia="cs-CZ"/>
          </w:rPr>
          <w:t>ít</w:t>
        </w:r>
        <w:proofErr w:type="spellEnd"/>
        <w:r w:rsidR="00660CFB">
          <w:rPr>
            <w:rFonts w:eastAsia="EUAlbertina-Regular-Identity-H"/>
            <w:lang w:eastAsia="cs-CZ"/>
          </w:rPr>
          <w:t xml:space="preserve"> s ostatnými PO a programami</w:t>
        </w:r>
      </w:ins>
      <w:r w:rsidR="00660CFB">
        <w:rPr>
          <w:rFonts w:eastAsia="EUAlbertina-Regular-Identity-H"/>
          <w:lang w:eastAsia="cs-CZ"/>
        </w:rPr>
        <w:t xml:space="preserve">, </w:t>
      </w:r>
      <w:r w:rsidRPr="00AA7D81">
        <w:rPr>
          <w:rFonts w:eastAsia="EUAlbertina-Regular-Identity-H"/>
          <w:lang w:eastAsia="cs-CZ"/>
        </w:rPr>
        <w:t>významných problémov</w:t>
      </w:r>
      <w:ins w:id="646" w:author="OMH CKO" w:date="2018-04-17T12:27:00Z">
        <w:r w:rsidR="009E02B0">
          <w:rPr>
            <w:rFonts w:eastAsia="EUAlbertina-Regular-Identity-H"/>
            <w:lang w:eastAsia="cs-CZ"/>
          </w:rPr>
          <w:t>, vrátane zistení auditov</w:t>
        </w:r>
      </w:ins>
      <w:r w:rsidRPr="00AA7D81">
        <w:rPr>
          <w:rFonts w:eastAsia="EUAlbertina-Regular-Identity-H"/>
          <w:lang w:eastAsia="cs-CZ"/>
        </w:rPr>
        <w:t xml:space="preserve"> a opatrení prijatých na ich odstránenie. </w:t>
      </w:r>
    </w:p>
    <w:p w14:paraId="1EF28A97" w14:textId="544E0376" w:rsidR="00AA7D81" w:rsidRDefault="00AA7D81" w:rsidP="00AA5A53">
      <w:pPr>
        <w:autoSpaceDE w:val="0"/>
        <w:autoSpaceDN w:val="0"/>
        <w:adjustRightInd w:val="0"/>
        <w:jc w:val="both"/>
        <w:rPr>
          <w:ins w:id="647" w:author="OMH CKO" w:date="2018-04-17T12:27:00Z"/>
          <w:rFonts w:eastAsia="EUAlbertina-Regular-Identity-H"/>
          <w:lang w:eastAsia="cs-CZ"/>
        </w:rPr>
      </w:pPr>
      <w:r w:rsidRPr="00AA7D81">
        <w:rPr>
          <w:rFonts w:eastAsia="EUAlbertina-Regular-Identity-H"/>
          <w:lang w:eastAsia="cs-CZ"/>
        </w:rPr>
        <w:t xml:space="preserve">Pokiaľ </w:t>
      </w:r>
      <w:r w:rsidR="00895CF4">
        <w:rPr>
          <w:rFonts w:eastAsia="EUAlbertina-Regular-Identity-H"/>
          <w:lang w:eastAsia="cs-CZ"/>
        </w:rPr>
        <w:t xml:space="preserve">v rámci programov cieľa 1 </w:t>
      </w:r>
      <w:r w:rsidRPr="00AA7D81">
        <w:rPr>
          <w:rFonts w:eastAsia="EUAlbertina-Regular-Identity-H"/>
          <w:lang w:eastAsia="cs-CZ"/>
        </w:rPr>
        <w:t xml:space="preserve">tvorí </w:t>
      </w:r>
      <w:del w:id="648" w:author="OMH CKO" w:date="2018-04-17T12:27:00Z">
        <w:r w:rsidRPr="00AA7D81">
          <w:rPr>
            <w:rFonts w:eastAsia="EUAlbertina-Regular-Identity-H"/>
            <w:lang w:eastAsia="cs-CZ"/>
          </w:rPr>
          <w:delText>časť prior</w:delText>
        </w:r>
        <w:r w:rsidR="007339AA">
          <w:rPr>
            <w:rFonts w:eastAsia="EUAlbertina-Regular-Identity-H"/>
            <w:lang w:eastAsia="cs-CZ"/>
          </w:rPr>
          <w:delText xml:space="preserve">itnej osi </w:delText>
        </w:r>
      </w:del>
      <w:r w:rsidR="007339AA">
        <w:rPr>
          <w:rFonts w:eastAsia="EUAlbertina-Regular-Identity-H"/>
          <w:lang w:eastAsia="cs-CZ"/>
        </w:rPr>
        <w:t>IZM</w:t>
      </w:r>
      <w:ins w:id="649" w:author="OMH CKO" w:date="2018-04-17T12:27:00Z">
        <w:r w:rsidR="00214374">
          <w:rPr>
            <w:rFonts w:eastAsia="EUAlbertina-Regular-Identity-H"/>
            <w:lang w:eastAsia="cs-CZ"/>
          </w:rPr>
          <w:t xml:space="preserve"> súčasť inej prioritnej osi</w:t>
        </w:r>
      </w:ins>
      <w:r w:rsidR="003847D4">
        <w:rPr>
          <w:rFonts w:eastAsia="EUAlbertina-Regular-Identity-H"/>
          <w:lang w:eastAsia="cs-CZ"/>
        </w:rPr>
        <w:t>,</w:t>
      </w:r>
      <w:r w:rsidRPr="00AA7D81">
        <w:rPr>
          <w:rFonts w:eastAsia="EUAlbertina-Regular-Identity-H"/>
          <w:lang w:eastAsia="cs-CZ"/>
        </w:rPr>
        <w:t xml:space="preserve"> je potrebné poskytnúť zhodnotenie pokroku zvlášť pre </w:t>
      </w:r>
      <w:del w:id="650" w:author="OMH CKO" w:date="2018-04-17T12:27:00Z">
        <w:r w:rsidRPr="00AA7D81">
          <w:rPr>
            <w:rFonts w:eastAsia="EUAlbertina-Regular-Identity-H"/>
            <w:lang w:eastAsia="cs-CZ"/>
          </w:rPr>
          <w:delText>túto iniciatívu.</w:delText>
        </w:r>
      </w:del>
      <w:ins w:id="651" w:author="OMH CKO" w:date="2018-04-17T12:27:00Z">
        <w:r w:rsidR="00214374">
          <w:rPr>
            <w:rFonts w:eastAsia="EUAlbertina-Regular-Identity-H"/>
            <w:lang w:eastAsia="cs-CZ"/>
          </w:rPr>
          <w:t>IZM a zvlášť pre ostatnú časť prioritnej osi</w:t>
        </w:r>
        <w:r w:rsidRPr="00AA7D81">
          <w:rPr>
            <w:rFonts w:eastAsia="EUAlbertina-Regular-Identity-H"/>
            <w:lang w:eastAsia="cs-CZ"/>
          </w:rPr>
          <w:t>.</w:t>
        </w:r>
      </w:ins>
      <w:r w:rsidR="00A25939">
        <w:rPr>
          <w:rFonts w:eastAsia="EUAlbertina-Regular-Identity-H"/>
          <w:lang w:eastAsia="cs-CZ"/>
        </w:rPr>
        <w:t xml:space="preserve"> </w:t>
      </w:r>
      <w:r w:rsidR="00441C7C">
        <w:rPr>
          <w:rFonts w:eastAsia="EUAlbertina-Regular-Identity-H"/>
          <w:lang w:eastAsia="cs-CZ"/>
        </w:rPr>
        <w:t>RO</w:t>
      </w:r>
      <w:r w:rsidR="00A25939">
        <w:rPr>
          <w:rFonts w:eastAsia="EUAlbertina-Regular-Identity-H"/>
          <w:lang w:eastAsia="cs-CZ"/>
        </w:rPr>
        <w:t xml:space="preserve"> </w:t>
      </w:r>
      <w:r w:rsidR="00626860">
        <w:rPr>
          <w:rFonts w:eastAsia="EUAlbertina-Regular-Identity-H"/>
          <w:lang w:eastAsia="cs-CZ"/>
        </w:rPr>
        <w:t>vypracuje</w:t>
      </w:r>
      <w:r w:rsidR="00A25939">
        <w:rPr>
          <w:rFonts w:eastAsia="EUAlbertina-Regular-Identity-H"/>
          <w:lang w:eastAsia="cs-CZ"/>
        </w:rPr>
        <w:t xml:space="preserve"> informácie</w:t>
      </w:r>
      <w:r w:rsidR="00626860">
        <w:rPr>
          <w:rFonts w:eastAsia="EUAlbertina-Regular-Identity-H"/>
          <w:lang w:eastAsia="cs-CZ"/>
        </w:rPr>
        <w:t xml:space="preserve"> za jednotlivé prioritné osi v zmysle </w:t>
      </w:r>
      <w:r w:rsidR="00A25939">
        <w:rPr>
          <w:rFonts w:eastAsia="EUAlbertina-Regular-Identity-H"/>
          <w:lang w:eastAsia="cs-CZ"/>
        </w:rPr>
        <w:t>nasledovn</w:t>
      </w:r>
      <w:r w:rsidR="00626860">
        <w:rPr>
          <w:rFonts w:eastAsia="EUAlbertina-Regular-Identity-H"/>
          <w:lang w:eastAsia="cs-CZ"/>
        </w:rPr>
        <w:t>ej</w:t>
      </w:r>
      <w:r w:rsidR="00A25939">
        <w:rPr>
          <w:rFonts w:eastAsia="EUAlbertina-Regular-Identity-H"/>
          <w:lang w:eastAsia="cs-CZ"/>
        </w:rPr>
        <w:t xml:space="preserve"> tabuľk</w:t>
      </w:r>
      <w:r w:rsidR="00626860">
        <w:rPr>
          <w:rFonts w:eastAsia="EUAlbertina-Regular-Identity-H"/>
          <w:lang w:eastAsia="cs-CZ"/>
        </w:rPr>
        <w:t>y</w:t>
      </w:r>
      <w:r w:rsidR="00A25939">
        <w:rPr>
          <w:rFonts w:eastAsia="EUAlbertina-Regular-Identity-H"/>
          <w:lang w:eastAsia="cs-CZ"/>
        </w:rPr>
        <w:t xml:space="preserve">. </w:t>
      </w:r>
    </w:p>
    <w:p w14:paraId="59BB956D" w14:textId="77777777" w:rsidR="005414C7" w:rsidRPr="00AA7D81" w:rsidRDefault="005414C7">
      <w:pPr>
        <w:autoSpaceDE w:val="0"/>
        <w:autoSpaceDN w:val="0"/>
        <w:adjustRightInd w:val="0"/>
        <w:jc w:val="both"/>
        <w:rPr>
          <w:rFonts w:eastAsia="EUAlbertina-Regular-Identity-H"/>
          <w:b/>
          <w:sz w:val="20"/>
        </w:rPr>
        <w:pPrChange w:id="652" w:author="OMH CKO" w:date="2018-04-17T12:27:00Z">
          <w:pPr>
            <w:autoSpaceDE w:val="0"/>
            <w:autoSpaceDN w:val="0"/>
            <w:adjustRightInd w:val="0"/>
          </w:pPr>
        </w:pPrChange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3001"/>
        <w:gridCol w:w="3404"/>
        <w:tblGridChange w:id="653">
          <w:tblGrid>
            <w:gridCol w:w="2657"/>
            <w:gridCol w:w="69"/>
            <w:gridCol w:w="2932"/>
            <w:gridCol w:w="148"/>
            <w:gridCol w:w="3256"/>
            <w:gridCol w:w="226"/>
          </w:tblGrid>
        </w:tblGridChange>
      </w:tblGrid>
      <w:tr w:rsidR="00F65AB8" w:rsidRPr="00AA7D81" w14:paraId="7AD93F39" w14:textId="77777777" w:rsidTr="00E753ED">
        <w:tc>
          <w:tcPr>
            <w:tcW w:w="2726" w:type="dxa"/>
            <w:shd w:val="clear" w:color="auto" w:fill="B8CCE4" w:themeFill="accent1" w:themeFillTint="66"/>
            <w:vAlign w:val="center"/>
          </w:tcPr>
          <w:p w14:paraId="0C6056E2" w14:textId="77777777" w:rsidR="00AA7D81" w:rsidRPr="009654EF" w:rsidRDefault="00AA7D81" w:rsidP="00AA7D81">
            <w:pPr>
              <w:autoSpaceDE w:val="0"/>
              <w:autoSpaceDN w:val="0"/>
              <w:adjustRightInd w:val="0"/>
              <w:jc w:val="center"/>
              <w:rPr>
                <w:rFonts w:eastAsia="EUAlbertina-Regular-Identity-H"/>
                <w:b/>
              </w:rPr>
            </w:pPr>
            <w:r w:rsidRPr="009654EF">
              <w:rPr>
                <w:rFonts w:eastAsia="EUAlbertina-Regular-Identity-H"/>
                <w:b/>
              </w:rPr>
              <w:t>ID</w:t>
            </w:r>
          </w:p>
        </w:tc>
        <w:tc>
          <w:tcPr>
            <w:tcW w:w="3080" w:type="dxa"/>
            <w:shd w:val="clear" w:color="auto" w:fill="B8CCE4" w:themeFill="accent1" w:themeFillTint="66"/>
            <w:vAlign w:val="center"/>
          </w:tcPr>
          <w:p w14:paraId="66F1DF3C" w14:textId="77777777" w:rsidR="00AA7D81" w:rsidRPr="009654EF" w:rsidRDefault="00AA7D81" w:rsidP="00AA7D81">
            <w:pPr>
              <w:autoSpaceDE w:val="0"/>
              <w:autoSpaceDN w:val="0"/>
              <w:adjustRightInd w:val="0"/>
              <w:jc w:val="center"/>
              <w:rPr>
                <w:rFonts w:eastAsia="EUAlbertina-Regular-Identity-H"/>
                <w:b/>
              </w:rPr>
            </w:pPr>
            <w:r w:rsidRPr="009654EF">
              <w:rPr>
                <w:rFonts w:eastAsia="EUAlbertina-Regular-Identity-H"/>
                <w:b/>
              </w:rPr>
              <w:t>Prioritná os</w:t>
            </w:r>
          </w:p>
        </w:tc>
        <w:tc>
          <w:tcPr>
            <w:tcW w:w="3482" w:type="dxa"/>
            <w:shd w:val="clear" w:color="auto" w:fill="B8CCE4" w:themeFill="accent1" w:themeFillTint="66"/>
            <w:vAlign w:val="center"/>
          </w:tcPr>
          <w:p w14:paraId="680DF768" w14:textId="77777777" w:rsidR="00AA7D81" w:rsidRPr="009654EF" w:rsidRDefault="00C35326" w:rsidP="00AA7D81">
            <w:pPr>
              <w:autoSpaceDE w:val="0"/>
              <w:autoSpaceDN w:val="0"/>
              <w:adjustRightInd w:val="0"/>
              <w:jc w:val="center"/>
              <w:rPr>
                <w:rFonts w:eastAsia="EUAlbertina-Regular-Identity-H"/>
                <w:b/>
              </w:rPr>
            </w:pPr>
            <w:r>
              <w:rPr>
                <w:rFonts w:eastAsia="EUAlbertina-Regular-Identity-H"/>
                <w:b/>
              </w:rPr>
              <w:t>Kľúčové informácie o vykonávaní prioritných osí s odkazom na kľúčové prvky vývoja, závažné problémy a opatrenia prijaté na riešenie týchto problémov</w:t>
            </w:r>
          </w:p>
        </w:tc>
      </w:tr>
      <w:tr w:rsidR="001759DF" w:rsidRPr="00AA7D81" w14:paraId="6436B7D1" w14:textId="77777777" w:rsidTr="001759DF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654" w:author="OMH CKO" w:date="2018-04-17T12:2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trHeight w:val="378"/>
          <w:trPrChange w:id="655" w:author="OMH CKO" w:date="2018-04-17T12:27:00Z">
            <w:trPr>
              <w:trHeight w:val="378"/>
            </w:trPr>
          </w:trPrChange>
        </w:trPr>
        <w:tc>
          <w:tcPr>
            <w:tcW w:w="2726" w:type="dxa"/>
            <w:shd w:val="clear" w:color="auto" w:fill="auto"/>
            <w:vAlign w:val="center"/>
            <w:tcPrChange w:id="656" w:author="OMH CKO" w:date="2018-04-17T12:27:00Z">
              <w:tcPr>
                <w:tcW w:w="2726" w:type="dxa"/>
                <w:gridSpan w:val="2"/>
                <w:shd w:val="clear" w:color="auto" w:fill="auto"/>
                <w:vAlign w:val="center"/>
              </w:tcPr>
            </w:tcPrChange>
          </w:tcPr>
          <w:p w14:paraId="7B5B63DE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080" w:type="dxa"/>
            <w:shd w:val="clear" w:color="auto" w:fill="auto"/>
            <w:vAlign w:val="center"/>
            <w:tcPrChange w:id="657" w:author="OMH CKO" w:date="2018-04-17T12:27:00Z">
              <w:tcPr>
                <w:tcW w:w="3080" w:type="dxa"/>
                <w:gridSpan w:val="2"/>
                <w:shd w:val="clear" w:color="auto" w:fill="auto"/>
                <w:vAlign w:val="center"/>
              </w:tcPr>
            </w:tcPrChange>
          </w:tcPr>
          <w:p w14:paraId="7C1326B8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482" w:type="dxa"/>
            <w:shd w:val="clear" w:color="auto" w:fill="auto"/>
            <w:vAlign w:val="center"/>
            <w:tcPrChange w:id="658" w:author="OMH CKO" w:date="2018-04-17T12:27:00Z">
              <w:tcPr>
                <w:tcW w:w="3482" w:type="dxa"/>
                <w:gridSpan w:val="2"/>
                <w:shd w:val="clear" w:color="auto" w:fill="auto"/>
                <w:vAlign w:val="center"/>
              </w:tcPr>
            </w:tcPrChange>
          </w:tcPr>
          <w:p w14:paraId="05C1506A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B076E6">
              <w:rPr>
                <w:i/>
                <w:sz w:val="18"/>
                <w:szCs w:val="18"/>
              </w:rPr>
              <w:t>max.rozsah</w:t>
            </w:r>
            <w:proofErr w:type="spellEnd"/>
            <w:r w:rsidRPr="00B076E6">
              <w:rPr>
                <w:i/>
                <w:sz w:val="18"/>
                <w:szCs w:val="18"/>
              </w:rPr>
              <w:t>=1750 vstup='M'&gt;</w:t>
            </w:r>
            <w:ins w:id="659" w:author="OMH CKO" w:date="2018-04-17T12:27:00Z">
              <w:r w:rsidR="00214374">
                <w:rPr>
                  <w:i/>
                  <w:sz w:val="18"/>
                  <w:szCs w:val="18"/>
                </w:rPr>
                <w:t xml:space="preserve"> pre každú prioritnú os</w:t>
              </w:r>
            </w:ins>
          </w:p>
        </w:tc>
      </w:tr>
    </w:tbl>
    <w:p w14:paraId="4FE7B37D" w14:textId="77777777" w:rsidR="001120C1" w:rsidRPr="00F41510" w:rsidRDefault="00F329C1" w:rsidP="00F41510">
      <w:pPr>
        <w:shd w:val="clear" w:color="auto" w:fill="B8CCE4" w:themeFill="accent1" w:themeFillTint="66"/>
        <w:spacing w:before="200" w:after="120"/>
        <w:jc w:val="both"/>
        <w:rPr>
          <w:del w:id="660" w:author="OMH CKO" w:date="2018-04-17T12:27:00Z"/>
          <w:rFonts w:eastAsiaTheme="minorHAnsi"/>
          <w:i/>
          <w:u w:val="single"/>
        </w:rPr>
      </w:pPr>
      <w:del w:id="661" w:author="OMH CKO" w:date="2018-04-17T12:27:00Z">
        <w:r>
          <w:rPr>
            <w:rFonts w:eastAsiaTheme="minorHAnsi"/>
            <w:i/>
            <w:u w:val="single"/>
          </w:rPr>
          <w:lastRenderedPageBreak/>
          <w:delText>Požadované informácie</w:delText>
        </w:r>
      </w:del>
    </w:p>
    <w:p w14:paraId="06DD924A" w14:textId="77777777" w:rsidR="00714626" w:rsidRPr="00714626" w:rsidRDefault="00714626" w:rsidP="00F41510">
      <w:pPr>
        <w:shd w:val="clear" w:color="auto" w:fill="B8CCE4" w:themeFill="accent1" w:themeFillTint="66"/>
        <w:spacing w:before="120" w:after="120"/>
        <w:jc w:val="both"/>
        <w:rPr>
          <w:del w:id="662" w:author="OMH CKO" w:date="2018-04-17T12:27:00Z"/>
          <w:rFonts w:eastAsiaTheme="minorHAnsi"/>
          <w:i/>
        </w:rPr>
      </w:pPr>
      <w:del w:id="663" w:author="OMH CKO" w:date="2018-04-17T12:27:00Z">
        <w:r>
          <w:rPr>
            <w:rFonts w:eastAsiaTheme="minorHAnsi"/>
            <w:i/>
          </w:rPr>
          <w:delText>RO</w:delText>
        </w:r>
        <w:r w:rsidRPr="00714626">
          <w:rPr>
            <w:rFonts w:eastAsiaTheme="minorHAnsi"/>
            <w:i/>
          </w:rPr>
          <w:delText xml:space="preserve"> v rámci kľúčových informácií o vykonávaní prioritnej osi zhrnie najmä nasledovné:</w:delText>
        </w:r>
      </w:del>
    </w:p>
    <w:p w14:paraId="7D41C61E" w14:textId="77777777" w:rsidR="00714626" w:rsidRPr="00F41510" w:rsidRDefault="00714626" w:rsidP="00F41510">
      <w:pPr>
        <w:pStyle w:val="Odsekzoznamu"/>
        <w:numPr>
          <w:ilvl w:val="0"/>
          <w:numId w:val="41"/>
        </w:numPr>
        <w:shd w:val="clear" w:color="auto" w:fill="B8CCE4" w:themeFill="accent1" w:themeFillTint="66"/>
        <w:spacing w:before="120" w:after="120"/>
        <w:ind w:left="425" w:hanging="425"/>
        <w:contextualSpacing w:val="0"/>
        <w:rPr>
          <w:del w:id="664" w:author="OMH CKO" w:date="2018-04-17T12:27:00Z"/>
          <w:rFonts w:eastAsiaTheme="minorHAnsi"/>
          <w:i/>
        </w:rPr>
      </w:pPr>
      <w:del w:id="665" w:author="OMH CKO" w:date="2018-04-17T12:27:00Z">
        <w:r w:rsidRPr="00F41510">
          <w:rPr>
            <w:rFonts w:eastAsiaTheme="minorHAnsi"/>
            <w:i/>
          </w:rPr>
          <w:delText xml:space="preserve">pokrok v kontrahovaní a čerpaní alokácie prioritnej osi a primeranosť daného pokroku vzhľadom na pokročilosť implementácie,  </w:delText>
        </w:r>
      </w:del>
    </w:p>
    <w:p w14:paraId="5F5A77AA" w14:textId="77777777" w:rsidR="00714626" w:rsidRPr="00F41510" w:rsidRDefault="00714626" w:rsidP="00F41510">
      <w:pPr>
        <w:pStyle w:val="Odsekzoznamu"/>
        <w:numPr>
          <w:ilvl w:val="0"/>
          <w:numId w:val="41"/>
        </w:numPr>
        <w:shd w:val="clear" w:color="auto" w:fill="B8CCE4" w:themeFill="accent1" w:themeFillTint="66"/>
        <w:spacing w:before="120" w:after="120"/>
        <w:ind w:left="425" w:hanging="425"/>
        <w:contextualSpacing w:val="0"/>
        <w:rPr>
          <w:del w:id="666" w:author="OMH CKO" w:date="2018-04-17T12:27:00Z"/>
          <w:rFonts w:eastAsiaTheme="minorHAnsi"/>
          <w:i/>
        </w:rPr>
      </w:pPr>
      <w:del w:id="667" w:author="OMH CKO" w:date="2018-04-17T12:27:00Z">
        <w:r w:rsidRPr="00F41510">
          <w:rPr>
            <w:rFonts w:eastAsiaTheme="minorHAnsi"/>
            <w:i/>
          </w:rPr>
          <w:delText>zameranie výziev/písomných vyzvaní vyhlásených v danom roku,</w:delText>
        </w:r>
      </w:del>
    </w:p>
    <w:p w14:paraId="2CAD9DE2" w14:textId="77777777" w:rsidR="00714626" w:rsidRPr="00F41510" w:rsidRDefault="00714626" w:rsidP="00F41510">
      <w:pPr>
        <w:pStyle w:val="Odsekzoznamu"/>
        <w:numPr>
          <w:ilvl w:val="0"/>
          <w:numId w:val="41"/>
        </w:numPr>
        <w:shd w:val="clear" w:color="auto" w:fill="B8CCE4" w:themeFill="accent1" w:themeFillTint="66"/>
        <w:spacing w:before="120" w:after="120"/>
        <w:ind w:left="425" w:hanging="425"/>
        <w:contextualSpacing w:val="0"/>
        <w:rPr>
          <w:del w:id="668" w:author="OMH CKO" w:date="2018-04-17T12:27:00Z"/>
          <w:rFonts w:eastAsiaTheme="minorHAnsi"/>
          <w:i/>
        </w:rPr>
      </w:pPr>
      <w:del w:id="669" w:author="OMH CKO" w:date="2018-04-17T12:27:00Z">
        <w:r w:rsidRPr="00F41510">
          <w:rPr>
            <w:rFonts w:eastAsiaTheme="minorHAnsi"/>
            <w:i/>
          </w:rPr>
          <w:delText>implementácia veľkých projektov/národných projektov,</w:delText>
        </w:r>
      </w:del>
    </w:p>
    <w:p w14:paraId="1B8EBAE0" w14:textId="77777777" w:rsidR="00714626" w:rsidRPr="00F41510" w:rsidRDefault="00714626" w:rsidP="00F41510">
      <w:pPr>
        <w:pStyle w:val="Odsekzoznamu"/>
        <w:numPr>
          <w:ilvl w:val="0"/>
          <w:numId w:val="41"/>
        </w:numPr>
        <w:shd w:val="clear" w:color="auto" w:fill="B8CCE4" w:themeFill="accent1" w:themeFillTint="66"/>
        <w:spacing w:before="120" w:after="120"/>
        <w:ind w:left="425" w:hanging="425"/>
        <w:contextualSpacing w:val="0"/>
        <w:rPr>
          <w:del w:id="670" w:author="OMH CKO" w:date="2018-04-17T12:27:00Z"/>
          <w:rFonts w:eastAsiaTheme="minorHAnsi"/>
          <w:i/>
        </w:rPr>
      </w:pPr>
      <w:del w:id="671" w:author="OMH CKO" w:date="2018-04-17T12:27:00Z">
        <w:r w:rsidRPr="00F41510">
          <w:rPr>
            <w:rFonts w:eastAsiaTheme="minorHAnsi"/>
            <w:i/>
          </w:rPr>
          <w:delText>pokrok v plnení špecifických cieľov a výkonnostného rámca v nadväznosti na dosiahnuté hodnoty ukazovateľov prioritnej osi ,</w:delText>
        </w:r>
      </w:del>
    </w:p>
    <w:p w14:paraId="4DA3D9B3" w14:textId="77777777" w:rsidR="00895CF4" w:rsidRPr="00F41510" w:rsidRDefault="00714626" w:rsidP="00F41510">
      <w:pPr>
        <w:pStyle w:val="Odsekzoznamu"/>
        <w:numPr>
          <w:ilvl w:val="0"/>
          <w:numId w:val="41"/>
        </w:numPr>
        <w:shd w:val="clear" w:color="auto" w:fill="B8CCE4" w:themeFill="accent1" w:themeFillTint="66"/>
        <w:spacing w:before="120" w:after="120"/>
        <w:ind w:left="425" w:hanging="425"/>
        <w:contextualSpacing w:val="0"/>
        <w:rPr>
          <w:del w:id="672" w:author="OMH CKO" w:date="2018-04-17T12:27:00Z"/>
          <w:rFonts w:eastAsiaTheme="minorHAnsi"/>
          <w:i/>
        </w:rPr>
      </w:pPr>
      <w:del w:id="673" w:author="OMH CKO" w:date="2018-04-17T12:27:00Z">
        <w:r w:rsidRPr="00F41510">
          <w:rPr>
            <w:rFonts w:eastAsiaTheme="minorHAnsi"/>
            <w:i/>
          </w:rPr>
          <w:delText>závažné zistenia auditu (vládneho, EK, EDA) – udelené korekcie, prijaté opatrenia,</w:delText>
        </w:r>
      </w:del>
    </w:p>
    <w:p w14:paraId="21E375F4" w14:textId="77777777" w:rsidR="001120C1" w:rsidRPr="00F41510" w:rsidRDefault="00714626" w:rsidP="00F41510">
      <w:pPr>
        <w:pStyle w:val="Odsekzoznamu"/>
        <w:numPr>
          <w:ilvl w:val="0"/>
          <w:numId w:val="41"/>
        </w:numPr>
        <w:shd w:val="clear" w:color="auto" w:fill="B8CCE4" w:themeFill="accent1" w:themeFillTint="66"/>
        <w:spacing w:before="120" w:after="120"/>
        <w:ind w:left="425" w:hanging="425"/>
        <w:contextualSpacing w:val="0"/>
        <w:rPr>
          <w:del w:id="674" w:author="OMH CKO" w:date="2018-04-17T12:27:00Z"/>
          <w:rFonts w:eastAsiaTheme="minorHAnsi"/>
          <w:i/>
        </w:rPr>
      </w:pPr>
      <w:del w:id="675" w:author="OMH CKO" w:date="2018-04-17T12:27:00Z">
        <w:r w:rsidRPr="00F41510">
          <w:rPr>
            <w:rFonts w:eastAsiaTheme="minorHAnsi"/>
            <w:i/>
          </w:rPr>
          <w:delText>iné problémy/riziká pri vykonávaní prioritnej osi (nové problémy/riziká ako aj pokrok v riešení tých z minulých rokov).</w:delText>
        </w:r>
      </w:del>
    </w:p>
    <w:p w14:paraId="2E30E7E2" w14:textId="77777777" w:rsidR="00F329C1" w:rsidRPr="00125F1A" w:rsidRDefault="00F329C1" w:rsidP="00F329C1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676" w:author="OMH CKO" w:date="2018-04-17T12:27:00Z"/>
          <w:rFonts w:eastAsiaTheme="minorHAnsi"/>
          <w:i/>
          <w:u w:val="single"/>
        </w:rPr>
      </w:pPr>
      <w:del w:id="677" w:author="OMH CKO" w:date="2018-04-17T12:27:00Z">
        <w:r w:rsidRPr="00125F1A">
          <w:rPr>
            <w:rFonts w:eastAsiaTheme="minorHAnsi"/>
            <w:i/>
            <w:u w:val="single"/>
            <w:shd w:val="clear" w:color="auto" w:fill="B8CCE4" w:themeFill="accent1" w:themeFillTint="66"/>
          </w:rPr>
          <w:delText>Zdroj údajov</w:delText>
        </w:r>
      </w:del>
    </w:p>
    <w:p w14:paraId="253CA591" w14:textId="77777777" w:rsidR="00F329C1" w:rsidRPr="002A612F" w:rsidRDefault="00F329C1" w:rsidP="00F41510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678" w:author="OMH CKO" w:date="2018-04-17T12:27:00Z"/>
          <w:rFonts w:eastAsiaTheme="minorHAnsi"/>
          <w:i/>
        </w:rPr>
      </w:pPr>
      <w:del w:id="679" w:author="OMH CKO" w:date="2018-04-17T12:27:00Z">
        <w:r>
          <w:rPr>
            <w:rFonts w:eastAsiaTheme="minorHAnsi"/>
            <w:i/>
          </w:rPr>
          <w:delText xml:space="preserve"> ITMS2014+, správy z auditov,</w:delText>
        </w:r>
        <w:r w:rsidRPr="00F329C1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závery hodnotení</w:delText>
        </w:r>
      </w:del>
    </w:p>
    <w:p w14:paraId="2236A771" w14:textId="77777777" w:rsidR="00F41510" w:rsidRPr="00F41510" w:rsidRDefault="00F41510" w:rsidP="00F41510">
      <w:pPr>
        <w:rPr>
          <w:rFonts w:eastAsiaTheme="minorHAnsi"/>
          <w:sz w:val="22"/>
          <w:szCs w:val="22"/>
        </w:rPr>
        <w:sectPr w:rsidR="00F41510" w:rsidRPr="00F41510">
          <w:headerReference w:type="default" r:id="rId2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C25DB7" w14:textId="77777777" w:rsidR="00AA7D81" w:rsidRDefault="00CC5AC9" w:rsidP="00F75371">
      <w:pPr>
        <w:pStyle w:val="MPCKO4"/>
        <w:rPr>
          <w:rFonts w:eastAsiaTheme="minorHAnsi"/>
        </w:rPr>
      </w:pPr>
      <w:bookmarkStart w:id="692" w:name="_Toc510701081"/>
      <w:bookmarkStart w:id="693" w:name="_Toc428367948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>3.2 Spoločné a programovo špecifické ukazovatele</w:t>
      </w:r>
      <w:bookmarkEnd w:id="692"/>
      <w:bookmarkEnd w:id="693"/>
    </w:p>
    <w:p w14:paraId="2C91E9C8" w14:textId="77777777" w:rsidR="00020133" w:rsidRDefault="005E3093" w:rsidP="006601AC">
      <w:pPr>
        <w:jc w:val="both"/>
        <w:rPr>
          <w:ins w:id="694" w:author="OMH CKO" w:date="2018-04-17T12:27:00Z"/>
          <w:rFonts w:eastAsiaTheme="minorHAnsi"/>
        </w:rPr>
      </w:pPr>
      <w:ins w:id="695" w:author="OMH CKO" w:date="2018-04-17T12:27:00Z">
        <w:r>
          <w:rPr>
            <w:rFonts w:eastAsiaTheme="minorHAnsi"/>
          </w:rPr>
          <w:t>Ú</w:t>
        </w:r>
        <w:r w:rsidR="00E856B0">
          <w:rPr>
            <w:rFonts w:eastAsiaTheme="minorHAnsi"/>
          </w:rPr>
          <w:t>daje o spoločných merateľných ukazovateľoch a programovo špecifických merateľných ukazovateľoch podľa investičnej priority</w:t>
        </w:r>
        <w:r w:rsidR="003D28BE">
          <w:rPr>
            <w:rFonts w:eastAsiaTheme="minorHAnsi"/>
          </w:rPr>
          <w:t xml:space="preserve">, v prípade tabuľky 1 až na úroveň špecifického cieľa, </w:t>
        </w:r>
        <w:r>
          <w:rPr>
            <w:rFonts w:eastAsiaTheme="minorHAnsi"/>
          </w:rPr>
          <w:t>a to prostredníctvom nasledovných tabuliek 1-4 (podľa relevancie programu k fondu).</w:t>
        </w:r>
      </w:ins>
    </w:p>
    <w:p w14:paraId="74C26F40" w14:textId="77777777" w:rsidR="005E3093" w:rsidRPr="00020133" w:rsidRDefault="005E3093" w:rsidP="006601AC">
      <w:pPr>
        <w:rPr>
          <w:ins w:id="696" w:author="OMH CKO" w:date="2018-04-17T12:27:00Z"/>
          <w:rFonts w:eastAsiaTheme="minorHAnsi"/>
        </w:rPr>
      </w:pPr>
    </w:p>
    <w:p w14:paraId="6232E308" w14:textId="77777777" w:rsidR="00AA7D81" w:rsidRDefault="00AA7D81" w:rsidP="00AA7D81">
      <w:pPr>
        <w:spacing w:after="200" w:line="276" w:lineRule="auto"/>
        <w:rPr>
          <w:rFonts w:eastAsiaTheme="minorHAnsi"/>
          <w:b/>
        </w:rPr>
      </w:pPr>
      <w:r w:rsidRPr="00AA7D81">
        <w:rPr>
          <w:rFonts w:eastAsiaTheme="minorHAnsi"/>
          <w:b/>
        </w:rPr>
        <w:t>Tabuľka 1 Ukazovatele výsledku pre EF</w:t>
      </w:r>
      <w:r w:rsidR="003847D4">
        <w:rPr>
          <w:rFonts w:eastAsiaTheme="minorHAnsi"/>
          <w:b/>
        </w:rPr>
        <w:t>RR</w:t>
      </w:r>
      <w:r w:rsidRPr="00AA7D81">
        <w:rPr>
          <w:rFonts w:eastAsiaTheme="minorHAnsi"/>
          <w:b/>
        </w:rPr>
        <w:t xml:space="preserve"> a KF v rozdelení na prioritné osi a špecifické ciele (</w:t>
      </w:r>
      <w:r w:rsidRPr="00F41510">
        <w:rPr>
          <w:rFonts w:eastAsiaTheme="minorHAnsi"/>
        </w:rPr>
        <w:t>uvedi</w:t>
      </w:r>
      <w:r w:rsidR="003847D4" w:rsidRPr="00F41510">
        <w:rPr>
          <w:rFonts w:eastAsiaTheme="minorHAnsi"/>
        </w:rPr>
        <w:t xml:space="preserve">e sa aj </w:t>
      </w:r>
      <w:r w:rsidR="00177A77" w:rsidRPr="00F41510">
        <w:rPr>
          <w:rFonts w:eastAsiaTheme="minorHAnsi"/>
        </w:rPr>
        <w:t xml:space="preserve">prioritná os </w:t>
      </w:r>
      <w:r w:rsidR="003847D4" w:rsidRPr="00F41510">
        <w:rPr>
          <w:rFonts w:eastAsiaTheme="minorHAnsi"/>
        </w:rPr>
        <w:t>TP</w:t>
      </w:r>
      <w:r w:rsidR="003847D4">
        <w:rPr>
          <w:rFonts w:eastAsiaTheme="minorHAnsi"/>
          <w:b/>
        </w:rPr>
        <w:t xml:space="preserve">) </w:t>
      </w:r>
    </w:p>
    <w:p w14:paraId="553CA29D" w14:textId="22A864B3" w:rsidR="008D306F" w:rsidRPr="00F41510" w:rsidRDefault="008D306F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del w:id="697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698" w:author="OMH CKO" w:date="2018-04-17T12:27:00Z">
        <w:r w:rsidR="003D28BE">
          <w:rPr>
            <w:rFonts w:eastAsiaTheme="minorHAnsi"/>
            <w:i/>
            <w:u w:val="single"/>
          </w:rPr>
          <w:t>Doplňujúce</w:t>
        </w:r>
      </w:ins>
      <w:r w:rsidR="003D28BE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>informácie</w:t>
      </w:r>
    </w:p>
    <w:p w14:paraId="123752C8" w14:textId="312BE345" w:rsidR="009B125B" w:rsidRDefault="00F16722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1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del w:id="699" w:author="OMH CKO" w:date="2018-04-17T12:27:00Z">
        <w:r>
          <w:rPr>
            <w:rFonts w:eastAsiaTheme="minorHAnsi"/>
            <w:i/>
          </w:rPr>
          <w:delText xml:space="preserve"> </w:delText>
        </w:r>
      </w:del>
      <w:r>
        <w:rPr>
          <w:rFonts w:eastAsiaTheme="minorHAnsi"/>
          <w:i/>
        </w:rPr>
        <w:t>ú</w:t>
      </w:r>
      <w:r w:rsidR="009B125B" w:rsidRPr="00125F1A">
        <w:rPr>
          <w:rFonts w:eastAsiaTheme="minorHAnsi"/>
          <w:i/>
        </w:rPr>
        <w:t xml:space="preserve">daje </w:t>
      </w:r>
      <w:r w:rsidR="009B125B">
        <w:rPr>
          <w:rFonts w:eastAsiaTheme="minorHAnsi"/>
          <w:i/>
        </w:rPr>
        <w:t xml:space="preserve">v tabuľke 1 nadväzujú na tabuľky  3 a </w:t>
      </w:r>
      <w:r w:rsidR="009B125B" w:rsidRPr="00125F1A">
        <w:rPr>
          <w:rFonts w:eastAsiaTheme="minorHAnsi"/>
          <w:i/>
        </w:rPr>
        <w:t>12 vzoru OP. RO poskytuje informácie v delení podľa pohlav</w:t>
      </w:r>
      <w:r>
        <w:rPr>
          <w:rFonts w:eastAsiaTheme="minorHAnsi"/>
          <w:i/>
        </w:rPr>
        <w:t>ia, ak tak bolo stanovené v</w:t>
      </w:r>
      <w:r w:rsidR="004C01E1">
        <w:rPr>
          <w:rFonts w:eastAsiaTheme="minorHAnsi"/>
          <w:i/>
        </w:rPr>
        <w:t> </w:t>
      </w:r>
      <w:r>
        <w:rPr>
          <w:rFonts w:eastAsiaTheme="minorHAnsi"/>
          <w:i/>
        </w:rPr>
        <w:t>OP</w:t>
      </w:r>
      <w:r w:rsidR="004C01E1">
        <w:rPr>
          <w:rFonts w:eastAsiaTheme="minorHAnsi"/>
          <w:i/>
        </w:rPr>
        <w:t>,</w:t>
      </w:r>
      <w:r w:rsidR="004C01E1" w:rsidRPr="004C01E1">
        <w:rPr>
          <w:rFonts w:eastAsiaTheme="minorHAnsi"/>
          <w:i/>
        </w:rPr>
        <w:t xml:space="preserve"> </w:t>
      </w:r>
      <w:r w:rsidR="004C01E1">
        <w:rPr>
          <w:rFonts w:eastAsiaTheme="minorHAnsi"/>
          <w:i/>
        </w:rPr>
        <w:t>inak vyplní stĺpec „spolu“.</w:t>
      </w:r>
    </w:p>
    <w:p w14:paraId="6F6F6BCA" w14:textId="34F0EFFF" w:rsidR="00F16722" w:rsidRPr="00125F1A" w:rsidRDefault="00F16722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2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del w:id="700" w:author="OMH CKO" w:date="2018-04-17T12:27:00Z">
        <w:r>
          <w:rPr>
            <w:rFonts w:eastAsiaTheme="minorHAnsi"/>
            <w:i/>
          </w:rPr>
          <w:delText xml:space="preserve"> </w:delText>
        </w:r>
      </w:del>
      <w:r>
        <w:rPr>
          <w:rFonts w:eastAsiaTheme="minorHAnsi"/>
          <w:i/>
        </w:rPr>
        <w:t>ú</w:t>
      </w:r>
      <w:r w:rsidRPr="00125F1A">
        <w:rPr>
          <w:rFonts w:eastAsiaTheme="minorHAnsi"/>
          <w:i/>
        </w:rPr>
        <w:t xml:space="preserve">daje </w:t>
      </w:r>
      <w:r>
        <w:rPr>
          <w:rFonts w:eastAsiaTheme="minorHAnsi"/>
          <w:i/>
        </w:rPr>
        <w:t>v tabuľke 1 nadväzujú na tabuľky  3 a 11 vzoru</w:t>
      </w:r>
      <w:r w:rsidR="0061591B">
        <w:rPr>
          <w:rFonts w:eastAsiaTheme="minorHAnsi"/>
          <w:i/>
        </w:rPr>
        <w:t xml:space="preserve"> </w:t>
      </w:r>
      <w:del w:id="701" w:author="OMH CKO" w:date="2018-04-17T12:27:00Z">
        <w:r>
          <w:rPr>
            <w:rFonts w:eastAsiaTheme="minorHAnsi"/>
            <w:i/>
          </w:rPr>
          <w:delText>PS.</w:delText>
        </w:r>
      </w:del>
      <w:ins w:id="702" w:author="OMH CKO" w:date="2018-04-17T12:27:00Z">
        <w:r>
          <w:rPr>
            <w:rFonts w:eastAsiaTheme="minorHAnsi"/>
            <w:i/>
          </w:rPr>
          <w:t>P</w:t>
        </w:r>
        <w:r w:rsidR="00435F36">
          <w:rPr>
            <w:rFonts w:eastAsiaTheme="minorHAnsi"/>
            <w:i/>
          </w:rPr>
          <w:t>C</w:t>
        </w:r>
        <w:r>
          <w:rPr>
            <w:rFonts w:eastAsiaTheme="minorHAnsi"/>
            <w:i/>
          </w:rPr>
          <w:t>S</w:t>
        </w:r>
      </w:ins>
      <w:r w:rsidR="00435F36">
        <w:rPr>
          <w:rFonts w:eastAsiaTheme="minorHAnsi"/>
          <w:i/>
        </w:rPr>
        <w:t xml:space="preserve"> </w:t>
      </w:r>
      <w:r w:rsidR="008D306F">
        <w:rPr>
          <w:rFonts w:eastAsiaTheme="minorHAnsi"/>
          <w:i/>
        </w:rPr>
        <w:t xml:space="preserve">Pre </w:t>
      </w:r>
      <w:del w:id="703" w:author="OMH CKO" w:date="2018-04-17T12:27:00Z">
        <w:r w:rsidR="008D306F">
          <w:rPr>
            <w:rFonts w:eastAsiaTheme="minorHAnsi"/>
            <w:i/>
          </w:rPr>
          <w:delText>PS</w:delText>
        </w:r>
      </w:del>
      <w:ins w:id="704" w:author="OMH CKO" w:date="2018-04-17T12:27:00Z">
        <w:r w:rsidR="008D306F">
          <w:rPr>
            <w:rFonts w:eastAsiaTheme="minorHAnsi"/>
            <w:i/>
          </w:rPr>
          <w:t>P</w:t>
        </w:r>
        <w:r w:rsidR="003D28BE">
          <w:rPr>
            <w:rFonts w:eastAsiaTheme="minorHAnsi"/>
            <w:i/>
          </w:rPr>
          <w:t>C</w:t>
        </w:r>
        <w:r w:rsidR="008D306F">
          <w:rPr>
            <w:rFonts w:eastAsiaTheme="minorHAnsi"/>
            <w:i/>
          </w:rPr>
          <w:t>S</w:t>
        </w:r>
      </w:ins>
      <w:r w:rsidR="008D306F">
        <w:rPr>
          <w:rFonts w:eastAsiaTheme="minorHAnsi"/>
          <w:i/>
        </w:rPr>
        <w:t xml:space="preserve"> sa vy</w:t>
      </w:r>
      <w:r w:rsidR="00686E73">
        <w:rPr>
          <w:rFonts w:eastAsiaTheme="minorHAnsi"/>
          <w:i/>
        </w:rPr>
        <w:t>nechá</w:t>
      </w:r>
      <w:r w:rsidR="008D306F">
        <w:rPr>
          <w:rFonts w:eastAsiaTheme="minorHAnsi"/>
          <w:i/>
        </w:rPr>
        <w:t xml:space="preserve"> stĺpec „kategória regiónu“ a</w:t>
      </w:r>
      <w:r w:rsidR="00C25E51">
        <w:rPr>
          <w:rFonts w:eastAsiaTheme="minorHAnsi"/>
          <w:i/>
        </w:rPr>
        <w:t xml:space="preserve"> nepoužije sa </w:t>
      </w:r>
      <w:r w:rsidR="008D306F">
        <w:rPr>
          <w:rFonts w:eastAsiaTheme="minorHAnsi"/>
          <w:i/>
        </w:rPr>
        <w:t>delenie podľa pohlavia.</w:t>
      </w:r>
    </w:p>
    <w:p w14:paraId="1A33C6EE" w14:textId="77777777" w:rsidR="008D306F" w:rsidRDefault="008D306F" w:rsidP="008D306F">
      <w:pPr>
        <w:shd w:val="clear" w:color="auto" w:fill="B8CCE4" w:themeFill="accent1" w:themeFillTint="66"/>
        <w:spacing w:before="120" w:after="120"/>
        <w:jc w:val="both"/>
        <w:rPr>
          <w:del w:id="705" w:author="OMH CKO" w:date="2018-04-17T12:27:00Z"/>
          <w:rFonts w:eastAsiaTheme="minorHAnsi"/>
          <w:i/>
          <w:u w:val="single"/>
        </w:rPr>
      </w:pPr>
      <w:del w:id="706" w:author="OMH CKO" w:date="2018-04-17T12:27:00Z">
        <w:r w:rsidRPr="00063CD4">
          <w:rPr>
            <w:rFonts w:eastAsiaTheme="minorHAnsi"/>
            <w:i/>
            <w:u w:val="single"/>
          </w:rPr>
          <w:delText>Zdroj údajov</w:delText>
        </w:r>
      </w:del>
    </w:p>
    <w:p w14:paraId="4F636244" w14:textId="77777777" w:rsidR="009B125B" w:rsidRPr="00125F1A" w:rsidRDefault="009B125B" w:rsidP="009B125B">
      <w:pPr>
        <w:shd w:val="clear" w:color="auto" w:fill="B8CCE4" w:themeFill="accent1" w:themeFillTint="66"/>
        <w:tabs>
          <w:tab w:val="left" w:pos="5987"/>
        </w:tabs>
        <w:spacing w:before="120" w:after="120"/>
        <w:jc w:val="both"/>
        <w:rPr>
          <w:del w:id="707" w:author="OMH CKO" w:date="2018-04-17T12:27:00Z"/>
          <w:rFonts w:eastAsiaTheme="minorHAnsi"/>
          <w:i/>
        </w:rPr>
      </w:pPr>
      <w:del w:id="708" w:author="OMH CKO" w:date="2018-04-17T12:27:00Z">
        <w:r w:rsidRPr="00125F1A">
          <w:rPr>
            <w:rFonts w:eastAsiaTheme="minorHAnsi"/>
            <w:i/>
          </w:rPr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7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125F1A">
          <w:rPr>
            <w:rFonts w:eastAsiaTheme="minorHAnsi"/>
            <w:i/>
          </w:rPr>
          <w:delText xml:space="preserve"> automaticky generované </w:delText>
        </w:r>
        <w:r>
          <w:rPr>
            <w:rFonts w:eastAsiaTheme="minorHAnsi"/>
            <w:i/>
          </w:rPr>
          <w:delText>ITMS2014+</w:delText>
        </w:r>
        <w:r>
          <w:rPr>
            <w:rFonts w:eastAsiaTheme="minorHAnsi"/>
            <w:i/>
          </w:rPr>
          <w:tab/>
        </w:r>
      </w:del>
    </w:p>
    <w:p w14:paraId="208719DF" w14:textId="241693B7" w:rsidR="00D65620" w:rsidRDefault="009B125B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125F1A">
        <w:rPr>
          <w:rFonts w:eastAsiaTheme="minorHAnsi"/>
          <w:i/>
        </w:rPr>
        <w:t>St</w:t>
      </w:r>
      <w:r>
        <w:rPr>
          <w:rFonts w:eastAsiaTheme="minorHAnsi"/>
          <w:i/>
        </w:rPr>
        <w:t xml:space="preserve">ĺpec 8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Pr="00125F1A">
        <w:rPr>
          <w:rFonts w:eastAsiaTheme="minorHAnsi"/>
          <w:i/>
        </w:rPr>
        <w:t xml:space="preserve">RO vyplní kumulatívnu hodnotu, ktorá predstavuje stav plnenia merateľného ukazovateľa </w:t>
      </w:r>
      <w:r>
        <w:rPr>
          <w:rFonts w:eastAsiaTheme="minorHAnsi"/>
          <w:i/>
        </w:rPr>
        <w:t xml:space="preserve">k </w:t>
      </w:r>
      <w:r w:rsidRPr="00125F1A">
        <w:rPr>
          <w:rFonts w:eastAsiaTheme="minorHAnsi"/>
          <w:i/>
        </w:rPr>
        <w:t>31.</w:t>
      </w:r>
      <w:r>
        <w:rPr>
          <w:rFonts w:eastAsiaTheme="minorHAnsi"/>
          <w:i/>
        </w:rPr>
        <w:t>12. vykazovaného roku. Hodnota merateľného ukazovateľa sa vypĺňa na základe hodnôt dosiahnutých v</w:t>
      </w:r>
      <w:r w:rsidR="003D28BE">
        <w:rPr>
          <w:rFonts w:eastAsiaTheme="minorHAnsi"/>
          <w:i/>
        </w:rPr>
        <w:t> </w:t>
      </w:r>
      <w:r>
        <w:rPr>
          <w:rFonts w:eastAsiaTheme="minorHAnsi"/>
          <w:i/>
        </w:rPr>
        <w:t>rámci</w:t>
      </w:r>
      <w:r w:rsidR="003D28BE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plne realizovaných projektov</w:t>
      </w:r>
      <w:del w:id="709" w:author="OMH CKO" w:date="2018-04-17T12:27:00Z">
        <w:r>
          <w:rPr>
            <w:rFonts w:eastAsiaTheme="minorHAnsi"/>
            <w:i/>
          </w:rPr>
          <w:delText xml:space="preserve">. </w:delText>
        </w:r>
        <w:r w:rsidRPr="00125F1A">
          <w:rPr>
            <w:rFonts w:eastAsiaTheme="minorHAnsi"/>
            <w:i/>
          </w:rPr>
          <w:delText>Ak</w:delText>
        </w:r>
      </w:del>
      <w:ins w:id="710" w:author="OMH CKO" w:date="2018-04-17T12:27:00Z">
        <w:r w:rsidR="008019B9">
          <w:rPr>
            <w:rFonts w:eastAsiaTheme="minorHAnsi"/>
            <w:i/>
          </w:rPr>
          <w:t xml:space="preserve"> (ak</w:t>
        </w:r>
      </w:ins>
      <w:r w:rsidR="008019B9">
        <w:rPr>
          <w:rFonts w:eastAsiaTheme="minorHAnsi"/>
          <w:i/>
        </w:rPr>
        <w:t xml:space="preserve"> je relevantné, </w:t>
      </w:r>
      <w:del w:id="711" w:author="OMH CKO" w:date="2018-04-17T12:27:00Z">
        <w:r w:rsidRPr="00125F1A">
          <w:rPr>
            <w:rFonts w:eastAsiaTheme="minorHAnsi"/>
            <w:i/>
          </w:rPr>
          <w:delText>pri ukazovateli „počet projektov...“RO  vypĺňa údaj</w:delText>
        </w:r>
      </w:del>
      <w:ins w:id="712" w:author="OMH CKO" w:date="2018-04-17T12:27:00Z">
        <w:r w:rsidR="008019B9">
          <w:rPr>
            <w:rFonts w:eastAsiaTheme="minorHAnsi"/>
            <w:i/>
          </w:rPr>
          <w:t>v opačnom prípade sú zdrojom údajov hodnoty získavané z národných, prípadne nadnárodných štatistických a údajových databáz)</w:t>
        </w:r>
        <w:r>
          <w:rPr>
            <w:rFonts w:eastAsiaTheme="minorHAnsi"/>
            <w:i/>
          </w:rPr>
          <w:t>.</w:t>
        </w:r>
        <w:r w:rsidR="005F2610">
          <w:rPr>
            <w:rFonts w:eastAsiaTheme="minorHAnsi"/>
            <w:i/>
          </w:rPr>
          <w:t xml:space="preserve"> Ak pre vykazovaný rok hodnota nie je dostupná, je potrebné ponechať dané pole prázdne a neuvádzať hodnotu predchádzajúceho roka. </w:t>
        </w:r>
        <w:r w:rsidR="0012739C">
          <w:rPr>
            <w:rFonts w:eastAsiaTheme="minorHAnsi"/>
            <w:i/>
          </w:rPr>
          <w:t>Hodnoty</w:t>
        </w:r>
      </w:ins>
      <w:r w:rsidR="0012739C">
        <w:rPr>
          <w:rFonts w:eastAsiaTheme="minorHAnsi"/>
          <w:i/>
        </w:rPr>
        <w:t xml:space="preserve"> za </w:t>
      </w:r>
      <w:del w:id="713" w:author="OMH CKO" w:date="2018-04-17T12:27:00Z">
        <w:r w:rsidRPr="00125F1A">
          <w:rPr>
            <w:rFonts w:eastAsiaTheme="minorHAnsi"/>
            <w:i/>
          </w:rPr>
          <w:delText>vybrané projekty, pričom v poznámke uvedie aj počet plne realizovaných projektov</w:delText>
        </w:r>
      </w:del>
      <w:ins w:id="714" w:author="OMH CKO" w:date="2018-04-17T12:27:00Z">
        <w:r w:rsidR="0012739C">
          <w:rPr>
            <w:rFonts w:eastAsiaTheme="minorHAnsi"/>
            <w:i/>
          </w:rPr>
          <w:t>predchádzajúce roky je možné spätne meniť</w:t>
        </w:r>
      </w:ins>
      <w:r w:rsidR="0012739C">
        <w:rPr>
          <w:rFonts w:eastAsiaTheme="minorHAnsi"/>
          <w:i/>
        </w:rPr>
        <w:t>.</w:t>
      </w:r>
    </w:p>
    <w:p w14:paraId="79F852A8" w14:textId="77777777" w:rsidR="009B125B" w:rsidRPr="00125F1A" w:rsidRDefault="00D65620" w:rsidP="009B125B">
      <w:pPr>
        <w:shd w:val="clear" w:color="auto" w:fill="B8CCE4" w:themeFill="accent1" w:themeFillTint="66"/>
        <w:spacing w:before="120" w:after="120"/>
        <w:jc w:val="both"/>
        <w:rPr>
          <w:ins w:id="715" w:author="OMH CKO" w:date="2018-04-17T12:27:00Z"/>
          <w:rFonts w:eastAsiaTheme="minorHAnsi"/>
          <w:i/>
        </w:rPr>
      </w:pPr>
      <w:ins w:id="716" w:author="OMH CKO" w:date="2018-04-17T12:27:00Z">
        <w:r>
          <w:rPr>
            <w:rFonts w:eastAsiaTheme="minorHAnsi"/>
            <w:i/>
          </w:rPr>
          <w:t>Kvalitatívna hodnota -</w:t>
        </w:r>
        <w:r w:rsidR="00134617">
          <w:rPr>
            <w:rFonts w:eastAsiaTheme="minorHAnsi"/>
            <w:i/>
          </w:rPr>
          <w:t xml:space="preserve"> </w:t>
        </w:r>
        <w:r>
          <w:rPr>
            <w:rFonts w:eastAsiaTheme="minorHAnsi"/>
            <w:i/>
          </w:rPr>
          <w:t>v</w:t>
        </w:r>
        <w:r w:rsidR="00134617" w:rsidRPr="00F357A6">
          <w:rPr>
            <w:rFonts w:eastAsiaTheme="minorHAnsi"/>
            <w:i/>
          </w:rPr>
          <w:t xml:space="preserve"> prípade kvalitatívneho odpočtu </w:t>
        </w:r>
        <w:r w:rsidR="00134617">
          <w:rPr>
            <w:rFonts w:eastAsiaTheme="minorHAnsi"/>
            <w:i/>
          </w:rPr>
          <w:t>ukazovateľa</w:t>
        </w:r>
        <w:r w:rsidR="00134617" w:rsidRPr="00F357A6">
          <w:rPr>
            <w:rFonts w:eastAsiaTheme="minorHAnsi"/>
            <w:i/>
          </w:rPr>
          <w:t xml:space="preserve"> je potrebné slovne v tabuľke zaznamenať, či boli alebo neboli dosiahnuté hodnoty.</w:t>
        </w:r>
      </w:ins>
    </w:p>
    <w:p w14:paraId="4687DE48" w14:textId="77777777" w:rsidR="009B125B" w:rsidRPr="00F41510" w:rsidRDefault="009B125B" w:rsidP="00F41510">
      <w:pPr>
        <w:shd w:val="clear" w:color="auto" w:fill="B8CCE4" w:themeFill="accent1" w:themeFillTint="66"/>
        <w:spacing w:before="120" w:after="120"/>
        <w:jc w:val="both"/>
        <w:rPr>
          <w:moveTo w:id="717" w:author="OMH CKO" w:date="2018-04-17T12:27:00Z"/>
          <w:rFonts w:eastAsiaTheme="minorHAnsi"/>
          <w:i/>
        </w:rPr>
      </w:pPr>
      <w:moveToRangeStart w:id="718" w:author="OMH CKO" w:date="2018-04-17T12:27:00Z" w:name="move511731385"/>
    </w:p>
    <w:tbl>
      <w:tblPr>
        <w:tblW w:w="13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814"/>
        <w:gridCol w:w="722"/>
        <w:gridCol w:w="722"/>
        <w:gridCol w:w="996"/>
        <w:gridCol w:w="995"/>
        <w:gridCol w:w="1317"/>
        <w:gridCol w:w="6395"/>
        <w:gridCol w:w="1422"/>
      </w:tblGrid>
      <w:tr w:rsidR="00F65AB8" w:rsidRPr="0088274D" w14:paraId="5A434FB8" w14:textId="77777777" w:rsidTr="006E5C72">
        <w:trPr>
          <w:cantSplit/>
          <w:trHeight w:val="525"/>
          <w:jc w:val="center"/>
        </w:trPr>
        <w:tc>
          <w:tcPr>
            <w:tcW w:w="538" w:type="dxa"/>
            <w:shd w:val="clear" w:color="auto" w:fill="B8CCE4" w:themeFill="accent1" w:themeFillTint="66"/>
            <w:vAlign w:val="center"/>
          </w:tcPr>
          <w:p w14:paraId="656755AF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To w:id="719" w:author="OMH CKO" w:date="2018-04-17T12:27:00Z"/>
                <w:b/>
                <w:sz w:val="18"/>
                <w:szCs w:val="18"/>
              </w:rPr>
            </w:pPr>
            <w:moveTo w:id="720" w:author="OMH CKO" w:date="2018-04-17T12:27:00Z">
              <w:r w:rsidRPr="0088274D">
                <w:rPr>
                  <w:b/>
                  <w:sz w:val="18"/>
                  <w:szCs w:val="18"/>
                </w:rPr>
                <w:lastRenderedPageBreak/>
                <w:t>1.</w:t>
              </w:r>
            </w:moveTo>
          </w:p>
        </w:tc>
        <w:tc>
          <w:tcPr>
            <w:tcW w:w="812" w:type="dxa"/>
            <w:shd w:val="clear" w:color="auto" w:fill="B8CCE4" w:themeFill="accent1" w:themeFillTint="66"/>
            <w:vAlign w:val="center"/>
          </w:tcPr>
          <w:p w14:paraId="484EF922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To w:id="721" w:author="OMH CKO" w:date="2018-04-17T12:27:00Z"/>
                <w:b/>
                <w:sz w:val="18"/>
                <w:szCs w:val="18"/>
              </w:rPr>
            </w:pPr>
            <w:moveTo w:id="722" w:author="OMH CKO" w:date="2018-04-17T12:27:00Z">
              <w:r w:rsidRPr="0088274D">
                <w:rPr>
                  <w:b/>
                  <w:sz w:val="18"/>
                  <w:szCs w:val="18"/>
                </w:rPr>
                <w:t>2.</w:t>
              </w:r>
            </w:moveTo>
          </w:p>
        </w:tc>
        <w:tc>
          <w:tcPr>
            <w:tcW w:w="720" w:type="dxa"/>
            <w:shd w:val="clear" w:color="auto" w:fill="B8CCE4" w:themeFill="accent1" w:themeFillTint="66"/>
            <w:vAlign w:val="center"/>
          </w:tcPr>
          <w:p w14:paraId="18B87009" w14:textId="77777777" w:rsidR="006E5C72" w:rsidRPr="0088274D" w:rsidRDefault="006E5C72" w:rsidP="00645E39">
            <w:pPr>
              <w:snapToGrid w:val="0"/>
              <w:jc w:val="center"/>
              <w:rPr>
                <w:moveTo w:id="723" w:author="OMH CKO" w:date="2018-04-17T12:27:00Z"/>
                <w:b/>
                <w:sz w:val="18"/>
                <w:szCs w:val="18"/>
              </w:rPr>
            </w:pPr>
            <w:moveTo w:id="724" w:author="OMH CKO" w:date="2018-04-17T12:27:00Z">
              <w:r w:rsidRPr="0088274D">
                <w:rPr>
                  <w:b/>
                  <w:sz w:val="18"/>
                  <w:szCs w:val="18"/>
                </w:rPr>
                <w:t>3.</w:t>
              </w:r>
            </w:moveTo>
          </w:p>
        </w:tc>
        <w:tc>
          <w:tcPr>
            <w:tcW w:w="720" w:type="dxa"/>
            <w:shd w:val="clear" w:color="auto" w:fill="B8CCE4" w:themeFill="accent1" w:themeFillTint="66"/>
            <w:vAlign w:val="center"/>
          </w:tcPr>
          <w:p w14:paraId="76AEC536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To w:id="725" w:author="OMH CKO" w:date="2018-04-17T12:27:00Z"/>
                <w:b/>
                <w:sz w:val="18"/>
                <w:szCs w:val="18"/>
              </w:rPr>
            </w:pPr>
            <w:moveTo w:id="726" w:author="OMH CKO" w:date="2018-04-17T12:27:00Z">
              <w:r w:rsidRPr="0088274D">
                <w:rPr>
                  <w:b/>
                  <w:sz w:val="18"/>
                  <w:szCs w:val="18"/>
                </w:rPr>
                <w:t>4.</w:t>
              </w:r>
            </w:moveTo>
          </w:p>
        </w:tc>
        <w:tc>
          <w:tcPr>
            <w:tcW w:w="993" w:type="dxa"/>
            <w:shd w:val="clear" w:color="auto" w:fill="B8CCE4" w:themeFill="accent1" w:themeFillTint="66"/>
            <w:vAlign w:val="center"/>
          </w:tcPr>
          <w:p w14:paraId="29D08E72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To w:id="727" w:author="OMH CKO" w:date="2018-04-17T12:27:00Z"/>
                <w:b/>
                <w:sz w:val="18"/>
                <w:szCs w:val="18"/>
              </w:rPr>
            </w:pPr>
            <w:moveTo w:id="728" w:author="OMH CKO" w:date="2018-04-17T12:27:00Z">
              <w:r w:rsidRPr="0088274D">
                <w:rPr>
                  <w:b/>
                  <w:sz w:val="18"/>
                  <w:szCs w:val="18"/>
                </w:rPr>
                <w:t>5.</w:t>
              </w:r>
            </w:moveTo>
          </w:p>
        </w:tc>
        <w:tc>
          <w:tcPr>
            <w:tcW w:w="992" w:type="dxa"/>
            <w:shd w:val="clear" w:color="auto" w:fill="B8CCE4" w:themeFill="accent1" w:themeFillTint="66"/>
            <w:vAlign w:val="center"/>
          </w:tcPr>
          <w:p w14:paraId="40F57F8F" w14:textId="77777777" w:rsidR="006E5C72" w:rsidRPr="0088274D" w:rsidRDefault="006E5C72" w:rsidP="00645E39">
            <w:pPr>
              <w:snapToGrid w:val="0"/>
              <w:jc w:val="center"/>
              <w:rPr>
                <w:moveTo w:id="729" w:author="OMH CKO" w:date="2018-04-17T12:27:00Z"/>
                <w:b/>
                <w:sz w:val="18"/>
                <w:szCs w:val="18"/>
              </w:rPr>
            </w:pPr>
            <w:moveTo w:id="730" w:author="OMH CKO" w:date="2018-04-17T12:27:00Z">
              <w:r w:rsidRPr="0088274D">
                <w:rPr>
                  <w:b/>
                  <w:sz w:val="18"/>
                  <w:szCs w:val="18"/>
                </w:rPr>
                <w:t>6.</w:t>
              </w:r>
            </w:moveTo>
          </w:p>
        </w:tc>
        <w:tc>
          <w:tcPr>
            <w:tcW w:w="1314" w:type="dxa"/>
            <w:shd w:val="clear" w:color="auto" w:fill="B8CCE4" w:themeFill="accent1" w:themeFillTint="66"/>
            <w:vAlign w:val="center"/>
          </w:tcPr>
          <w:p w14:paraId="252B6A1E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To w:id="731" w:author="OMH CKO" w:date="2018-04-17T12:27:00Z"/>
                <w:b/>
                <w:sz w:val="18"/>
                <w:szCs w:val="18"/>
              </w:rPr>
            </w:pPr>
            <w:moveTo w:id="732" w:author="OMH CKO" w:date="2018-04-17T12:27:00Z">
              <w:r>
                <w:rPr>
                  <w:b/>
                  <w:sz w:val="18"/>
                  <w:szCs w:val="18"/>
                </w:rPr>
                <w:t>7.</w:t>
              </w:r>
            </w:moveTo>
          </w:p>
        </w:tc>
        <w:tc>
          <w:tcPr>
            <w:tcW w:w="6379" w:type="dxa"/>
            <w:shd w:val="clear" w:color="auto" w:fill="B8CCE4" w:themeFill="accent1" w:themeFillTint="66"/>
            <w:vAlign w:val="center"/>
          </w:tcPr>
          <w:p w14:paraId="0D92BA39" w14:textId="77777777" w:rsidR="006E5C72" w:rsidRPr="0088274D" w:rsidRDefault="006E5C72">
            <w:pPr>
              <w:tabs>
                <w:tab w:val="left" w:pos="720"/>
              </w:tabs>
              <w:contextualSpacing/>
              <w:jc w:val="center"/>
              <w:rPr>
                <w:moveTo w:id="733" w:author="OMH CKO" w:date="2018-04-17T12:27:00Z"/>
                <w:b/>
                <w:sz w:val="18"/>
                <w:szCs w:val="18"/>
              </w:rPr>
              <w:pPrChange w:id="734" w:author="OMH CKO" w:date="2018-04-17T12:27:00Z">
                <w:pPr>
                  <w:jc w:val="center"/>
                </w:pPr>
              </w:pPrChange>
            </w:pPr>
            <w:moveTo w:id="735" w:author="OMH CKO" w:date="2018-04-17T12:27:00Z">
              <w:r>
                <w:rPr>
                  <w:b/>
                  <w:sz w:val="18"/>
                  <w:szCs w:val="18"/>
                </w:rPr>
                <w:t>8.</w:t>
              </w:r>
            </w:moveTo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14:paraId="50FECE75" w14:textId="77777777" w:rsidR="006E5C72" w:rsidRPr="0088274D" w:rsidRDefault="006E5C72">
            <w:pPr>
              <w:tabs>
                <w:tab w:val="left" w:pos="720"/>
              </w:tabs>
              <w:contextualSpacing/>
              <w:jc w:val="center"/>
              <w:rPr>
                <w:moveTo w:id="736" w:author="OMH CKO" w:date="2018-04-17T12:27:00Z"/>
                <w:b/>
                <w:sz w:val="18"/>
                <w:rPrChange w:id="737" w:author="OMH CKO" w:date="2018-04-17T12:27:00Z">
                  <w:rPr>
                    <w:moveTo w:id="738" w:author="OMH CKO" w:date="2018-04-17T12:27:00Z"/>
                    <w:b/>
                    <w:sz w:val="16"/>
                  </w:rPr>
                </w:rPrChange>
              </w:rPr>
              <w:pPrChange w:id="739" w:author="OMH CKO" w:date="2018-04-17T12:27:00Z">
                <w:pPr>
                  <w:jc w:val="center"/>
                </w:pPr>
              </w:pPrChange>
            </w:pPr>
            <w:moveTo w:id="740" w:author="OMH CKO" w:date="2018-04-17T12:27:00Z">
              <w:r>
                <w:rPr>
                  <w:b/>
                  <w:sz w:val="18"/>
                  <w:rPrChange w:id="741" w:author="OMH CKO" w:date="2018-04-17T12:27:00Z">
                    <w:rPr>
                      <w:b/>
                      <w:sz w:val="16"/>
                    </w:rPr>
                  </w:rPrChange>
                </w:rPr>
                <w:t>9</w:t>
              </w:r>
              <w:r w:rsidRPr="0088274D">
                <w:rPr>
                  <w:b/>
                  <w:sz w:val="18"/>
                  <w:rPrChange w:id="742" w:author="OMH CKO" w:date="2018-04-17T12:27:00Z">
                    <w:rPr>
                      <w:b/>
                      <w:sz w:val="16"/>
                    </w:rPr>
                  </w:rPrChange>
                </w:rPr>
                <w:t>.</w:t>
              </w:r>
            </w:moveTo>
          </w:p>
        </w:tc>
      </w:tr>
    </w:tbl>
    <w:moveToRangeEnd w:id="718"/>
    <w:p w14:paraId="141020B7" w14:textId="77777777" w:rsidR="006E5C72" w:rsidRPr="004822A2" w:rsidRDefault="009B125B" w:rsidP="00645E39">
      <w:pPr>
        <w:tabs>
          <w:tab w:val="left" w:pos="720"/>
        </w:tabs>
        <w:contextualSpacing/>
        <w:jc w:val="center"/>
        <w:rPr>
          <w:del w:id="743" w:author="OMH CKO" w:date="2018-04-17T12:27:00Z"/>
          <w:rFonts w:eastAsiaTheme="minorHAnsi"/>
          <w:b/>
          <w:sz w:val="18"/>
          <w:szCs w:val="18"/>
          <w:lang w:eastAsia="en-US"/>
        </w:rPr>
      </w:pPr>
      <w:del w:id="744" w:author="OMH CKO" w:date="2018-04-17T12:27:00Z">
        <w:r w:rsidRPr="00125F1A">
          <w:rPr>
            <w:rFonts w:eastAsiaTheme="minorHAnsi"/>
            <w:i/>
          </w:rPr>
          <w:delText xml:space="preserve">Stĺpec </w:delText>
        </w:r>
        <w:r>
          <w:rPr>
            <w:rFonts w:eastAsiaTheme="minorHAnsi"/>
            <w:i/>
          </w:rPr>
          <w:delText>9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 xml:space="preserve">– </w:delText>
        </w:r>
        <w:r>
          <w:rPr>
            <w:rFonts w:eastAsiaTheme="minorHAnsi"/>
            <w:i/>
          </w:rPr>
          <w:delText>Ak je relevantné, RO uvedie hodnotu očakávaného plnenia merateľného ukazovateľa na základe vybraných projektov.</w:delText>
        </w:r>
      </w:del>
    </w:p>
    <w:p w14:paraId="49C3C32E" w14:textId="77777777" w:rsidR="009B125B" w:rsidRPr="00F41510" w:rsidRDefault="009B125B" w:rsidP="00F41510">
      <w:pPr>
        <w:shd w:val="clear" w:color="auto" w:fill="B8CCE4" w:themeFill="accent1" w:themeFillTint="66"/>
        <w:spacing w:before="120" w:after="120"/>
        <w:jc w:val="both"/>
        <w:rPr>
          <w:moveFrom w:id="745" w:author="OMH CKO" w:date="2018-04-17T12:27:00Z"/>
          <w:rFonts w:eastAsiaTheme="minorHAnsi"/>
          <w:i/>
        </w:rPr>
      </w:pPr>
      <w:moveFromRangeStart w:id="746" w:author="OMH CKO" w:date="2018-04-17T12:27:00Z" w:name="move511731385"/>
    </w:p>
    <w:tbl>
      <w:tblPr>
        <w:tblW w:w="13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24"/>
        <w:gridCol w:w="445"/>
        <w:gridCol w:w="151"/>
        <w:gridCol w:w="574"/>
        <w:gridCol w:w="539"/>
        <w:gridCol w:w="204"/>
        <w:gridCol w:w="506"/>
        <w:gridCol w:w="506"/>
        <w:gridCol w:w="203"/>
        <w:gridCol w:w="289"/>
        <w:gridCol w:w="266"/>
        <w:gridCol w:w="325"/>
        <w:gridCol w:w="295"/>
        <w:gridCol w:w="295"/>
        <w:gridCol w:w="295"/>
        <w:gridCol w:w="248"/>
        <w:gridCol w:w="248"/>
        <w:gridCol w:w="199"/>
        <w:gridCol w:w="49"/>
        <w:gridCol w:w="248"/>
        <w:gridCol w:w="248"/>
        <w:gridCol w:w="248"/>
        <w:gridCol w:w="171"/>
        <w:gridCol w:w="77"/>
        <w:gridCol w:w="198"/>
        <w:gridCol w:w="50"/>
        <w:gridCol w:w="222"/>
        <w:gridCol w:w="27"/>
        <w:gridCol w:w="248"/>
        <w:gridCol w:w="248"/>
        <w:gridCol w:w="29"/>
        <w:gridCol w:w="219"/>
        <w:gridCol w:w="248"/>
        <w:gridCol w:w="248"/>
        <w:gridCol w:w="249"/>
        <w:gridCol w:w="248"/>
        <w:gridCol w:w="28"/>
        <w:gridCol w:w="227"/>
        <w:gridCol w:w="9"/>
        <w:gridCol w:w="239"/>
        <w:gridCol w:w="248"/>
        <w:gridCol w:w="114"/>
        <w:gridCol w:w="134"/>
        <w:gridCol w:w="248"/>
        <w:gridCol w:w="248"/>
        <w:gridCol w:w="200"/>
        <w:gridCol w:w="48"/>
        <w:gridCol w:w="249"/>
        <w:gridCol w:w="248"/>
        <w:gridCol w:w="248"/>
        <w:gridCol w:w="248"/>
        <w:gridCol w:w="248"/>
        <w:gridCol w:w="87"/>
        <w:gridCol w:w="35"/>
        <w:gridCol w:w="126"/>
        <w:gridCol w:w="249"/>
        <w:gridCol w:w="622"/>
      </w:tblGrid>
      <w:tr w:rsidR="00F65AB8" w:rsidRPr="0088274D" w14:paraId="30070E67" w14:textId="77777777" w:rsidTr="006E5C72">
        <w:trPr>
          <w:gridBefore w:val="1"/>
          <w:gridAfter w:val="4"/>
          <w:wAfter w:w="35" w:type="dxa"/>
          <w:cantSplit/>
          <w:trHeight w:val="525"/>
          <w:jc w:val="center"/>
        </w:trPr>
        <w:tc>
          <w:tcPr>
            <w:tcW w:w="538" w:type="dxa"/>
            <w:shd w:val="clear" w:color="auto" w:fill="B8CCE4" w:themeFill="accent1" w:themeFillTint="66"/>
            <w:vAlign w:val="center"/>
          </w:tcPr>
          <w:p w14:paraId="7623861D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From w:id="747" w:author="OMH CKO" w:date="2018-04-17T12:27:00Z"/>
                <w:b/>
                <w:sz w:val="18"/>
                <w:szCs w:val="18"/>
              </w:rPr>
            </w:pPr>
            <w:moveFrom w:id="748" w:author="OMH CKO" w:date="2018-04-17T12:27:00Z">
              <w:r w:rsidRPr="0088274D">
                <w:rPr>
                  <w:b/>
                  <w:sz w:val="18"/>
                  <w:szCs w:val="18"/>
                </w:rPr>
                <w:t>1.</w:t>
              </w:r>
            </w:moveFrom>
          </w:p>
        </w:tc>
        <w:tc>
          <w:tcPr>
            <w:tcW w:w="812" w:type="dxa"/>
            <w:gridSpan w:val="2"/>
            <w:shd w:val="clear" w:color="auto" w:fill="B8CCE4" w:themeFill="accent1" w:themeFillTint="66"/>
            <w:vAlign w:val="center"/>
          </w:tcPr>
          <w:p w14:paraId="4BDCEE89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From w:id="749" w:author="OMH CKO" w:date="2018-04-17T12:27:00Z"/>
                <w:b/>
                <w:sz w:val="18"/>
                <w:szCs w:val="18"/>
              </w:rPr>
            </w:pPr>
            <w:moveFrom w:id="750" w:author="OMH CKO" w:date="2018-04-17T12:27:00Z">
              <w:r w:rsidRPr="0088274D">
                <w:rPr>
                  <w:b/>
                  <w:sz w:val="18"/>
                  <w:szCs w:val="18"/>
                </w:rPr>
                <w:t>2.</w:t>
              </w:r>
            </w:moveFrom>
          </w:p>
        </w:tc>
        <w:tc>
          <w:tcPr>
            <w:tcW w:w="720" w:type="dxa"/>
            <w:shd w:val="clear" w:color="auto" w:fill="B8CCE4" w:themeFill="accent1" w:themeFillTint="66"/>
            <w:vAlign w:val="center"/>
          </w:tcPr>
          <w:p w14:paraId="75B7DC1A" w14:textId="77777777" w:rsidR="006E5C72" w:rsidRPr="0088274D" w:rsidRDefault="006E5C72" w:rsidP="00645E39">
            <w:pPr>
              <w:snapToGrid w:val="0"/>
              <w:jc w:val="center"/>
              <w:rPr>
                <w:moveFrom w:id="751" w:author="OMH CKO" w:date="2018-04-17T12:27:00Z"/>
                <w:b/>
                <w:sz w:val="18"/>
                <w:szCs w:val="18"/>
              </w:rPr>
            </w:pPr>
            <w:moveFrom w:id="752" w:author="OMH CKO" w:date="2018-04-17T12:27:00Z">
              <w:r w:rsidRPr="0088274D">
                <w:rPr>
                  <w:b/>
                  <w:sz w:val="18"/>
                  <w:szCs w:val="18"/>
                </w:rPr>
                <w:t>3.</w:t>
              </w:r>
            </w:moveFrom>
          </w:p>
        </w:tc>
        <w:tc>
          <w:tcPr>
            <w:tcW w:w="720" w:type="dxa"/>
            <w:shd w:val="clear" w:color="auto" w:fill="B8CCE4" w:themeFill="accent1" w:themeFillTint="66"/>
            <w:vAlign w:val="center"/>
          </w:tcPr>
          <w:p w14:paraId="2983C596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From w:id="753" w:author="OMH CKO" w:date="2018-04-17T12:27:00Z"/>
                <w:b/>
                <w:sz w:val="18"/>
                <w:szCs w:val="18"/>
              </w:rPr>
            </w:pPr>
            <w:moveFrom w:id="754" w:author="OMH CKO" w:date="2018-04-17T12:27:00Z">
              <w:r w:rsidRPr="0088274D">
                <w:rPr>
                  <w:b/>
                  <w:sz w:val="18"/>
                  <w:szCs w:val="18"/>
                </w:rPr>
                <w:t>4.</w:t>
              </w:r>
            </w:moveFrom>
          </w:p>
        </w:tc>
        <w:tc>
          <w:tcPr>
            <w:tcW w:w="993" w:type="dxa"/>
            <w:gridSpan w:val="2"/>
            <w:shd w:val="clear" w:color="auto" w:fill="B8CCE4" w:themeFill="accent1" w:themeFillTint="66"/>
            <w:vAlign w:val="center"/>
          </w:tcPr>
          <w:p w14:paraId="3F3FD3F3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From w:id="755" w:author="OMH CKO" w:date="2018-04-17T12:27:00Z"/>
                <w:b/>
                <w:sz w:val="18"/>
                <w:szCs w:val="18"/>
              </w:rPr>
            </w:pPr>
            <w:moveFrom w:id="756" w:author="OMH CKO" w:date="2018-04-17T12:27:00Z">
              <w:r w:rsidRPr="0088274D">
                <w:rPr>
                  <w:b/>
                  <w:sz w:val="18"/>
                  <w:szCs w:val="18"/>
                </w:rPr>
                <w:t>5.</w:t>
              </w:r>
            </w:moveFrom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0EB2DD8F" w14:textId="77777777" w:rsidR="006E5C72" w:rsidRPr="0088274D" w:rsidRDefault="006E5C72" w:rsidP="00645E39">
            <w:pPr>
              <w:snapToGrid w:val="0"/>
              <w:jc w:val="center"/>
              <w:rPr>
                <w:moveFrom w:id="757" w:author="OMH CKO" w:date="2018-04-17T12:27:00Z"/>
                <w:b/>
                <w:sz w:val="18"/>
                <w:szCs w:val="18"/>
              </w:rPr>
            </w:pPr>
            <w:moveFrom w:id="758" w:author="OMH CKO" w:date="2018-04-17T12:27:00Z">
              <w:r w:rsidRPr="0088274D">
                <w:rPr>
                  <w:b/>
                  <w:sz w:val="18"/>
                  <w:szCs w:val="18"/>
                </w:rPr>
                <w:t>6.</w:t>
              </w:r>
            </w:moveFrom>
          </w:p>
        </w:tc>
        <w:tc>
          <w:tcPr>
            <w:tcW w:w="1314" w:type="dxa"/>
            <w:gridSpan w:val="4"/>
            <w:shd w:val="clear" w:color="auto" w:fill="B8CCE4" w:themeFill="accent1" w:themeFillTint="66"/>
            <w:vAlign w:val="center"/>
          </w:tcPr>
          <w:p w14:paraId="7EEA66FA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moveFrom w:id="759" w:author="OMH CKO" w:date="2018-04-17T12:27:00Z"/>
                <w:b/>
                <w:sz w:val="18"/>
                <w:szCs w:val="18"/>
              </w:rPr>
            </w:pPr>
            <w:moveFrom w:id="760" w:author="OMH CKO" w:date="2018-04-17T12:27:00Z">
              <w:r>
                <w:rPr>
                  <w:b/>
                  <w:sz w:val="18"/>
                  <w:szCs w:val="18"/>
                </w:rPr>
                <w:t>7.</w:t>
              </w:r>
            </w:moveFrom>
          </w:p>
        </w:tc>
        <w:tc>
          <w:tcPr>
            <w:tcW w:w="6379" w:type="dxa"/>
            <w:gridSpan w:val="33"/>
            <w:shd w:val="clear" w:color="auto" w:fill="B8CCE4" w:themeFill="accent1" w:themeFillTint="66"/>
            <w:vAlign w:val="center"/>
          </w:tcPr>
          <w:p w14:paraId="017D6F39" w14:textId="77777777" w:rsidR="006E5C72" w:rsidRPr="0088274D" w:rsidRDefault="006E5C72">
            <w:pPr>
              <w:tabs>
                <w:tab w:val="left" w:pos="720"/>
              </w:tabs>
              <w:contextualSpacing/>
              <w:jc w:val="center"/>
              <w:rPr>
                <w:moveFrom w:id="761" w:author="OMH CKO" w:date="2018-04-17T12:27:00Z"/>
                <w:b/>
                <w:sz w:val="18"/>
                <w:szCs w:val="18"/>
              </w:rPr>
              <w:pPrChange w:id="762" w:author="OMH CKO" w:date="2018-04-17T12:27:00Z">
                <w:pPr>
                  <w:jc w:val="center"/>
                </w:pPr>
              </w:pPrChange>
            </w:pPr>
            <w:moveFrom w:id="763" w:author="OMH CKO" w:date="2018-04-17T12:27:00Z">
              <w:r>
                <w:rPr>
                  <w:b/>
                  <w:sz w:val="18"/>
                  <w:szCs w:val="18"/>
                </w:rPr>
                <w:t>8.</w:t>
              </w:r>
            </w:moveFrom>
          </w:p>
        </w:tc>
        <w:tc>
          <w:tcPr>
            <w:tcW w:w="1418" w:type="dxa"/>
            <w:gridSpan w:val="7"/>
            <w:shd w:val="clear" w:color="auto" w:fill="B8CCE4" w:themeFill="accent1" w:themeFillTint="66"/>
            <w:vAlign w:val="center"/>
          </w:tcPr>
          <w:p w14:paraId="44208E7C" w14:textId="77777777" w:rsidR="006E5C72" w:rsidRPr="0088274D" w:rsidRDefault="006E5C72">
            <w:pPr>
              <w:tabs>
                <w:tab w:val="left" w:pos="720"/>
              </w:tabs>
              <w:contextualSpacing/>
              <w:jc w:val="center"/>
              <w:rPr>
                <w:moveFrom w:id="764" w:author="OMH CKO" w:date="2018-04-17T12:27:00Z"/>
                <w:b/>
                <w:sz w:val="18"/>
                <w:rPrChange w:id="765" w:author="OMH CKO" w:date="2018-04-17T12:27:00Z">
                  <w:rPr>
                    <w:moveFrom w:id="766" w:author="OMH CKO" w:date="2018-04-17T12:27:00Z"/>
                    <w:b/>
                    <w:sz w:val="16"/>
                  </w:rPr>
                </w:rPrChange>
              </w:rPr>
              <w:pPrChange w:id="767" w:author="OMH CKO" w:date="2018-04-17T12:27:00Z">
                <w:pPr>
                  <w:jc w:val="center"/>
                </w:pPr>
              </w:pPrChange>
            </w:pPr>
            <w:moveFrom w:id="768" w:author="OMH CKO" w:date="2018-04-17T12:27:00Z">
              <w:r>
                <w:rPr>
                  <w:b/>
                  <w:sz w:val="18"/>
                  <w:rPrChange w:id="769" w:author="OMH CKO" w:date="2018-04-17T12:27:00Z">
                    <w:rPr>
                      <w:b/>
                      <w:sz w:val="16"/>
                    </w:rPr>
                  </w:rPrChange>
                </w:rPr>
                <w:t>9</w:t>
              </w:r>
              <w:r w:rsidRPr="0088274D">
                <w:rPr>
                  <w:b/>
                  <w:sz w:val="18"/>
                  <w:rPrChange w:id="770" w:author="OMH CKO" w:date="2018-04-17T12:27:00Z">
                    <w:rPr>
                      <w:b/>
                      <w:sz w:val="16"/>
                    </w:rPr>
                  </w:rPrChange>
                </w:rPr>
                <w:t>.</w:t>
              </w:r>
            </w:moveFrom>
          </w:p>
        </w:tc>
      </w:tr>
      <w:moveFromRangeEnd w:id="746"/>
      <w:tr w:rsidR="00F65AB8" w:rsidRPr="00615891" w14:paraId="3369DB77" w14:textId="77777777" w:rsidTr="00645E39">
        <w:tblPrEx>
          <w:jc w:val="left"/>
        </w:tblPrEx>
        <w:trPr>
          <w:cantSplit/>
          <w:trHeight w:val="1131"/>
          <w:del w:id="771" w:author="OMH CKO" w:date="2018-04-17T12:27:00Z"/>
        </w:trPr>
        <w:tc>
          <w:tcPr>
            <w:tcW w:w="709" w:type="dxa"/>
            <w:shd w:val="clear" w:color="auto" w:fill="B8CCE4" w:themeFill="accent1" w:themeFillTint="66"/>
            <w:vAlign w:val="center"/>
          </w:tcPr>
          <w:p w14:paraId="19C0652E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772" w:author="OMH CKO" w:date="2018-04-17T12:27:00Z"/>
                <w:i/>
                <w:sz w:val="18"/>
                <w:szCs w:val="18"/>
              </w:rPr>
            </w:pPr>
            <w:del w:id="773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ID</w:delText>
              </w:r>
            </w:del>
          </w:p>
        </w:tc>
        <w:tc>
          <w:tcPr>
            <w:tcW w:w="1135" w:type="dxa"/>
            <w:gridSpan w:val="2"/>
            <w:shd w:val="clear" w:color="auto" w:fill="B8CCE4" w:themeFill="accent1" w:themeFillTint="66"/>
            <w:vAlign w:val="center"/>
          </w:tcPr>
          <w:p w14:paraId="04F64E70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774" w:author="OMH CKO" w:date="2018-04-17T12:27:00Z"/>
                <w:i/>
                <w:sz w:val="18"/>
                <w:szCs w:val="18"/>
              </w:rPr>
            </w:pPr>
            <w:del w:id="775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Ukazovateľ  výsledku</w:delText>
              </w:r>
            </w:del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782BBF0E" w14:textId="77777777" w:rsidR="004E4F15" w:rsidRPr="00DC0B0F" w:rsidRDefault="004E4F15" w:rsidP="00645E39">
            <w:pPr>
              <w:snapToGrid w:val="0"/>
              <w:jc w:val="center"/>
              <w:rPr>
                <w:del w:id="776" w:author="OMH CKO" w:date="2018-04-17T12:27:00Z"/>
                <w:i/>
                <w:sz w:val="18"/>
                <w:szCs w:val="18"/>
              </w:rPr>
            </w:pPr>
            <w:del w:id="777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Merná jednotka</w:delText>
              </w:r>
            </w:del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414D67E8" w14:textId="77777777" w:rsidR="004E4F15" w:rsidRPr="004822A2" w:rsidRDefault="004E4F15" w:rsidP="00645E39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77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779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Kategória regiónu </w:delText>
              </w:r>
            </w:del>
          </w:p>
          <w:p w14:paraId="519817CE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780" w:author="OMH CKO" w:date="2018-04-17T12:27:00Z"/>
                <w:i/>
                <w:sz w:val="18"/>
                <w:szCs w:val="18"/>
              </w:rPr>
            </w:pPr>
            <w:del w:id="781" w:author="OMH CKO" w:date="2018-04-17T12:27:00Z"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v prípade potreby</w:delText>
              </w:r>
            </w:del>
          </w:p>
        </w:tc>
        <w:tc>
          <w:tcPr>
            <w:tcW w:w="1418" w:type="dxa"/>
            <w:gridSpan w:val="2"/>
            <w:shd w:val="clear" w:color="auto" w:fill="B8CCE4" w:themeFill="accent1" w:themeFillTint="66"/>
            <w:vAlign w:val="center"/>
          </w:tcPr>
          <w:p w14:paraId="52D62296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782" w:author="OMH CKO" w:date="2018-04-17T12:27:00Z"/>
                <w:i/>
                <w:sz w:val="18"/>
                <w:szCs w:val="18"/>
              </w:rPr>
            </w:pPr>
            <w:del w:id="783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Východisková hodnota</w:delText>
              </w:r>
            </w:del>
          </w:p>
        </w:tc>
        <w:tc>
          <w:tcPr>
            <w:tcW w:w="1417" w:type="dxa"/>
            <w:gridSpan w:val="4"/>
            <w:shd w:val="clear" w:color="auto" w:fill="B8CCE4" w:themeFill="accent1" w:themeFillTint="66"/>
            <w:vAlign w:val="center"/>
          </w:tcPr>
          <w:p w14:paraId="7BF9ABC8" w14:textId="77777777" w:rsidR="004E4F15" w:rsidRPr="00DC0B0F" w:rsidRDefault="004E4F15" w:rsidP="00645E39">
            <w:pPr>
              <w:snapToGrid w:val="0"/>
              <w:jc w:val="center"/>
              <w:rPr>
                <w:del w:id="784" w:author="OMH CKO" w:date="2018-04-17T12:27:00Z"/>
                <w:i/>
                <w:sz w:val="18"/>
                <w:szCs w:val="18"/>
              </w:rPr>
            </w:pPr>
            <w:del w:id="785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Východiskový rok</w:delText>
              </w:r>
            </w:del>
          </w:p>
        </w:tc>
        <w:tc>
          <w:tcPr>
            <w:tcW w:w="993" w:type="dxa"/>
            <w:gridSpan w:val="3"/>
            <w:shd w:val="clear" w:color="auto" w:fill="B8CCE4" w:themeFill="accent1" w:themeFillTint="66"/>
            <w:vAlign w:val="center"/>
          </w:tcPr>
          <w:p w14:paraId="344008F3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786" w:author="OMH CKO" w:date="2018-04-17T12:27:00Z"/>
                <w:i/>
                <w:sz w:val="18"/>
                <w:szCs w:val="18"/>
              </w:rPr>
            </w:pPr>
            <w:del w:id="787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 xml:space="preserve">Cieľová hodnota </w:delText>
              </w:r>
              <w:r w:rsidRPr="006361CB"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(2023)</w:delText>
              </w:r>
            </w:del>
          </w:p>
        </w:tc>
        <w:tc>
          <w:tcPr>
            <w:tcW w:w="765" w:type="dxa"/>
            <w:gridSpan w:val="4"/>
            <w:shd w:val="clear" w:color="auto" w:fill="B8CCE4" w:themeFill="accent1" w:themeFillTint="66"/>
            <w:vAlign w:val="center"/>
          </w:tcPr>
          <w:p w14:paraId="17A41E55" w14:textId="77777777" w:rsidR="004E4F15" w:rsidRPr="00DC0B0F" w:rsidRDefault="004E4F15" w:rsidP="00645E39">
            <w:pPr>
              <w:spacing w:after="200" w:line="276" w:lineRule="auto"/>
              <w:jc w:val="center"/>
              <w:rPr>
                <w:del w:id="788" w:author="OMH CKO" w:date="2018-04-17T12:27:00Z"/>
                <w:i/>
                <w:sz w:val="18"/>
                <w:szCs w:val="18"/>
              </w:rPr>
            </w:pPr>
            <w:del w:id="789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</w:delText>
              </w:r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4</w:delText>
              </w:r>
            </w:del>
          </w:p>
        </w:tc>
        <w:tc>
          <w:tcPr>
            <w:tcW w:w="765" w:type="dxa"/>
            <w:gridSpan w:val="3"/>
            <w:shd w:val="clear" w:color="auto" w:fill="B8CCE4" w:themeFill="accent1" w:themeFillTint="66"/>
            <w:vAlign w:val="center"/>
          </w:tcPr>
          <w:p w14:paraId="0E2C645F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790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791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2015</w:delText>
              </w:r>
            </w:del>
          </w:p>
        </w:tc>
        <w:tc>
          <w:tcPr>
            <w:tcW w:w="766" w:type="dxa"/>
            <w:gridSpan w:val="6"/>
            <w:shd w:val="clear" w:color="auto" w:fill="B8CCE4" w:themeFill="accent1" w:themeFillTint="66"/>
            <w:vAlign w:val="center"/>
          </w:tcPr>
          <w:p w14:paraId="58133A8C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792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793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2016</w:delText>
              </w:r>
            </w:del>
          </w:p>
        </w:tc>
        <w:tc>
          <w:tcPr>
            <w:tcW w:w="765" w:type="dxa"/>
            <w:gridSpan w:val="4"/>
            <w:shd w:val="clear" w:color="auto" w:fill="B8CCE4" w:themeFill="accent1" w:themeFillTint="66"/>
            <w:vAlign w:val="center"/>
          </w:tcPr>
          <w:p w14:paraId="74B9E2E0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794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795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2017</w:delText>
              </w:r>
            </w:del>
          </w:p>
        </w:tc>
        <w:tc>
          <w:tcPr>
            <w:tcW w:w="766" w:type="dxa"/>
            <w:gridSpan w:val="3"/>
            <w:shd w:val="clear" w:color="auto" w:fill="B8CCE4" w:themeFill="accent1" w:themeFillTint="66"/>
            <w:vAlign w:val="center"/>
          </w:tcPr>
          <w:p w14:paraId="1A41994C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796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797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2018</w:delText>
              </w:r>
            </w:del>
          </w:p>
        </w:tc>
        <w:tc>
          <w:tcPr>
            <w:tcW w:w="765" w:type="dxa"/>
            <w:gridSpan w:val="5"/>
            <w:shd w:val="clear" w:color="auto" w:fill="B8CCE4" w:themeFill="accent1" w:themeFillTint="66"/>
            <w:vAlign w:val="center"/>
          </w:tcPr>
          <w:p w14:paraId="61A2BE11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798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799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2019</w:delText>
              </w:r>
            </w:del>
          </w:p>
        </w:tc>
        <w:tc>
          <w:tcPr>
            <w:tcW w:w="765" w:type="dxa"/>
            <w:gridSpan w:val="4"/>
            <w:shd w:val="clear" w:color="auto" w:fill="B8CCE4" w:themeFill="accent1" w:themeFillTint="66"/>
            <w:vAlign w:val="center"/>
          </w:tcPr>
          <w:p w14:paraId="3B627AA0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800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801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2020</w:delText>
              </w:r>
            </w:del>
          </w:p>
        </w:tc>
        <w:tc>
          <w:tcPr>
            <w:tcW w:w="766" w:type="dxa"/>
            <w:gridSpan w:val="4"/>
            <w:shd w:val="clear" w:color="auto" w:fill="B8CCE4" w:themeFill="accent1" w:themeFillTint="66"/>
            <w:vAlign w:val="center"/>
          </w:tcPr>
          <w:p w14:paraId="4C072DE8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802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803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2021</w:delText>
              </w:r>
            </w:del>
          </w:p>
        </w:tc>
        <w:tc>
          <w:tcPr>
            <w:tcW w:w="765" w:type="dxa"/>
            <w:gridSpan w:val="3"/>
            <w:shd w:val="clear" w:color="auto" w:fill="B8CCE4" w:themeFill="accent1" w:themeFillTint="66"/>
            <w:vAlign w:val="center"/>
          </w:tcPr>
          <w:p w14:paraId="4A78F8B2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804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805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2022</w:delText>
              </w:r>
            </w:del>
          </w:p>
        </w:tc>
        <w:tc>
          <w:tcPr>
            <w:tcW w:w="766" w:type="dxa"/>
            <w:gridSpan w:val="5"/>
            <w:shd w:val="clear" w:color="auto" w:fill="B8CCE4" w:themeFill="accent1" w:themeFillTint="66"/>
            <w:vAlign w:val="center"/>
          </w:tcPr>
          <w:p w14:paraId="1DE98F38" w14:textId="77777777" w:rsidR="004E4F15" w:rsidRPr="0088274D" w:rsidRDefault="004E4F15" w:rsidP="00645E39">
            <w:pPr>
              <w:spacing w:after="200" w:line="276" w:lineRule="auto"/>
              <w:jc w:val="center"/>
              <w:rPr>
                <w:del w:id="806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807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2023</w:delText>
              </w:r>
            </w:del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14:paraId="242826EB" w14:textId="77777777" w:rsidR="004E4F15" w:rsidRPr="00615891" w:rsidRDefault="004E4F15" w:rsidP="00645E39">
            <w:pPr>
              <w:spacing w:after="200" w:line="276" w:lineRule="auto"/>
              <w:jc w:val="center"/>
              <w:rPr>
                <w:del w:id="808" w:author="OMH CKO" w:date="2018-04-17T12:27:00Z"/>
                <w:i/>
                <w:sz w:val="16"/>
                <w:szCs w:val="16"/>
              </w:rPr>
            </w:pPr>
            <w:del w:id="809" w:author="OMH CKO" w:date="2018-04-17T12:27:00Z">
              <w:r w:rsidRPr="0088274D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P</w:delText>
              </w:r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o</w:delText>
              </w:r>
              <w:r w:rsidRPr="0088274D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zn.</w:delText>
              </w:r>
            </w:del>
          </w:p>
        </w:tc>
      </w:tr>
      <w:tr w:rsidR="004E4F15" w:rsidRPr="00615891" w14:paraId="32AC6B1A" w14:textId="77777777" w:rsidTr="00645E39">
        <w:tblPrEx>
          <w:jc w:val="left"/>
        </w:tblPrEx>
        <w:trPr>
          <w:cantSplit/>
          <w:trHeight w:val="1131"/>
          <w:del w:id="810" w:author="OMH CKO" w:date="2018-04-17T12:27:00Z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7F1532C0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11" w:author="OMH CKO" w:date="2018-04-17T12:27:00Z"/>
                <w:b/>
                <w:color w:val="1F497D"/>
                <w:sz w:val="18"/>
                <w:szCs w:val="18"/>
              </w:rPr>
            </w:pPr>
            <w:del w:id="812" w:author="OMH CKO" w:date="2018-04-17T12:27:00Z">
              <w:r w:rsidRPr="00DC0B0F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1135" w:type="dxa"/>
            <w:gridSpan w:val="2"/>
            <w:vMerge w:val="restart"/>
            <w:shd w:val="clear" w:color="auto" w:fill="auto"/>
            <w:vAlign w:val="center"/>
          </w:tcPr>
          <w:p w14:paraId="6B48FDBD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13" w:author="OMH CKO" w:date="2018-04-17T12:27:00Z"/>
                <w:b/>
                <w:color w:val="1F497D"/>
                <w:sz w:val="18"/>
                <w:szCs w:val="18"/>
              </w:rPr>
            </w:pPr>
            <w:del w:id="814" w:author="OMH CKO" w:date="2018-04-17T12:27:00Z">
              <w:r w:rsidRPr="00DC0B0F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6A3B1D97" w14:textId="77777777" w:rsidR="004E4F15" w:rsidRPr="00DC0B0F" w:rsidRDefault="004E4F15" w:rsidP="00645E39">
            <w:pPr>
              <w:snapToGrid w:val="0"/>
              <w:jc w:val="center"/>
              <w:rPr>
                <w:del w:id="815" w:author="OMH CKO" w:date="2018-04-17T12:27:00Z"/>
                <w:b/>
                <w:color w:val="1F497D"/>
                <w:sz w:val="18"/>
                <w:szCs w:val="18"/>
              </w:rPr>
            </w:pPr>
            <w:del w:id="816" w:author="OMH CKO" w:date="2018-04-17T12:27:00Z">
              <w:r w:rsidRPr="00DC0B0F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78EB1347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17" w:author="OMH CKO" w:date="2018-04-17T12:27:00Z"/>
                <w:b/>
                <w:color w:val="1F497D"/>
                <w:sz w:val="18"/>
                <w:szCs w:val="18"/>
              </w:rPr>
            </w:pPr>
            <w:del w:id="818" w:author="OMH CKO" w:date="2018-04-17T12:27:00Z">
              <w:r w:rsidRPr="00DC0B0F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14:paraId="6D4F7A6F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19" w:author="OMH CKO" w:date="2018-04-17T12:27:00Z"/>
                <w:b/>
                <w:color w:val="1F497D"/>
                <w:sz w:val="18"/>
                <w:szCs w:val="18"/>
              </w:rPr>
            </w:pPr>
            <w:del w:id="820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 or 'S'' vstup='G'&gt;</w:delText>
              </w:r>
            </w:del>
          </w:p>
        </w:tc>
        <w:tc>
          <w:tcPr>
            <w:tcW w:w="1417" w:type="dxa"/>
            <w:gridSpan w:val="4"/>
            <w:vMerge w:val="restart"/>
            <w:shd w:val="clear" w:color="auto" w:fill="auto"/>
            <w:vAlign w:val="center"/>
          </w:tcPr>
          <w:p w14:paraId="1D18E70B" w14:textId="77777777" w:rsidR="004E4F15" w:rsidRPr="00DC0B0F" w:rsidRDefault="004E4F15" w:rsidP="00645E39">
            <w:pPr>
              <w:snapToGrid w:val="0"/>
              <w:jc w:val="center"/>
              <w:rPr>
                <w:del w:id="821" w:author="OMH CKO" w:date="2018-04-17T12:27:00Z"/>
                <w:b/>
                <w:color w:val="1F497D"/>
                <w:sz w:val="18"/>
                <w:szCs w:val="18"/>
              </w:rPr>
            </w:pPr>
            <w:del w:id="822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vstup='G'&gt;</w:delText>
              </w:r>
            </w:del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5F644811" w14:textId="77777777" w:rsidR="004E4F15" w:rsidRPr="00DC0B0F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23" w:author="OMH CKO" w:date="2018-04-17T12:27:00Z"/>
                <w:b/>
                <w:color w:val="1F497D"/>
                <w:sz w:val="18"/>
                <w:szCs w:val="18"/>
              </w:rPr>
            </w:pPr>
            <w:del w:id="824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vstup='G'&gt;</w:delText>
              </w:r>
            </w:del>
          </w:p>
        </w:tc>
        <w:tc>
          <w:tcPr>
            <w:tcW w:w="765" w:type="dxa"/>
            <w:gridSpan w:val="4"/>
            <w:shd w:val="clear" w:color="auto" w:fill="auto"/>
            <w:textDirection w:val="btLr"/>
          </w:tcPr>
          <w:p w14:paraId="252DA16C" w14:textId="77777777" w:rsidR="004E4F15" w:rsidRPr="00DC0B0F" w:rsidRDefault="004E4F15" w:rsidP="00645E39">
            <w:pPr>
              <w:spacing w:after="200" w:line="276" w:lineRule="auto"/>
              <w:ind w:left="113" w:right="113"/>
              <w:rPr>
                <w:del w:id="825" w:author="OMH CKO" w:date="2018-04-17T12:27:00Z"/>
                <w:rFonts w:eastAsiaTheme="minorHAnsi"/>
                <w:b/>
                <w:sz w:val="18"/>
                <w:szCs w:val="18"/>
                <w:lang w:eastAsia="de-DE"/>
              </w:rPr>
            </w:pPr>
            <w:del w:id="826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5" w:type="dxa"/>
            <w:gridSpan w:val="3"/>
            <w:shd w:val="clear" w:color="auto" w:fill="auto"/>
            <w:textDirection w:val="btLr"/>
          </w:tcPr>
          <w:p w14:paraId="62967FA1" w14:textId="77777777" w:rsidR="004E4F15" w:rsidRPr="00DC0B0F" w:rsidRDefault="004E4F15" w:rsidP="00645E39">
            <w:pPr>
              <w:ind w:left="113" w:right="113"/>
              <w:rPr>
                <w:del w:id="827" w:author="OMH CKO" w:date="2018-04-17T12:27:00Z"/>
                <w:sz w:val="18"/>
                <w:szCs w:val="18"/>
              </w:rPr>
            </w:pPr>
            <w:del w:id="828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6" w:type="dxa"/>
            <w:gridSpan w:val="6"/>
            <w:shd w:val="clear" w:color="auto" w:fill="auto"/>
            <w:textDirection w:val="btLr"/>
          </w:tcPr>
          <w:p w14:paraId="42AB23B2" w14:textId="77777777" w:rsidR="004E4F15" w:rsidRPr="00DC0B0F" w:rsidRDefault="004E4F15" w:rsidP="00645E39">
            <w:pPr>
              <w:ind w:left="113" w:right="113"/>
              <w:rPr>
                <w:del w:id="829" w:author="OMH CKO" w:date="2018-04-17T12:27:00Z"/>
                <w:sz w:val="18"/>
                <w:szCs w:val="18"/>
              </w:rPr>
            </w:pPr>
            <w:del w:id="830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5" w:type="dxa"/>
            <w:gridSpan w:val="4"/>
            <w:shd w:val="clear" w:color="auto" w:fill="auto"/>
            <w:textDirection w:val="btLr"/>
          </w:tcPr>
          <w:p w14:paraId="3A854632" w14:textId="77777777" w:rsidR="004E4F15" w:rsidRPr="00DC0B0F" w:rsidRDefault="004E4F15" w:rsidP="00645E39">
            <w:pPr>
              <w:ind w:left="113" w:right="113"/>
              <w:rPr>
                <w:del w:id="831" w:author="OMH CKO" w:date="2018-04-17T12:27:00Z"/>
                <w:sz w:val="18"/>
                <w:szCs w:val="18"/>
              </w:rPr>
            </w:pPr>
            <w:del w:id="832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6" w:type="dxa"/>
            <w:gridSpan w:val="3"/>
            <w:shd w:val="clear" w:color="auto" w:fill="auto"/>
            <w:textDirection w:val="btLr"/>
          </w:tcPr>
          <w:p w14:paraId="25E2C089" w14:textId="77777777" w:rsidR="004E4F15" w:rsidRPr="00DC0B0F" w:rsidRDefault="004E4F15" w:rsidP="00645E39">
            <w:pPr>
              <w:ind w:left="113" w:right="113"/>
              <w:rPr>
                <w:del w:id="833" w:author="OMH CKO" w:date="2018-04-17T12:27:00Z"/>
                <w:sz w:val="18"/>
                <w:szCs w:val="18"/>
              </w:rPr>
            </w:pPr>
            <w:del w:id="834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5" w:type="dxa"/>
            <w:gridSpan w:val="5"/>
            <w:shd w:val="clear" w:color="auto" w:fill="auto"/>
            <w:textDirection w:val="btLr"/>
          </w:tcPr>
          <w:p w14:paraId="07010F7B" w14:textId="77777777" w:rsidR="004E4F15" w:rsidRPr="00DC0B0F" w:rsidRDefault="004E4F15" w:rsidP="00645E39">
            <w:pPr>
              <w:ind w:left="113" w:right="113"/>
              <w:rPr>
                <w:del w:id="835" w:author="OMH CKO" w:date="2018-04-17T12:27:00Z"/>
                <w:sz w:val="18"/>
                <w:szCs w:val="18"/>
              </w:rPr>
            </w:pPr>
            <w:del w:id="836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5" w:type="dxa"/>
            <w:gridSpan w:val="4"/>
            <w:shd w:val="clear" w:color="auto" w:fill="auto"/>
            <w:textDirection w:val="btLr"/>
          </w:tcPr>
          <w:p w14:paraId="4EBB8EA4" w14:textId="77777777" w:rsidR="004E4F15" w:rsidRPr="00DC0B0F" w:rsidRDefault="004E4F15" w:rsidP="00645E39">
            <w:pPr>
              <w:ind w:left="113" w:right="113"/>
              <w:rPr>
                <w:del w:id="837" w:author="OMH CKO" w:date="2018-04-17T12:27:00Z"/>
                <w:sz w:val="18"/>
                <w:szCs w:val="18"/>
              </w:rPr>
            </w:pPr>
            <w:del w:id="838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6" w:type="dxa"/>
            <w:gridSpan w:val="4"/>
            <w:shd w:val="clear" w:color="auto" w:fill="auto"/>
            <w:textDirection w:val="btLr"/>
          </w:tcPr>
          <w:p w14:paraId="0C5C02D2" w14:textId="77777777" w:rsidR="004E4F15" w:rsidRPr="00DC0B0F" w:rsidRDefault="004E4F15" w:rsidP="00645E39">
            <w:pPr>
              <w:ind w:left="113" w:right="113"/>
              <w:rPr>
                <w:del w:id="839" w:author="OMH CKO" w:date="2018-04-17T12:27:00Z"/>
                <w:sz w:val="18"/>
                <w:szCs w:val="18"/>
              </w:rPr>
            </w:pPr>
            <w:del w:id="840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5" w:type="dxa"/>
            <w:gridSpan w:val="3"/>
            <w:shd w:val="clear" w:color="auto" w:fill="auto"/>
            <w:textDirection w:val="btLr"/>
          </w:tcPr>
          <w:p w14:paraId="40E4F294" w14:textId="77777777" w:rsidR="004E4F15" w:rsidRPr="00DC0B0F" w:rsidRDefault="004E4F15" w:rsidP="00645E39">
            <w:pPr>
              <w:ind w:left="113" w:right="113"/>
              <w:rPr>
                <w:del w:id="841" w:author="OMH CKO" w:date="2018-04-17T12:27:00Z"/>
                <w:sz w:val="18"/>
                <w:szCs w:val="18"/>
              </w:rPr>
            </w:pPr>
            <w:del w:id="842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766" w:type="dxa"/>
            <w:gridSpan w:val="5"/>
            <w:textDirection w:val="btLr"/>
          </w:tcPr>
          <w:p w14:paraId="2A3AEBC3" w14:textId="77777777" w:rsidR="004E4F15" w:rsidRPr="00DC0B0F" w:rsidRDefault="004E4F15" w:rsidP="00645E39">
            <w:pPr>
              <w:ind w:left="113" w:right="113"/>
              <w:rPr>
                <w:del w:id="843" w:author="OMH CKO" w:date="2018-04-17T12:27:00Z"/>
                <w:sz w:val="18"/>
                <w:szCs w:val="18"/>
              </w:rPr>
            </w:pPr>
            <w:del w:id="844" w:author="OMH CKO" w:date="2018-04-17T12:27:00Z">
              <w:r w:rsidRPr="00DC0B0F">
                <w:rPr>
                  <w:i/>
                  <w:sz w:val="18"/>
                  <w:szCs w:val="18"/>
                </w:rPr>
                <w:delText>&lt;typ='N' or 'S' vstup='M'&gt;</w:delText>
              </w:r>
            </w:del>
          </w:p>
        </w:tc>
        <w:tc>
          <w:tcPr>
            <w:tcW w:w="851" w:type="dxa"/>
            <w:shd w:val="clear" w:color="auto" w:fill="auto"/>
            <w:textDirection w:val="btLr"/>
          </w:tcPr>
          <w:p w14:paraId="31736312" w14:textId="77777777" w:rsidR="004E4F15" w:rsidRPr="00615891" w:rsidRDefault="004E4F15" w:rsidP="00645E39">
            <w:pPr>
              <w:ind w:left="113" w:right="113"/>
              <w:rPr>
                <w:del w:id="845" w:author="OMH CKO" w:date="2018-04-17T12:27:00Z"/>
                <w:b/>
                <w:sz w:val="16"/>
                <w:szCs w:val="16"/>
                <w:lang w:eastAsia="de-DE"/>
              </w:rPr>
            </w:pPr>
            <w:del w:id="846" w:author="OMH CKO" w:date="2018-04-17T12:27:00Z">
              <w:r w:rsidRPr="00615891">
                <w:rPr>
                  <w:i/>
                  <w:sz w:val="16"/>
                  <w:szCs w:val="16"/>
                </w:rPr>
                <w:delText>&lt;typ='S' max.rozsah=875v stup='M'&gt;</w:delText>
              </w:r>
            </w:del>
          </w:p>
        </w:tc>
      </w:tr>
      <w:tr w:rsidR="00223846" w:rsidRPr="005E73F6" w14:paraId="2707F74E" w14:textId="77777777" w:rsidTr="00BA318D">
        <w:tblPrEx>
          <w:jc w:val="left"/>
        </w:tblPrEx>
        <w:trPr>
          <w:cantSplit/>
          <w:trHeight w:val="866"/>
          <w:del w:id="847" w:author="OMH CKO" w:date="2018-04-17T12:27:00Z"/>
        </w:trPr>
        <w:tc>
          <w:tcPr>
            <w:tcW w:w="709" w:type="dxa"/>
            <w:vMerge/>
            <w:shd w:val="clear" w:color="auto" w:fill="auto"/>
            <w:vAlign w:val="center"/>
          </w:tcPr>
          <w:p w14:paraId="1B959BD0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48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shd w:val="clear" w:color="auto" w:fill="auto"/>
            <w:vAlign w:val="center"/>
          </w:tcPr>
          <w:p w14:paraId="55874C75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4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428D12CC" w14:textId="77777777" w:rsidR="004E4F15" w:rsidRPr="005E73F6" w:rsidRDefault="004E4F15" w:rsidP="00645E39">
            <w:pPr>
              <w:snapToGrid w:val="0"/>
              <w:jc w:val="center"/>
              <w:rPr>
                <w:del w:id="850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170456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51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14:paraId="430E241E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85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14:paraId="108C7AAD" w14:textId="77777777" w:rsidR="004E4F15" w:rsidRPr="005E73F6" w:rsidRDefault="004E4F15" w:rsidP="00645E39">
            <w:pPr>
              <w:snapToGrid w:val="0"/>
              <w:jc w:val="center"/>
              <w:rPr>
                <w:del w:id="85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331" w:type="dxa"/>
            <w:shd w:val="clear" w:color="auto" w:fill="B8CCE4" w:themeFill="accent1" w:themeFillTint="66"/>
            <w:vAlign w:val="center"/>
          </w:tcPr>
          <w:p w14:paraId="784B0846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54" w:author="OMH CKO" w:date="2018-04-17T12:27:00Z"/>
                <w:b/>
                <w:sz w:val="16"/>
                <w:szCs w:val="16"/>
              </w:rPr>
            </w:pPr>
            <w:del w:id="855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331" w:type="dxa"/>
            <w:shd w:val="clear" w:color="auto" w:fill="B8CCE4" w:themeFill="accent1" w:themeFillTint="66"/>
            <w:vAlign w:val="center"/>
          </w:tcPr>
          <w:p w14:paraId="718965EE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856" w:author="OMH CKO" w:date="2018-04-17T12:27:00Z"/>
                <w:b/>
                <w:sz w:val="16"/>
                <w:szCs w:val="16"/>
              </w:rPr>
            </w:pPr>
            <w:del w:id="857" w:author="OMH CKO" w:date="2018-04-17T12:27:00Z">
              <w:r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331" w:type="dxa"/>
            <w:shd w:val="clear" w:color="auto" w:fill="B8CCE4" w:themeFill="accent1" w:themeFillTint="66"/>
            <w:textDirection w:val="btLr"/>
            <w:vAlign w:val="center"/>
          </w:tcPr>
          <w:p w14:paraId="3F184915" w14:textId="77777777" w:rsidR="004E4F15" w:rsidRPr="00497F67" w:rsidRDefault="004E4F15" w:rsidP="00645E39">
            <w:pPr>
              <w:spacing w:line="276" w:lineRule="auto"/>
              <w:ind w:left="113" w:right="113"/>
              <w:jc w:val="center"/>
              <w:rPr>
                <w:del w:id="858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85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21B87A94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60" w:author="OMH CKO" w:date="2018-04-17T12:27:00Z"/>
                <w:b/>
                <w:sz w:val="16"/>
                <w:szCs w:val="16"/>
              </w:rPr>
            </w:pPr>
            <w:del w:id="861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3D435256" w14:textId="77777777" w:rsidR="004E4F15" w:rsidRPr="00497F67" w:rsidRDefault="004E4F15" w:rsidP="00645E39">
            <w:pPr>
              <w:spacing w:after="200" w:line="276" w:lineRule="auto"/>
              <w:ind w:left="-80"/>
              <w:rPr>
                <w:del w:id="862" w:author="OMH CKO" w:date="2018-04-17T12:27:00Z"/>
                <w:b/>
                <w:sz w:val="16"/>
                <w:szCs w:val="16"/>
              </w:rPr>
            </w:pPr>
            <w:del w:id="863" w:author="OMH CKO" w:date="2018-04-17T12:27:00Z">
              <w:r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5ABA8D86" w14:textId="77777777" w:rsidR="004E4F15" w:rsidRPr="00497F67" w:rsidRDefault="004E4F15" w:rsidP="00645E39">
            <w:pPr>
              <w:spacing w:line="276" w:lineRule="auto"/>
              <w:ind w:left="113" w:right="113"/>
              <w:jc w:val="center"/>
              <w:rPr>
                <w:del w:id="864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865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41D4372E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66" w:author="OMH CKO" w:date="2018-04-17T12:27:00Z"/>
                <w:b/>
                <w:sz w:val="16"/>
                <w:szCs w:val="16"/>
              </w:rPr>
            </w:pPr>
            <w:del w:id="867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0555AFF7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868" w:author="OMH CKO" w:date="2018-04-17T12:27:00Z"/>
                <w:b/>
                <w:sz w:val="16"/>
                <w:szCs w:val="16"/>
              </w:rPr>
            </w:pPr>
            <w:del w:id="869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textDirection w:val="btLr"/>
            <w:vAlign w:val="center"/>
          </w:tcPr>
          <w:p w14:paraId="434C3873" w14:textId="77777777" w:rsidR="004E4F15" w:rsidRPr="00497F67" w:rsidRDefault="004E4F15" w:rsidP="00645E39">
            <w:pPr>
              <w:spacing w:line="276" w:lineRule="auto"/>
              <w:ind w:left="113" w:right="113"/>
              <w:jc w:val="center"/>
              <w:rPr>
                <w:del w:id="870" w:author="OMH CKO" w:date="2018-04-17T12:27:00Z"/>
                <w:b/>
                <w:sz w:val="16"/>
                <w:szCs w:val="16"/>
              </w:rPr>
            </w:pPr>
            <w:del w:id="87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</w:delText>
              </w:r>
              <w:r w:rsidRPr="00497F67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lu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vAlign w:val="center"/>
          </w:tcPr>
          <w:p w14:paraId="5E1E6393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72" w:author="OMH CKO" w:date="2018-04-17T12:27:00Z"/>
                <w:b/>
                <w:sz w:val="16"/>
                <w:szCs w:val="16"/>
              </w:rPr>
            </w:pPr>
            <w:del w:id="873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vAlign w:val="center"/>
          </w:tcPr>
          <w:p w14:paraId="4EDEE966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874" w:author="OMH CKO" w:date="2018-04-17T12:27:00Z"/>
                <w:b/>
                <w:sz w:val="16"/>
                <w:szCs w:val="16"/>
              </w:rPr>
            </w:pPr>
            <w:del w:id="875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6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58ACD694" w14:textId="77777777" w:rsidR="004E4F15" w:rsidRPr="00DC0B0F" w:rsidRDefault="004E4F15" w:rsidP="00645E39">
            <w:pPr>
              <w:spacing w:line="276" w:lineRule="auto"/>
              <w:ind w:left="113" w:right="113"/>
              <w:jc w:val="center"/>
              <w:rPr>
                <w:del w:id="876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87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</w:delTex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olu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79B0D483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78" w:author="OMH CKO" w:date="2018-04-17T12:27:00Z"/>
                <w:b/>
                <w:sz w:val="16"/>
                <w:szCs w:val="16"/>
              </w:rPr>
            </w:pPr>
            <w:del w:id="879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0FD5A33F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880" w:author="OMH CKO" w:date="2018-04-17T12:27:00Z"/>
                <w:b/>
                <w:sz w:val="16"/>
                <w:szCs w:val="16"/>
              </w:rPr>
            </w:pPr>
            <w:del w:id="881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11E472E5" w14:textId="77777777" w:rsidR="004E4F15" w:rsidRPr="00DC0B0F" w:rsidRDefault="004E4F15" w:rsidP="00645E39">
            <w:pPr>
              <w:spacing w:line="276" w:lineRule="auto"/>
              <w:ind w:left="113" w:right="113"/>
              <w:jc w:val="center"/>
              <w:rPr>
                <w:del w:id="882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88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041867DA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84" w:author="OMH CKO" w:date="2018-04-17T12:27:00Z"/>
                <w:b/>
                <w:sz w:val="16"/>
                <w:szCs w:val="16"/>
              </w:rPr>
            </w:pPr>
            <w:del w:id="885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3754D390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886" w:author="OMH CKO" w:date="2018-04-17T12:27:00Z"/>
                <w:b/>
                <w:sz w:val="16"/>
                <w:szCs w:val="16"/>
              </w:rPr>
            </w:pPr>
            <w:del w:id="887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6" w:type="dxa"/>
            <w:shd w:val="clear" w:color="auto" w:fill="B8CCE4" w:themeFill="accent1" w:themeFillTint="66"/>
            <w:textDirection w:val="btLr"/>
            <w:vAlign w:val="center"/>
          </w:tcPr>
          <w:p w14:paraId="4C450C16" w14:textId="77777777" w:rsidR="004E4F15" w:rsidRPr="00DC0B0F" w:rsidRDefault="004E4F15" w:rsidP="00645E39">
            <w:pPr>
              <w:spacing w:line="276" w:lineRule="auto"/>
              <w:ind w:left="113" w:right="113"/>
              <w:jc w:val="center"/>
              <w:rPr>
                <w:del w:id="888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88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</w:delTex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0FED7A7E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90" w:author="OMH CKO" w:date="2018-04-17T12:27:00Z"/>
                <w:b/>
                <w:sz w:val="16"/>
                <w:szCs w:val="16"/>
              </w:rPr>
            </w:pPr>
            <w:del w:id="891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vAlign w:val="center"/>
          </w:tcPr>
          <w:p w14:paraId="2480E6BA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892" w:author="OMH CKO" w:date="2018-04-17T12:27:00Z"/>
                <w:b/>
                <w:sz w:val="16"/>
                <w:szCs w:val="16"/>
              </w:rPr>
            </w:pPr>
            <w:del w:id="893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002034D5" w14:textId="77777777" w:rsidR="004E4F15" w:rsidRPr="00DC0B0F" w:rsidRDefault="004E4F15" w:rsidP="00645E39">
            <w:pPr>
              <w:spacing w:line="276" w:lineRule="auto"/>
              <w:ind w:left="113" w:right="113"/>
              <w:jc w:val="center"/>
              <w:rPr>
                <w:del w:id="894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895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</w:delTex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6E9778E3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896" w:author="OMH CKO" w:date="2018-04-17T12:27:00Z"/>
                <w:b/>
                <w:sz w:val="16"/>
                <w:szCs w:val="16"/>
              </w:rPr>
            </w:pPr>
            <w:del w:id="897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vAlign w:val="center"/>
          </w:tcPr>
          <w:p w14:paraId="44058E6F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898" w:author="OMH CKO" w:date="2018-04-17T12:27:00Z"/>
                <w:b/>
                <w:sz w:val="16"/>
                <w:szCs w:val="16"/>
              </w:rPr>
            </w:pPr>
            <w:del w:id="899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textDirection w:val="btLr"/>
            <w:vAlign w:val="center"/>
          </w:tcPr>
          <w:p w14:paraId="243604D4" w14:textId="77777777" w:rsidR="004E4F15" w:rsidRPr="00DC0B0F" w:rsidRDefault="004E4F15" w:rsidP="00645E39">
            <w:pPr>
              <w:spacing w:line="276" w:lineRule="auto"/>
              <w:ind w:left="113" w:right="113"/>
              <w:jc w:val="center"/>
              <w:rPr>
                <w:del w:id="900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90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</w:delTex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4763FDF3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902" w:author="OMH CKO" w:date="2018-04-17T12:27:00Z"/>
                <w:b/>
                <w:sz w:val="16"/>
                <w:szCs w:val="16"/>
              </w:rPr>
            </w:pPr>
            <w:del w:id="903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gridSpan w:val="2"/>
            <w:shd w:val="clear" w:color="auto" w:fill="B8CCE4" w:themeFill="accent1" w:themeFillTint="66"/>
            <w:vAlign w:val="center"/>
          </w:tcPr>
          <w:p w14:paraId="62123150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904" w:author="OMH CKO" w:date="2018-04-17T12:27:00Z"/>
                <w:b/>
                <w:sz w:val="16"/>
                <w:szCs w:val="16"/>
              </w:rPr>
            </w:pPr>
            <w:del w:id="905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6" w:type="dxa"/>
            <w:shd w:val="clear" w:color="auto" w:fill="B8CCE4" w:themeFill="accent1" w:themeFillTint="66"/>
            <w:textDirection w:val="btLr"/>
            <w:vAlign w:val="center"/>
          </w:tcPr>
          <w:p w14:paraId="6EFAA253" w14:textId="77777777" w:rsidR="004E4F15" w:rsidRPr="00DC0B0F" w:rsidRDefault="004E4F15" w:rsidP="00645E39">
            <w:pPr>
              <w:spacing w:line="276" w:lineRule="auto"/>
              <w:ind w:left="113" w:right="113"/>
              <w:jc w:val="center"/>
              <w:rPr>
                <w:del w:id="906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90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</w:delTex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2032494F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908" w:author="OMH CKO" w:date="2018-04-17T12:27:00Z"/>
                <w:b/>
                <w:sz w:val="16"/>
                <w:szCs w:val="16"/>
              </w:rPr>
            </w:pPr>
            <w:del w:id="909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4433189E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910" w:author="OMH CKO" w:date="2018-04-17T12:27:00Z"/>
                <w:b/>
                <w:sz w:val="16"/>
                <w:szCs w:val="16"/>
              </w:rPr>
            </w:pPr>
            <w:del w:id="911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textDirection w:val="btLr"/>
            <w:vAlign w:val="center"/>
          </w:tcPr>
          <w:p w14:paraId="774432B9" w14:textId="77777777" w:rsidR="004E4F15" w:rsidRPr="00497F67" w:rsidRDefault="004E4F15" w:rsidP="00645E39">
            <w:pPr>
              <w:spacing w:line="276" w:lineRule="auto"/>
              <w:ind w:left="113" w:right="113"/>
              <w:jc w:val="center"/>
              <w:rPr>
                <w:del w:id="912" w:author="OMH CKO" w:date="2018-04-17T12:27:00Z"/>
                <w:b/>
                <w:sz w:val="16"/>
                <w:szCs w:val="16"/>
              </w:rPr>
            </w:pPr>
            <w:del w:id="91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</w:delTex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olu</w:delText>
              </w:r>
            </w:del>
          </w:p>
        </w:tc>
        <w:tc>
          <w:tcPr>
            <w:tcW w:w="255" w:type="dxa"/>
            <w:shd w:val="clear" w:color="auto" w:fill="B8CCE4" w:themeFill="accent1" w:themeFillTint="66"/>
            <w:vAlign w:val="center"/>
          </w:tcPr>
          <w:p w14:paraId="0E5ACE6F" w14:textId="77777777" w:rsidR="004E4F15" w:rsidRPr="00497F67" w:rsidRDefault="004E4F15" w:rsidP="00645E39">
            <w:pPr>
              <w:spacing w:after="200" w:line="276" w:lineRule="auto"/>
              <w:ind w:left="-108"/>
              <w:jc w:val="center"/>
              <w:rPr>
                <w:del w:id="914" w:author="OMH CKO" w:date="2018-04-17T12:27:00Z"/>
                <w:b/>
                <w:sz w:val="16"/>
                <w:szCs w:val="16"/>
              </w:rPr>
            </w:pPr>
            <w:del w:id="915" w:author="OMH CKO" w:date="2018-04-17T12:27:00Z">
              <w:r w:rsidRPr="00497F67">
                <w:rPr>
                  <w:b/>
                  <w:sz w:val="16"/>
                  <w:szCs w:val="16"/>
                </w:rPr>
                <w:delText>M</w:delText>
              </w:r>
            </w:del>
          </w:p>
        </w:tc>
        <w:tc>
          <w:tcPr>
            <w:tcW w:w="255" w:type="dxa"/>
            <w:gridSpan w:val="3"/>
            <w:shd w:val="clear" w:color="auto" w:fill="B8CCE4" w:themeFill="accent1" w:themeFillTint="66"/>
            <w:vAlign w:val="center"/>
          </w:tcPr>
          <w:p w14:paraId="4CAE291A" w14:textId="77777777" w:rsidR="004E4F15" w:rsidRPr="00497F67" w:rsidRDefault="004E4F15" w:rsidP="00645E39">
            <w:pPr>
              <w:spacing w:after="200" w:line="276" w:lineRule="auto"/>
              <w:ind w:left="-80"/>
              <w:jc w:val="center"/>
              <w:rPr>
                <w:del w:id="916" w:author="OMH CKO" w:date="2018-04-17T12:27:00Z"/>
                <w:b/>
                <w:sz w:val="16"/>
                <w:szCs w:val="16"/>
              </w:rPr>
            </w:pPr>
            <w:del w:id="917" w:author="OMH CKO" w:date="2018-04-17T12:27:00Z">
              <w:r w:rsidRPr="00497F67">
                <w:rPr>
                  <w:b/>
                  <w:sz w:val="16"/>
                  <w:szCs w:val="16"/>
                </w:rPr>
                <w:delText>Ž</w:delText>
              </w:r>
            </w:del>
          </w:p>
        </w:tc>
        <w:tc>
          <w:tcPr>
            <w:tcW w:w="256" w:type="dxa"/>
            <w:shd w:val="clear" w:color="auto" w:fill="B8CCE4" w:themeFill="accent1" w:themeFillTint="66"/>
            <w:textDirection w:val="btLr"/>
            <w:vAlign w:val="center"/>
          </w:tcPr>
          <w:p w14:paraId="506BADCD" w14:textId="77777777" w:rsidR="004E4F15" w:rsidRPr="00DC0B0F" w:rsidRDefault="004E4F15" w:rsidP="00645E39">
            <w:pPr>
              <w:spacing w:line="276" w:lineRule="auto"/>
              <w:ind w:left="113" w:right="113"/>
              <w:jc w:val="center"/>
              <w:rPr>
                <w:del w:id="918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del w:id="91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Spol</w:delTex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delText>u</w:delText>
              </w:r>
            </w:del>
          </w:p>
        </w:tc>
        <w:tc>
          <w:tcPr>
            <w:tcW w:w="851" w:type="dxa"/>
            <w:shd w:val="clear" w:color="auto" w:fill="B8CCE4" w:themeFill="accent1" w:themeFillTint="66"/>
          </w:tcPr>
          <w:p w14:paraId="4DF765C4" w14:textId="77777777" w:rsidR="004E4F15" w:rsidRPr="005E73F6" w:rsidRDefault="004E4F15" w:rsidP="00645E39">
            <w:pPr>
              <w:rPr>
                <w:del w:id="920" w:author="OMH CKO" w:date="2018-04-17T12:27:00Z"/>
                <w:i/>
                <w:sz w:val="16"/>
                <w:szCs w:val="16"/>
              </w:rPr>
            </w:pPr>
          </w:p>
        </w:tc>
      </w:tr>
      <w:tr w:rsidR="004E4F15" w:rsidRPr="005E73F6" w14:paraId="38CFDE80" w14:textId="77777777" w:rsidTr="00645E39">
        <w:tblPrEx>
          <w:jc w:val="left"/>
        </w:tblPrEx>
        <w:trPr>
          <w:cantSplit/>
          <w:trHeight w:val="847"/>
          <w:del w:id="921" w:author="OMH CKO" w:date="2018-04-17T12:27:00Z"/>
        </w:trPr>
        <w:tc>
          <w:tcPr>
            <w:tcW w:w="709" w:type="dxa"/>
            <w:shd w:val="clear" w:color="auto" w:fill="auto"/>
            <w:vAlign w:val="center"/>
          </w:tcPr>
          <w:p w14:paraId="77A742C6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92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6B9A528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92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B01D9DA" w14:textId="77777777" w:rsidR="004E4F15" w:rsidRPr="005E73F6" w:rsidRDefault="004E4F15" w:rsidP="00645E39">
            <w:pPr>
              <w:snapToGrid w:val="0"/>
              <w:jc w:val="center"/>
              <w:rPr>
                <w:del w:id="924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10F76BC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925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94ACB90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926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14:paraId="65700ECE" w14:textId="77777777" w:rsidR="004E4F15" w:rsidRPr="005E73F6" w:rsidRDefault="004E4F15" w:rsidP="00645E39">
            <w:pPr>
              <w:snapToGrid w:val="0"/>
              <w:jc w:val="center"/>
              <w:rPr>
                <w:del w:id="927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331" w:type="dxa"/>
            <w:shd w:val="clear" w:color="auto" w:fill="auto"/>
            <w:vAlign w:val="center"/>
          </w:tcPr>
          <w:p w14:paraId="16F4D738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928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331" w:type="dxa"/>
            <w:shd w:val="clear" w:color="auto" w:fill="auto"/>
            <w:vAlign w:val="center"/>
          </w:tcPr>
          <w:p w14:paraId="49F145C7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92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331" w:type="dxa"/>
            <w:shd w:val="clear" w:color="auto" w:fill="auto"/>
            <w:vAlign w:val="center"/>
          </w:tcPr>
          <w:p w14:paraId="480EB33E" w14:textId="77777777" w:rsidR="004E4F15" w:rsidRPr="005E73F6" w:rsidRDefault="004E4F15" w:rsidP="00645E39">
            <w:pPr>
              <w:tabs>
                <w:tab w:val="left" w:pos="720"/>
              </w:tabs>
              <w:contextualSpacing/>
              <w:jc w:val="center"/>
              <w:rPr>
                <w:del w:id="930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76FF2417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31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35188D01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3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09E62294" w14:textId="77777777" w:rsidR="004E4F15" w:rsidRDefault="004E4F15" w:rsidP="00645E39">
            <w:pPr>
              <w:spacing w:after="200" w:line="276" w:lineRule="auto"/>
              <w:jc w:val="center"/>
              <w:rPr>
                <w:del w:id="93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5CC9389E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34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2E8DEFB9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35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16325C62" w14:textId="77777777" w:rsidR="004E4F15" w:rsidRDefault="004E4F15" w:rsidP="00645E39">
            <w:pPr>
              <w:spacing w:after="200" w:line="276" w:lineRule="auto"/>
              <w:jc w:val="center"/>
              <w:rPr>
                <w:del w:id="936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250EDCB7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37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46362C66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38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shd w:val="clear" w:color="auto" w:fill="auto"/>
            <w:vAlign w:val="center"/>
          </w:tcPr>
          <w:p w14:paraId="27522FAE" w14:textId="77777777" w:rsidR="004E4F15" w:rsidRDefault="004E4F15" w:rsidP="00645E39">
            <w:pPr>
              <w:spacing w:after="200" w:line="276" w:lineRule="auto"/>
              <w:jc w:val="center"/>
              <w:rPr>
                <w:del w:id="93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16FBEBE6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40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5995872F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41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586FEB7E" w14:textId="77777777" w:rsidR="004E4F15" w:rsidRDefault="004E4F15" w:rsidP="00645E39">
            <w:pPr>
              <w:spacing w:after="200" w:line="276" w:lineRule="auto"/>
              <w:jc w:val="center"/>
              <w:rPr>
                <w:del w:id="94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58AA1D4F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4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1133460E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44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77133F34" w14:textId="77777777" w:rsidR="004E4F15" w:rsidRDefault="004E4F15" w:rsidP="00645E39">
            <w:pPr>
              <w:spacing w:after="200" w:line="276" w:lineRule="auto"/>
              <w:jc w:val="center"/>
              <w:rPr>
                <w:del w:id="945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386CAFF8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46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3CA77D28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47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00794CFD" w14:textId="77777777" w:rsidR="004E4F15" w:rsidRDefault="004E4F15" w:rsidP="00645E39">
            <w:pPr>
              <w:spacing w:after="200" w:line="276" w:lineRule="auto"/>
              <w:jc w:val="center"/>
              <w:rPr>
                <w:del w:id="948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488B3723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4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1FCF2085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50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681F5559" w14:textId="77777777" w:rsidR="004E4F15" w:rsidRDefault="004E4F15" w:rsidP="00645E39">
            <w:pPr>
              <w:spacing w:after="200" w:line="276" w:lineRule="auto"/>
              <w:jc w:val="center"/>
              <w:rPr>
                <w:del w:id="951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151A18AB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5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center"/>
          </w:tcPr>
          <w:p w14:paraId="253109BA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5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654EE17C" w14:textId="77777777" w:rsidR="004E4F15" w:rsidRDefault="004E4F15" w:rsidP="00645E39">
            <w:pPr>
              <w:spacing w:after="200" w:line="276" w:lineRule="auto"/>
              <w:jc w:val="center"/>
              <w:rPr>
                <w:del w:id="954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1E2D45BD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55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49D92885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56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2AF44D62" w14:textId="77777777" w:rsidR="004E4F15" w:rsidRDefault="004E4F15" w:rsidP="00645E39">
            <w:pPr>
              <w:spacing w:after="200" w:line="276" w:lineRule="auto"/>
              <w:jc w:val="center"/>
              <w:rPr>
                <w:del w:id="957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94984FC" w14:textId="77777777" w:rsidR="004E4F15" w:rsidRDefault="004E4F15" w:rsidP="00645E39">
            <w:pPr>
              <w:spacing w:after="200" w:line="276" w:lineRule="auto"/>
              <w:ind w:left="-108"/>
              <w:jc w:val="center"/>
              <w:rPr>
                <w:del w:id="958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5" w:type="dxa"/>
            <w:gridSpan w:val="3"/>
            <w:vAlign w:val="center"/>
          </w:tcPr>
          <w:p w14:paraId="147FB654" w14:textId="77777777" w:rsidR="004E4F15" w:rsidRDefault="004E4F15" w:rsidP="00645E39">
            <w:pPr>
              <w:spacing w:after="200" w:line="276" w:lineRule="auto"/>
              <w:ind w:left="-80"/>
              <w:jc w:val="center"/>
              <w:rPr>
                <w:del w:id="95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28274E2" w14:textId="77777777" w:rsidR="004E4F15" w:rsidRDefault="004E4F15" w:rsidP="00645E39">
            <w:pPr>
              <w:spacing w:after="200" w:line="276" w:lineRule="auto"/>
              <w:jc w:val="center"/>
              <w:rPr>
                <w:del w:id="960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61CAB6B3" w14:textId="77777777" w:rsidR="004E4F15" w:rsidRPr="005E73F6" w:rsidRDefault="004E4F15" w:rsidP="00645E39">
            <w:pPr>
              <w:rPr>
                <w:del w:id="961" w:author="OMH CKO" w:date="2018-04-17T12:27:00Z"/>
                <w:i/>
                <w:sz w:val="16"/>
                <w:szCs w:val="16"/>
              </w:rPr>
            </w:pPr>
          </w:p>
        </w:tc>
      </w:tr>
      <w:tr w:rsidR="006E5C72" w:rsidRPr="00615891" w14:paraId="6E068052" w14:textId="77777777" w:rsidTr="006E5C72">
        <w:trPr>
          <w:gridBefore w:val="1"/>
          <w:gridAfter w:val="3"/>
          <w:wAfter w:w="1242" w:type="dxa"/>
          <w:cantSplit/>
          <w:trHeight w:val="1131"/>
          <w:jc w:val="center"/>
          <w:ins w:id="962" w:author="OMH CKO" w:date="2018-04-17T12:27:00Z"/>
        </w:trPr>
        <w:tc>
          <w:tcPr>
            <w:tcW w:w="538" w:type="dxa"/>
            <w:shd w:val="clear" w:color="auto" w:fill="B8CCE4" w:themeFill="accent1" w:themeFillTint="66"/>
            <w:vAlign w:val="center"/>
          </w:tcPr>
          <w:p w14:paraId="6356314A" w14:textId="1C376450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63" w:author="OMH CKO" w:date="2018-04-17T12:27:00Z"/>
                <w:i/>
                <w:sz w:val="18"/>
                <w:szCs w:val="18"/>
              </w:rPr>
            </w:pPr>
            <w:ins w:id="964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lastRenderedPageBreak/>
                <w:t>ID</w:t>
              </w:r>
            </w:ins>
          </w:p>
        </w:tc>
        <w:tc>
          <w:tcPr>
            <w:tcW w:w="812" w:type="dxa"/>
            <w:gridSpan w:val="2"/>
            <w:shd w:val="clear" w:color="auto" w:fill="B8CCE4" w:themeFill="accent1" w:themeFillTint="66"/>
            <w:vAlign w:val="center"/>
          </w:tcPr>
          <w:p w14:paraId="7CADCFDA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65" w:author="OMH CKO" w:date="2018-04-17T12:27:00Z"/>
                <w:i/>
                <w:sz w:val="18"/>
                <w:szCs w:val="18"/>
              </w:rPr>
            </w:pPr>
            <w:ins w:id="966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Ukazovateľ  výsledku</w:t>
              </w:r>
            </w:ins>
          </w:p>
        </w:tc>
        <w:tc>
          <w:tcPr>
            <w:tcW w:w="720" w:type="dxa"/>
            <w:shd w:val="clear" w:color="auto" w:fill="B8CCE4" w:themeFill="accent1" w:themeFillTint="66"/>
            <w:vAlign w:val="center"/>
          </w:tcPr>
          <w:p w14:paraId="330BD495" w14:textId="77777777" w:rsidR="006E5C72" w:rsidRPr="00DC0B0F" w:rsidRDefault="006E5C72" w:rsidP="00645E39">
            <w:pPr>
              <w:snapToGrid w:val="0"/>
              <w:jc w:val="center"/>
              <w:rPr>
                <w:ins w:id="967" w:author="OMH CKO" w:date="2018-04-17T12:27:00Z"/>
                <w:i/>
                <w:sz w:val="18"/>
                <w:szCs w:val="18"/>
              </w:rPr>
            </w:pPr>
            <w:ins w:id="968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Merná jednotka</w:t>
              </w:r>
            </w:ins>
          </w:p>
        </w:tc>
        <w:tc>
          <w:tcPr>
            <w:tcW w:w="720" w:type="dxa"/>
            <w:shd w:val="clear" w:color="auto" w:fill="B8CCE4" w:themeFill="accent1" w:themeFillTint="66"/>
            <w:vAlign w:val="center"/>
          </w:tcPr>
          <w:p w14:paraId="67E731AB" w14:textId="77777777" w:rsidR="006E5C72" w:rsidRPr="004822A2" w:rsidRDefault="006E5C72" w:rsidP="00645E39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ins w:id="96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ins w:id="970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 xml:space="preserve">Kategória regiónu </w:t>
              </w:r>
            </w:ins>
          </w:p>
          <w:p w14:paraId="2B694949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71" w:author="OMH CKO" w:date="2018-04-17T12:27:00Z"/>
                <w:i/>
                <w:sz w:val="18"/>
                <w:szCs w:val="18"/>
              </w:rPr>
            </w:pPr>
            <w:ins w:id="972" w:author="OMH CKO" w:date="2018-04-17T12:27:00Z"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t>v prípade potreby</w:t>
              </w:r>
            </w:ins>
          </w:p>
        </w:tc>
        <w:tc>
          <w:tcPr>
            <w:tcW w:w="993" w:type="dxa"/>
            <w:gridSpan w:val="2"/>
            <w:shd w:val="clear" w:color="auto" w:fill="B8CCE4" w:themeFill="accent1" w:themeFillTint="66"/>
            <w:vAlign w:val="center"/>
          </w:tcPr>
          <w:p w14:paraId="012D3909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73" w:author="OMH CKO" w:date="2018-04-17T12:27:00Z"/>
                <w:i/>
                <w:sz w:val="18"/>
                <w:szCs w:val="18"/>
              </w:rPr>
            </w:pPr>
            <w:ins w:id="974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Východisková hodnota</w:t>
              </w:r>
            </w:ins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3EF1B4A2" w14:textId="77777777" w:rsidR="006E5C72" w:rsidRPr="00DC0B0F" w:rsidRDefault="006E5C72" w:rsidP="00645E39">
            <w:pPr>
              <w:snapToGrid w:val="0"/>
              <w:jc w:val="center"/>
              <w:rPr>
                <w:ins w:id="975" w:author="OMH CKO" w:date="2018-04-17T12:27:00Z"/>
                <w:i/>
                <w:sz w:val="18"/>
                <w:szCs w:val="18"/>
              </w:rPr>
            </w:pPr>
            <w:ins w:id="976" w:author="OMH CKO" w:date="2018-04-17T12:27:00Z">
              <w:r w:rsidRPr="004822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Východiskový rok</w:t>
              </w:r>
            </w:ins>
          </w:p>
        </w:tc>
        <w:tc>
          <w:tcPr>
            <w:tcW w:w="1314" w:type="dxa"/>
            <w:gridSpan w:val="4"/>
            <w:shd w:val="clear" w:color="auto" w:fill="B8CCE4" w:themeFill="accent1" w:themeFillTint="66"/>
            <w:vAlign w:val="center"/>
          </w:tcPr>
          <w:p w14:paraId="59AB84B1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77" w:author="OMH CKO" w:date="2018-04-17T12:27:00Z"/>
                <w:i/>
                <w:sz w:val="18"/>
                <w:szCs w:val="18"/>
              </w:rPr>
            </w:pPr>
            <w:ins w:id="978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t xml:space="preserve">Cieľová hodnota </w:t>
              </w:r>
              <w:r w:rsidRPr="006361CB">
                <w:rPr>
                  <w:rFonts w:eastAsiaTheme="minorHAnsi"/>
                  <w:b/>
                  <w:sz w:val="17"/>
                  <w:szCs w:val="17"/>
                  <w:lang w:eastAsia="en-US"/>
                </w:rPr>
                <w:t>(2023)</w:t>
              </w:r>
            </w:ins>
          </w:p>
        </w:tc>
        <w:tc>
          <w:tcPr>
            <w:tcW w:w="2268" w:type="dxa"/>
            <w:gridSpan w:val="10"/>
            <w:shd w:val="clear" w:color="auto" w:fill="B8CCE4" w:themeFill="accent1" w:themeFillTint="66"/>
            <w:vAlign w:val="center"/>
          </w:tcPr>
          <w:p w14:paraId="240E5770" w14:textId="77777777" w:rsidR="006E5C72" w:rsidRPr="006361CB" w:rsidRDefault="006E5C72" w:rsidP="00645E39">
            <w:pPr>
              <w:spacing w:after="200" w:line="276" w:lineRule="auto"/>
              <w:jc w:val="center"/>
              <w:rPr>
                <w:ins w:id="979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ins w:id="980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t>2023</w:t>
              </w:r>
            </w:ins>
          </w:p>
        </w:tc>
        <w:tc>
          <w:tcPr>
            <w:tcW w:w="2126" w:type="dxa"/>
            <w:gridSpan w:val="12"/>
            <w:shd w:val="clear" w:color="auto" w:fill="B8CCE4" w:themeFill="accent1" w:themeFillTint="66"/>
            <w:vAlign w:val="center"/>
          </w:tcPr>
          <w:p w14:paraId="553D350F" w14:textId="77777777" w:rsidR="006E5C72" w:rsidRPr="006361CB" w:rsidRDefault="006E5C72" w:rsidP="00645E39">
            <w:pPr>
              <w:spacing w:after="200" w:line="276" w:lineRule="auto"/>
              <w:jc w:val="center"/>
              <w:rPr>
                <w:ins w:id="981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ins w:id="982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t>...</w:t>
              </w:r>
            </w:ins>
          </w:p>
        </w:tc>
        <w:tc>
          <w:tcPr>
            <w:tcW w:w="1985" w:type="dxa"/>
            <w:gridSpan w:val="11"/>
            <w:shd w:val="clear" w:color="auto" w:fill="B8CCE4" w:themeFill="accent1" w:themeFillTint="66"/>
            <w:vAlign w:val="center"/>
          </w:tcPr>
          <w:p w14:paraId="28296455" w14:textId="77777777" w:rsidR="006E5C72" w:rsidRPr="0088274D" w:rsidRDefault="006E5C72" w:rsidP="00645E39">
            <w:pPr>
              <w:spacing w:after="200" w:line="276" w:lineRule="auto"/>
              <w:jc w:val="center"/>
              <w:rPr>
                <w:ins w:id="983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ins w:id="984" w:author="OMH CKO" w:date="2018-04-17T12:27:00Z">
              <w:r w:rsidRPr="006361CB">
                <w:rPr>
                  <w:rFonts w:eastAsiaTheme="minorHAnsi"/>
                  <w:b/>
                  <w:sz w:val="17"/>
                  <w:szCs w:val="17"/>
                  <w:lang w:eastAsia="de-DE"/>
                </w:rPr>
                <w:t>20</w:t>
              </w:r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t>14</w:t>
              </w:r>
            </w:ins>
          </w:p>
        </w:tc>
        <w:tc>
          <w:tcPr>
            <w:tcW w:w="1453" w:type="dxa"/>
            <w:gridSpan w:val="8"/>
            <w:shd w:val="clear" w:color="auto" w:fill="B8CCE4" w:themeFill="accent1" w:themeFillTint="66"/>
            <w:vAlign w:val="center"/>
          </w:tcPr>
          <w:p w14:paraId="56FAC939" w14:textId="77777777" w:rsidR="006E5C72" w:rsidRPr="00615891" w:rsidRDefault="006E5C72" w:rsidP="00645E39">
            <w:pPr>
              <w:spacing w:after="200" w:line="276" w:lineRule="auto"/>
              <w:jc w:val="center"/>
              <w:rPr>
                <w:ins w:id="985" w:author="OMH CKO" w:date="2018-04-17T12:27:00Z"/>
                <w:i/>
                <w:sz w:val="16"/>
                <w:szCs w:val="16"/>
              </w:rPr>
            </w:pPr>
            <w:ins w:id="986" w:author="OMH CKO" w:date="2018-04-17T12:27:00Z">
              <w:r w:rsidRPr="0088274D">
                <w:rPr>
                  <w:rFonts w:eastAsiaTheme="minorHAnsi"/>
                  <w:b/>
                  <w:sz w:val="17"/>
                  <w:szCs w:val="17"/>
                  <w:lang w:eastAsia="de-DE"/>
                </w:rPr>
                <w:t>P</w:t>
              </w:r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t>o</w:t>
              </w:r>
              <w:r w:rsidRPr="0088274D">
                <w:rPr>
                  <w:rFonts w:eastAsiaTheme="minorHAnsi"/>
                  <w:b/>
                  <w:sz w:val="17"/>
                  <w:szCs w:val="17"/>
                  <w:lang w:eastAsia="de-DE"/>
                </w:rPr>
                <w:t>zn.</w:t>
              </w:r>
            </w:ins>
          </w:p>
        </w:tc>
      </w:tr>
      <w:tr w:rsidR="006E5C72" w:rsidRPr="00615891" w14:paraId="3A8A11F3" w14:textId="77777777" w:rsidTr="006E5C72">
        <w:trPr>
          <w:gridBefore w:val="1"/>
          <w:gridAfter w:val="3"/>
          <w:wAfter w:w="1242" w:type="dxa"/>
          <w:cantSplit/>
          <w:trHeight w:val="865"/>
          <w:jc w:val="center"/>
          <w:ins w:id="987" w:author="OMH CKO" w:date="2018-04-17T12:27:00Z"/>
        </w:trPr>
        <w:tc>
          <w:tcPr>
            <w:tcW w:w="538" w:type="dxa"/>
            <w:vMerge w:val="restart"/>
            <w:shd w:val="clear" w:color="auto" w:fill="auto"/>
            <w:vAlign w:val="center"/>
          </w:tcPr>
          <w:p w14:paraId="0A75CA38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88" w:author="OMH CKO" w:date="2018-04-17T12:27:00Z"/>
                <w:b/>
                <w:color w:val="1F497D"/>
                <w:sz w:val="18"/>
                <w:szCs w:val="18"/>
              </w:rPr>
            </w:pPr>
            <w:ins w:id="989" w:author="OMH CKO" w:date="2018-04-17T12:27:00Z">
              <w:r w:rsidRPr="00DC0B0F">
                <w:rPr>
                  <w:i/>
                  <w:sz w:val="18"/>
                  <w:szCs w:val="18"/>
                </w:rPr>
                <w:t>&lt;typ='S' vstup='G'&gt;</w:t>
              </w:r>
            </w:ins>
          </w:p>
        </w:tc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63DB86B5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90" w:author="OMH CKO" w:date="2018-04-17T12:27:00Z"/>
                <w:b/>
                <w:color w:val="1F497D"/>
                <w:sz w:val="18"/>
                <w:szCs w:val="18"/>
              </w:rPr>
            </w:pPr>
            <w:ins w:id="991" w:author="OMH CKO" w:date="2018-04-17T12:27:00Z">
              <w:r w:rsidRPr="00DC0B0F">
                <w:rPr>
                  <w:i/>
                  <w:sz w:val="18"/>
                  <w:szCs w:val="18"/>
                </w:rPr>
                <w:t>&lt;typ='S' vstup='G'&gt;</w:t>
              </w:r>
            </w:ins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77CBA8B7" w14:textId="77777777" w:rsidR="006E5C72" w:rsidRPr="00DC0B0F" w:rsidRDefault="006E5C72" w:rsidP="00645E39">
            <w:pPr>
              <w:snapToGrid w:val="0"/>
              <w:jc w:val="center"/>
              <w:rPr>
                <w:ins w:id="992" w:author="OMH CKO" w:date="2018-04-17T12:27:00Z"/>
                <w:b/>
                <w:color w:val="1F497D"/>
                <w:sz w:val="18"/>
                <w:szCs w:val="18"/>
              </w:rPr>
            </w:pPr>
            <w:ins w:id="993" w:author="OMH CKO" w:date="2018-04-17T12:27:00Z">
              <w:r w:rsidRPr="00DC0B0F">
                <w:rPr>
                  <w:i/>
                  <w:sz w:val="18"/>
                  <w:szCs w:val="18"/>
                </w:rPr>
                <w:t>&lt;typ='S' vstup='G'&gt;</w:t>
              </w:r>
            </w:ins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B1461F3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94" w:author="OMH CKO" w:date="2018-04-17T12:27:00Z"/>
                <w:b/>
                <w:color w:val="1F497D"/>
                <w:sz w:val="18"/>
                <w:szCs w:val="18"/>
              </w:rPr>
            </w:pPr>
            <w:ins w:id="995" w:author="OMH CKO" w:date="2018-04-17T12:27:00Z">
              <w:r w:rsidRPr="00DC0B0F">
                <w:rPr>
                  <w:i/>
                  <w:sz w:val="18"/>
                  <w:szCs w:val="18"/>
                </w:rPr>
                <w:t>&lt;typ='S' vstup='G'&gt;</w:t>
              </w:r>
            </w:ins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37FE8FA7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996" w:author="OMH CKO" w:date="2018-04-17T12:27:00Z"/>
                <w:b/>
                <w:color w:val="1F497D"/>
                <w:sz w:val="18"/>
                <w:szCs w:val="18"/>
              </w:rPr>
            </w:pPr>
            <w:ins w:id="997" w:author="OMH CKO" w:date="2018-04-17T12:27:00Z">
              <w:r w:rsidRPr="00DC0B0F">
                <w:rPr>
                  <w:i/>
                  <w:sz w:val="18"/>
                  <w:szCs w:val="18"/>
                </w:rPr>
                <w:t>&lt;typ='N or 'S'' vstup='G'&gt;</w:t>
              </w:r>
            </w:ins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3BD9D47B" w14:textId="77777777" w:rsidR="006E5C72" w:rsidRPr="00DC0B0F" w:rsidRDefault="006E5C72" w:rsidP="00645E39">
            <w:pPr>
              <w:snapToGrid w:val="0"/>
              <w:jc w:val="center"/>
              <w:rPr>
                <w:ins w:id="998" w:author="OMH CKO" w:date="2018-04-17T12:27:00Z"/>
                <w:b/>
                <w:color w:val="1F497D"/>
                <w:sz w:val="18"/>
                <w:szCs w:val="18"/>
              </w:rPr>
            </w:pPr>
            <w:ins w:id="999" w:author="OMH CKO" w:date="2018-04-17T12:27:00Z">
              <w:r w:rsidRPr="00DC0B0F">
                <w:rPr>
                  <w:i/>
                  <w:sz w:val="18"/>
                  <w:szCs w:val="18"/>
                </w:rPr>
                <w:t>&lt;typ='N' vstup='G'&gt;</w:t>
              </w:r>
            </w:ins>
          </w:p>
        </w:tc>
        <w:tc>
          <w:tcPr>
            <w:tcW w:w="1314" w:type="dxa"/>
            <w:gridSpan w:val="4"/>
            <w:shd w:val="clear" w:color="auto" w:fill="auto"/>
            <w:vAlign w:val="center"/>
          </w:tcPr>
          <w:p w14:paraId="2EB95238" w14:textId="77777777" w:rsidR="006E5C72" w:rsidRPr="00DC0B0F" w:rsidRDefault="006E5C72" w:rsidP="00B61FEC">
            <w:pPr>
              <w:tabs>
                <w:tab w:val="left" w:pos="720"/>
              </w:tabs>
              <w:contextualSpacing/>
              <w:jc w:val="center"/>
              <w:rPr>
                <w:ins w:id="1000" w:author="OMH CKO" w:date="2018-04-17T12:27:00Z"/>
                <w:b/>
                <w:color w:val="1F497D"/>
                <w:sz w:val="18"/>
                <w:szCs w:val="18"/>
              </w:rPr>
            </w:pPr>
            <w:ins w:id="1001" w:author="OMH CKO" w:date="2018-04-17T12:27:00Z">
              <w:r w:rsidRPr="00DC0B0F">
                <w:rPr>
                  <w:i/>
                  <w:sz w:val="18"/>
                  <w:szCs w:val="18"/>
                </w:rPr>
                <w:t>&lt;typ='N' or 'S' vstup='G'&gt;</w:t>
              </w:r>
            </w:ins>
          </w:p>
        </w:tc>
        <w:tc>
          <w:tcPr>
            <w:tcW w:w="2268" w:type="dxa"/>
            <w:gridSpan w:val="10"/>
            <w:shd w:val="clear" w:color="auto" w:fill="auto"/>
            <w:vAlign w:val="center"/>
          </w:tcPr>
          <w:p w14:paraId="1693F887" w14:textId="77777777" w:rsidR="006E5C72" w:rsidRPr="00DC0B0F" w:rsidRDefault="006E5C72" w:rsidP="00B61FEC">
            <w:pPr>
              <w:jc w:val="center"/>
              <w:rPr>
                <w:ins w:id="1002" w:author="OMH CKO" w:date="2018-04-17T12:27:00Z"/>
                <w:i/>
                <w:sz w:val="18"/>
                <w:szCs w:val="18"/>
              </w:rPr>
            </w:pPr>
            <w:ins w:id="1003" w:author="OMH CKO" w:date="2018-04-17T12:27:00Z">
              <w:r w:rsidRPr="00DC0B0F">
                <w:rPr>
                  <w:i/>
                  <w:sz w:val="18"/>
                  <w:szCs w:val="18"/>
                </w:rPr>
                <w:t>&lt;typ='N' or 'S' vstup='M'&gt;</w:t>
              </w:r>
            </w:ins>
          </w:p>
        </w:tc>
        <w:tc>
          <w:tcPr>
            <w:tcW w:w="2126" w:type="dxa"/>
            <w:gridSpan w:val="12"/>
            <w:shd w:val="clear" w:color="auto" w:fill="auto"/>
            <w:vAlign w:val="center"/>
          </w:tcPr>
          <w:p w14:paraId="45B1FFC6" w14:textId="77777777" w:rsidR="006E5C72" w:rsidRPr="00DC0B0F" w:rsidRDefault="006E5C72" w:rsidP="00B61FEC">
            <w:pPr>
              <w:jc w:val="center"/>
              <w:rPr>
                <w:ins w:id="1004" w:author="OMH CKO" w:date="2018-04-17T12:27:00Z"/>
                <w:i/>
                <w:sz w:val="18"/>
                <w:szCs w:val="18"/>
              </w:rPr>
            </w:pPr>
            <w:ins w:id="1005" w:author="OMH CKO" w:date="2018-04-17T12:27:00Z">
              <w:r w:rsidRPr="00DC0B0F">
                <w:rPr>
                  <w:i/>
                  <w:sz w:val="18"/>
                  <w:szCs w:val="18"/>
                </w:rPr>
                <w:t>&lt;typ='N' or 'S' vstup='M'&gt;</w:t>
              </w:r>
            </w:ins>
          </w:p>
        </w:tc>
        <w:tc>
          <w:tcPr>
            <w:tcW w:w="1985" w:type="dxa"/>
            <w:gridSpan w:val="11"/>
            <w:vAlign w:val="center"/>
          </w:tcPr>
          <w:p w14:paraId="58AE39A0" w14:textId="77777777" w:rsidR="006E5C72" w:rsidRPr="00615891" w:rsidRDefault="006E5C72" w:rsidP="00B61FEC">
            <w:pPr>
              <w:jc w:val="center"/>
              <w:rPr>
                <w:ins w:id="1006" w:author="OMH CKO" w:date="2018-04-17T12:27:00Z"/>
                <w:i/>
                <w:sz w:val="16"/>
                <w:szCs w:val="16"/>
              </w:rPr>
            </w:pPr>
            <w:ins w:id="1007" w:author="OMH CKO" w:date="2018-04-17T12:27:00Z">
              <w:r w:rsidRPr="00DC0B0F">
                <w:rPr>
                  <w:i/>
                  <w:sz w:val="18"/>
                  <w:szCs w:val="18"/>
                </w:rPr>
                <w:t>&lt;typ='N' or 'S' vstup='M'&gt;</w:t>
              </w:r>
            </w:ins>
          </w:p>
        </w:tc>
        <w:tc>
          <w:tcPr>
            <w:tcW w:w="1453" w:type="dxa"/>
            <w:gridSpan w:val="8"/>
            <w:shd w:val="clear" w:color="auto" w:fill="auto"/>
            <w:vAlign w:val="center"/>
          </w:tcPr>
          <w:p w14:paraId="2EE5A224" w14:textId="77777777" w:rsidR="006E5C72" w:rsidRPr="00615891" w:rsidRDefault="006E5C72" w:rsidP="00B61FEC">
            <w:pPr>
              <w:jc w:val="center"/>
              <w:rPr>
                <w:ins w:id="1008" w:author="OMH CKO" w:date="2018-04-17T12:27:00Z"/>
                <w:b/>
                <w:sz w:val="16"/>
                <w:szCs w:val="16"/>
                <w:lang w:eastAsia="de-DE"/>
              </w:rPr>
            </w:pPr>
            <w:ins w:id="1009" w:author="OMH CKO" w:date="2018-04-17T12:27:00Z">
              <w:r w:rsidRPr="00615891">
                <w:rPr>
                  <w:i/>
                  <w:sz w:val="16"/>
                  <w:szCs w:val="16"/>
                </w:rPr>
                <w:t xml:space="preserve">&lt;typ='S' </w:t>
              </w:r>
              <w:proofErr w:type="spellStart"/>
              <w:r w:rsidRPr="00615891">
                <w:rPr>
                  <w:i/>
                  <w:sz w:val="16"/>
                  <w:szCs w:val="16"/>
                </w:rPr>
                <w:t>max.rozsah</w:t>
              </w:r>
              <w:proofErr w:type="spellEnd"/>
              <w:r w:rsidRPr="00615891">
                <w:rPr>
                  <w:i/>
                  <w:sz w:val="16"/>
                  <w:szCs w:val="16"/>
                </w:rPr>
                <w:t>=875v stup='M'&gt;</w:t>
              </w:r>
            </w:ins>
          </w:p>
        </w:tc>
      </w:tr>
      <w:tr w:rsidR="00F65AB8" w:rsidRPr="005E73F6" w14:paraId="4EF08968" w14:textId="77777777" w:rsidTr="006E5C72">
        <w:trPr>
          <w:gridBefore w:val="1"/>
          <w:gridAfter w:val="3"/>
          <w:wAfter w:w="1242" w:type="dxa"/>
          <w:cantSplit/>
          <w:trHeight w:val="866"/>
          <w:jc w:val="center"/>
          <w:ins w:id="1010" w:author="OMH CKO" w:date="2018-04-17T12:27:00Z"/>
        </w:trPr>
        <w:tc>
          <w:tcPr>
            <w:tcW w:w="538" w:type="dxa"/>
            <w:vMerge/>
            <w:shd w:val="clear" w:color="auto" w:fill="auto"/>
            <w:vAlign w:val="center"/>
          </w:tcPr>
          <w:p w14:paraId="5DDF6D12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11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5F68248D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1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394F2D55" w14:textId="77777777" w:rsidR="006E5C72" w:rsidRPr="005E73F6" w:rsidRDefault="006E5C72" w:rsidP="00645E39">
            <w:pPr>
              <w:snapToGrid w:val="0"/>
              <w:jc w:val="center"/>
              <w:rPr>
                <w:ins w:id="101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2D8AF63D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14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7154C44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15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71B98D5" w14:textId="77777777" w:rsidR="006E5C72" w:rsidRPr="005E73F6" w:rsidRDefault="006E5C72" w:rsidP="00645E39">
            <w:pPr>
              <w:snapToGrid w:val="0"/>
              <w:jc w:val="center"/>
              <w:rPr>
                <w:ins w:id="1016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321" w:type="dxa"/>
            <w:shd w:val="clear" w:color="auto" w:fill="B8CCE4" w:themeFill="accent1" w:themeFillTint="66"/>
            <w:vAlign w:val="center"/>
          </w:tcPr>
          <w:p w14:paraId="18C2EBD6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ins w:id="1017" w:author="OMH CKO" w:date="2018-04-17T12:27:00Z"/>
                <w:b/>
                <w:sz w:val="16"/>
                <w:szCs w:val="16"/>
              </w:rPr>
            </w:pPr>
            <w:ins w:id="1018" w:author="OMH CKO" w:date="2018-04-17T12:27:00Z">
              <w:r w:rsidRPr="00497F67">
                <w:rPr>
                  <w:b/>
                  <w:sz w:val="16"/>
                  <w:szCs w:val="16"/>
                </w:rPr>
                <w:t>M</w:t>
              </w:r>
            </w:ins>
          </w:p>
        </w:tc>
        <w:tc>
          <w:tcPr>
            <w:tcW w:w="284" w:type="dxa"/>
            <w:shd w:val="clear" w:color="auto" w:fill="B8CCE4" w:themeFill="accent1" w:themeFillTint="66"/>
            <w:vAlign w:val="center"/>
          </w:tcPr>
          <w:p w14:paraId="08DE3D06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ins w:id="1019" w:author="OMH CKO" w:date="2018-04-17T12:27:00Z"/>
                <w:b/>
                <w:sz w:val="16"/>
                <w:szCs w:val="16"/>
              </w:rPr>
            </w:pPr>
            <w:ins w:id="1020" w:author="OMH CKO" w:date="2018-04-17T12:27:00Z">
              <w:r>
                <w:rPr>
                  <w:b/>
                  <w:sz w:val="16"/>
                  <w:szCs w:val="16"/>
                </w:rPr>
                <w:t>Ž</w:t>
              </w:r>
            </w:ins>
          </w:p>
        </w:tc>
        <w:tc>
          <w:tcPr>
            <w:tcW w:w="709" w:type="dxa"/>
            <w:gridSpan w:val="2"/>
            <w:shd w:val="clear" w:color="auto" w:fill="B8CCE4" w:themeFill="accent1" w:themeFillTint="66"/>
            <w:vAlign w:val="center"/>
          </w:tcPr>
          <w:p w14:paraId="50D7BF35" w14:textId="77777777" w:rsidR="006E5C72" w:rsidRPr="00497F67" w:rsidRDefault="006E5C72" w:rsidP="00B61FEC">
            <w:pPr>
              <w:spacing w:line="276" w:lineRule="auto"/>
              <w:jc w:val="center"/>
              <w:rPr>
                <w:ins w:id="1021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ins w:id="102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t>Spolu</w:t>
              </w:r>
            </w:ins>
          </w:p>
        </w:tc>
        <w:tc>
          <w:tcPr>
            <w:tcW w:w="283" w:type="dxa"/>
            <w:shd w:val="clear" w:color="auto" w:fill="B8CCE4" w:themeFill="accent1" w:themeFillTint="66"/>
            <w:vAlign w:val="center"/>
          </w:tcPr>
          <w:p w14:paraId="7FCF3EA6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ins w:id="1023" w:author="OMH CKO" w:date="2018-04-17T12:27:00Z"/>
                <w:b/>
                <w:sz w:val="16"/>
                <w:szCs w:val="16"/>
              </w:rPr>
            </w:pPr>
            <w:ins w:id="1024" w:author="OMH CKO" w:date="2018-04-17T12:27:00Z">
              <w:r w:rsidRPr="00497F67">
                <w:rPr>
                  <w:b/>
                  <w:sz w:val="16"/>
                  <w:szCs w:val="16"/>
                </w:rPr>
                <w:t>M</w:t>
              </w:r>
            </w:ins>
          </w:p>
        </w:tc>
        <w:tc>
          <w:tcPr>
            <w:tcW w:w="284" w:type="dxa"/>
            <w:shd w:val="clear" w:color="auto" w:fill="B8CCE4" w:themeFill="accent1" w:themeFillTint="66"/>
            <w:vAlign w:val="center"/>
          </w:tcPr>
          <w:p w14:paraId="4CA363CF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ins w:id="1025" w:author="OMH CKO" w:date="2018-04-17T12:27:00Z"/>
                <w:b/>
                <w:sz w:val="16"/>
                <w:szCs w:val="16"/>
              </w:rPr>
            </w:pPr>
            <w:ins w:id="1026" w:author="OMH CKO" w:date="2018-04-17T12:27:00Z">
              <w:r>
                <w:rPr>
                  <w:b/>
                  <w:sz w:val="16"/>
                  <w:szCs w:val="16"/>
                </w:rPr>
                <w:t>Ž</w:t>
              </w:r>
            </w:ins>
          </w:p>
        </w:tc>
        <w:tc>
          <w:tcPr>
            <w:tcW w:w="709" w:type="dxa"/>
            <w:gridSpan w:val="3"/>
            <w:shd w:val="clear" w:color="auto" w:fill="B8CCE4" w:themeFill="accent1" w:themeFillTint="66"/>
            <w:vAlign w:val="center"/>
          </w:tcPr>
          <w:p w14:paraId="3338DFA1" w14:textId="77777777" w:rsidR="006E5C72" w:rsidRPr="00497F67" w:rsidRDefault="006E5C72" w:rsidP="00B61FEC">
            <w:pPr>
              <w:spacing w:line="276" w:lineRule="auto"/>
              <w:jc w:val="center"/>
              <w:rPr>
                <w:ins w:id="1027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ins w:id="1028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t>Spolu</w:t>
              </w:r>
            </w:ins>
          </w:p>
        </w:tc>
        <w:tc>
          <w:tcPr>
            <w:tcW w:w="992" w:type="dxa"/>
            <w:gridSpan w:val="5"/>
            <w:shd w:val="clear" w:color="auto" w:fill="B8CCE4" w:themeFill="accent1" w:themeFillTint="66"/>
            <w:vAlign w:val="center"/>
          </w:tcPr>
          <w:p w14:paraId="27E7FEC1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ins w:id="1029" w:author="OMH CKO" w:date="2018-04-17T12:27:00Z"/>
                <w:b/>
                <w:sz w:val="16"/>
                <w:szCs w:val="16"/>
              </w:rPr>
            </w:pPr>
            <w:ins w:id="1030" w:author="OMH CKO" w:date="2018-04-17T12:27:00Z">
              <w:r>
                <w:rPr>
                  <w:b/>
                  <w:sz w:val="16"/>
                  <w:szCs w:val="16"/>
                </w:rPr>
                <w:t>Kvalitatívna hodnota</w:t>
              </w:r>
            </w:ins>
          </w:p>
        </w:tc>
        <w:tc>
          <w:tcPr>
            <w:tcW w:w="285" w:type="dxa"/>
            <w:gridSpan w:val="2"/>
            <w:shd w:val="clear" w:color="auto" w:fill="B8CCE4" w:themeFill="accent1" w:themeFillTint="66"/>
            <w:vAlign w:val="center"/>
          </w:tcPr>
          <w:p w14:paraId="0A24EEBC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ins w:id="1031" w:author="OMH CKO" w:date="2018-04-17T12:27:00Z"/>
                <w:b/>
                <w:sz w:val="16"/>
                <w:szCs w:val="16"/>
              </w:rPr>
            </w:pPr>
            <w:ins w:id="1032" w:author="OMH CKO" w:date="2018-04-17T12:27:00Z">
              <w:r w:rsidRPr="00497F67">
                <w:rPr>
                  <w:b/>
                  <w:sz w:val="16"/>
                  <w:szCs w:val="16"/>
                </w:rPr>
                <w:t>M</w:t>
              </w:r>
            </w:ins>
          </w:p>
        </w:tc>
        <w:tc>
          <w:tcPr>
            <w:tcW w:w="282" w:type="dxa"/>
            <w:gridSpan w:val="2"/>
            <w:shd w:val="clear" w:color="auto" w:fill="B8CCE4" w:themeFill="accent1" w:themeFillTint="66"/>
            <w:vAlign w:val="center"/>
          </w:tcPr>
          <w:p w14:paraId="45E753C0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ins w:id="1033" w:author="OMH CKO" w:date="2018-04-17T12:27:00Z"/>
                <w:b/>
                <w:sz w:val="16"/>
                <w:szCs w:val="16"/>
              </w:rPr>
            </w:pPr>
            <w:ins w:id="1034" w:author="OMH CKO" w:date="2018-04-17T12:27:00Z">
              <w:r w:rsidRPr="00497F67">
                <w:rPr>
                  <w:b/>
                  <w:sz w:val="16"/>
                  <w:szCs w:val="16"/>
                </w:rPr>
                <w:t>Ž</w:t>
              </w:r>
            </w:ins>
          </w:p>
        </w:tc>
        <w:tc>
          <w:tcPr>
            <w:tcW w:w="567" w:type="dxa"/>
            <w:gridSpan w:val="4"/>
            <w:shd w:val="clear" w:color="auto" w:fill="B8CCE4" w:themeFill="accent1" w:themeFillTint="66"/>
            <w:vAlign w:val="center"/>
          </w:tcPr>
          <w:p w14:paraId="5684C218" w14:textId="77777777" w:rsidR="006E5C72" w:rsidRPr="00497F67" w:rsidRDefault="006E5C72" w:rsidP="00B61FEC">
            <w:pPr>
              <w:spacing w:line="276" w:lineRule="auto"/>
              <w:jc w:val="center"/>
              <w:rPr>
                <w:ins w:id="1035" w:author="OMH CKO" w:date="2018-04-17T12:27:00Z"/>
                <w:b/>
                <w:sz w:val="16"/>
                <w:szCs w:val="16"/>
              </w:rPr>
            </w:pPr>
            <w:ins w:id="1036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t>Spo</w:t>
              </w:r>
              <w:r w:rsidRPr="00497F67">
                <w:rPr>
                  <w:rFonts w:eastAsiaTheme="minorHAnsi"/>
                  <w:b/>
                  <w:sz w:val="16"/>
                  <w:szCs w:val="16"/>
                  <w:lang w:eastAsia="en-US"/>
                </w:rPr>
                <w:t>lu</w:t>
              </w:r>
            </w:ins>
          </w:p>
        </w:tc>
        <w:tc>
          <w:tcPr>
            <w:tcW w:w="992" w:type="dxa"/>
            <w:gridSpan w:val="4"/>
            <w:shd w:val="clear" w:color="auto" w:fill="B8CCE4" w:themeFill="accent1" w:themeFillTint="66"/>
            <w:vAlign w:val="center"/>
          </w:tcPr>
          <w:p w14:paraId="3E16E84A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ins w:id="1037" w:author="OMH CKO" w:date="2018-04-17T12:27:00Z"/>
                <w:b/>
                <w:sz w:val="16"/>
                <w:szCs w:val="16"/>
              </w:rPr>
            </w:pPr>
            <w:ins w:id="1038" w:author="OMH CKO" w:date="2018-04-17T12:27:00Z">
              <w:r>
                <w:rPr>
                  <w:b/>
                  <w:sz w:val="16"/>
                  <w:szCs w:val="16"/>
                </w:rPr>
                <w:t>Kvalitatívna hodnota</w:t>
              </w:r>
            </w:ins>
          </w:p>
        </w:tc>
        <w:tc>
          <w:tcPr>
            <w:tcW w:w="283" w:type="dxa"/>
            <w:gridSpan w:val="2"/>
            <w:shd w:val="clear" w:color="auto" w:fill="B8CCE4" w:themeFill="accent1" w:themeFillTint="66"/>
            <w:vAlign w:val="center"/>
          </w:tcPr>
          <w:p w14:paraId="0FDA22FF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ins w:id="1039" w:author="OMH CKO" w:date="2018-04-17T12:27:00Z"/>
                <w:b/>
                <w:sz w:val="16"/>
                <w:szCs w:val="16"/>
              </w:rPr>
            </w:pPr>
            <w:ins w:id="1040" w:author="OMH CKO" w:date="2018-04-17T12:27:00Z">
              <w:r w:rsidRPr="00497F67">
                <w:rPr>
                  <w:b/>
                  <w:sz w:val="16"/>
                  <w:szCs w:val="16"/>
                </w:rPr>
                <w:t>M</w:t>
              </w:r>
            </w:ins>
          </w:p>
        </w:tc>
        <w:tc>
          <w:tcPr>
            <w:tcW w:w="236" w:type="dxa"/>
            <w:gridSpan w:val="2"/>
            <w:shd w:val="clear" w:color="auto" w:fill="B8CCE4" w:themeFill="accent1" w:themeFillTint="66"/>
            <w:vAlign w:val="center"/>
          </w:tcPr>
          <w:p w14:paraId="3E7D4862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ins w:id="1041" w:author="OMH CKO" w:date="2018-04-17T12:27:00Z"/>
                <w:b/>
                <w:sz w:val="16"/>
                <w:szCs w:val="16"/>
              </w:rPr>
            </w:pPr>
            <w:ins w:id="1042" w:author="OMH CKO" w:date="2018-04-17T12:27:00Z">
              <w:r w:rsidRPr="00497F67">
                <w:rPr>
                  <w:b/>
                  <w:sz w:val="16"/>
                  <w:szCs w:val="16"/>
                </w:rPr>
                <w:t>Ž</w:t>
              </w:r>
            </w:ins>
          </w:p>
        </w:tc>
        <w:tc>
          <w:tcPr>
            <w:tcW w:w="615" w:type="dxa"/>
            <w:gridSpan w:val="3"/>
            <w:shd w:val="clear" w:color="auto" w:fill="B8CCE4" w:themeFill="accent1" w:themeFillTint="66"/>
            <w:vAlign w:val="center"/>
          </w:tcPr>
          <w:p w14:paraId="674EB6D5" w14:textId="77777777" w:rsidR="006E5C72" w:rsidRPr="00DC0B0F" w:rsidRDefault="006E5C72" w:rsidP="00B61FEC">
            <w:pPr>
              <w:spacing w:line="276" w:lineRule="auto"/>
              <w:jc w:val="center"/>
              <w:rPr>
                <w:ins w:id="1043" w:author="OMH CKO" w:date="2018-04-17T12:27:00Z"/>
                <w:rFonts w:eastAsiaTheme="minorHAnsi"/>
                <w:b/>
                <w:sz w:val="16"/>
                <w:szCs w:val="16"/>
                <w:lang w:eastAsia="en-US"/>
              </w:rPr>
            </w:pPr>
            <w:ins w:id="104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en-US"/>
                </w:rPr>
                <w:t>Spol</w:t>
              </w:r>
              <w:r w:rsidRPr="00DC0B0F">
                <w:rPr>
                  <w:rFonts w:eastAsiaTheme="minorHAnsi"/>
                  <w:b/>
                  <w:sz w:val="16"/>
                  <w:szCs w:val="16"/>
                  <w:lang w:eastAsia="en-US"/>
                </w:rPr>
                <w:t>u</w:t>
              </w:r>
            </w:ins>
          </w:p>
        </w:tc>
        <w:tc>
          <w:tcPr>
            <w:tcW w:w="851" w:type="dxa"/>
            <w:gridSpan w:val="4"/>
            <w:shd w:val="clear" w:color="auto" w:fill="B8CCE4" w:themeFill="accent1" w:themeFillTint="66"/>
            <w:vAlign w:val="center"/>
          </w:tcPr>
          <w:p w14:paraId="51C90469" w14:textId="77777777" w:rsidR="006E5C72" w:rsidRPr="005E73F6" w:rsidRDefault="006E5C72" w:rsidP="006E5C72">
            <w:pPr>
              <w:spacing w:after="200" w:line="276" w:lineRule="auto"/>
              <w:ind w:left="-108"/>
              <w:jc w:val="center"/>
              <w:rPr>
                <w:ins w:id="1045" w:author="OMH CKO" w:date="2018-04-17T12:27:00Z"/>
                <w:i/>
                <w:sz w:val="16"/>
                <w:szCs w:val="16"/>
              </w:rPr>
            </w:pPr>
            <w:ins w:id="1046" w:author="OMH CKO" w:date="2018-04-17T12:27:00Z">
              <w:r w:rsidRPr="006E5C72">
                <w:rPr>
                  <w:b/>
                  <w:sz w:val="16"/>
                  <w:szCs w:val="16"/>
                </w:rPr>
                <w:t>Kvalitatívna hodnota</w:t>
              </w:r>
            </w:ins>
          </w:p>
        </w:tc>
        <w:tc>
          <w:tcPr>
            <w:tcW w:w="1453" w:type="dxa"/>
            <w:gridSpan w:val="8"/>
            <w:shd w:val="clear" w:color="auto" w:fill="B8CCE4" w:themeFill="accent1" w:themeFillTint="66"/>
          </w:tcPr>
          <w:p w14:paraId="27BB13BA" w14:textId="77777777" w:rsidR="006E5C72" w:rsidRPr="005E73F6" w:rsidRDefault="006E5C72" w:rsidP="00B61FEC">
            <w:pPr>
              <w:jc w:val="center"/>
              <w:rPr>
                <w:ins w:id="1047" w:author="OMH CKO" w:date="2018-04-17T12:27:00Z"/>
                <w:i/>
                <w:sz w:val="16"/>
                <w:szCs w:val="16"/>
              </w:rPr>
            </w:pPr>
          </w:p>
        </w:tc>
      </w:tr>
      <w:tr w:rsidR="006E5C72" w:rsidRPr="005E73F6" w14:paraId="48652DAE" w14:textId="77777777" w:rsidTr="006E5C72">
        <w:trPr>
          <w:gridBefore w:val="1"/>
          <w:gridAfter w:val="3"/>
          <w:wAfter w:w="1242" w:type="dxa"/>
          <w:cantSplit/>
          <w:trHeight w:val="847"/>
          <w:jc w:val="center"/>
          <w:ins w:id="1048" w:author="OMH CKO" w:date="2018-04-17T12:27:00Z"/>
        </w:trPr>
        <w:tc>
          <w:tcPr>
            <w:tcW w:w="538" w:type="dxa"/>
            <w:shd w:val="clear" w:color="auto" w:fill="auto"/>
            <w:vAlign w:val="center"/>
          </w:tcPr>
          <w:p w14:paraId="7CD43584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4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41607E1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50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C39378E" w14:textId="77777777" w:rsidR="006E5C72" w:rsidRPr="005E73F6" w:rsidRDefault="006E5C72" w:rsidP="00645E39">
            <w:pPr>
              <w:snapToGrid w:val="0"/>
              <w:jc w:val="center"/>
              <w:rPr>
                <w:ins w:id="1051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A14FCF5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5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2390996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5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1319D61" w14:textId="77777777" w:rsidR="006E5C72" w:rsidRPr="005E73F6" w:rsidRDefault="006E5C72" w:rsidP="00645E39">
            <w:pPr>
              <w:snapToGrid w:val="0"/>
              <w:jc w:val="center"/>
              <w:rPr>
                <w:ins w:id="1054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276F5C92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55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63F07B4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56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B178D35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ns w:id="1057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911E2C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ns w:id="1058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73F3176" w14:textId="77777777" w:rsidR="006E5C72" w:rsidRDefault="006E5C72" w:rsidP="00645E39">
            <w:pPr>
              <w:spacing w:after="200" w:line="276" w:lineRule="auto"/>
              <w:ind w:left="-80"/>
              <w:jc w:val="center"/>
              <w:rPr>
                <w:ins w:id="105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0E594D8B" w14:textId="77777777" w:rsidR="006E5C72" w:rsidRDefault="006E5C72" w:rsidP="00645E39">
            <w:pPr>
              <w:spacing w:after="200" w:line="276" w:lineRule="auto"/>
              <w:jc w:val="center"/>
              <w:rPr>
                <w:ins w:id="1060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Align w:val="center"/>
          </w:tcPr>
          <w:p w14:paraId="13008BFD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ns w:id="1061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shd w:val="clear" w:color="auto" w:fill="auto"/>
            <w:vAlign w:val="center"/>
          </w:tcPr>
          <w:p w14:paraId="17072F1F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ns w:id="1062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shd w:val="clear" w:color="auto" w:fill="auto"/>
            <w:vAlign w:val="center"/>
          </w:tcPr>
          <w:p w14:paraId="09A7734F" w14:textId="77777777" w:rsidR="006E5C72" w:rsidRDefault="006E5C72" w:rsidP="00645E39">
            <w:pPr>
              <w:spacing w:after="200" w:line="276" w:lineRule="auto"/>
              <w:ind w:left="-80"/>
              <w:jc w:val="center"/>
              <w:rPr>
                <w:ins w:id="1063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77FF5644" w14:textId="77777777" w:rsidR="006E5C72" w:rsidRDefault="006E5C72" w:rsidP="00645E39">
            <w:pPr>
              <w:spacing w:after="200" w:line="276" w:lineRule="auto"/>
              <w:jc w:val="center"/>
              <w:rPr>
                <w:ins w:id="1064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199D743A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ns w:id="1065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4880A2EC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ns w:id="1066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09F70703" w14:textId="77777777" w:rsidR="006E5C72" w:rsidRDefault="006E5C72" w:rsidP="00645E39">
            <w:pPr>
              <w:spacing w:after="200" w:line="276" w:lineRule="auto"/>
              <w:ind w:left="-80"/>
              <w:jc w:val="center"/>
              <w:rPr>
                <w:ins w:id="1067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14:paraId="64D4B84F" w14:textId="77777777" w:rsidR="006E5C72" w:rsidRDefault="006E5C72" w:rsidP="00645E39">
            <w:pPr>
              <w:spacing w:after="200" w:line="276" w:lineRule="auto"/>
              <w:jc w:val="center"/>
              <w:rPr>
                <w:ins w:id="1068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14:paraId="4FAF8DB5" w14:textId="77777777" w:rsidR="006E5C72" w:rsidRPr="005E73F6" w:rsidRDefault="006E5C72" w:rsidP="00645E39">
            <w:pPr>
              <w:rPr>
                <w:ins w:id="1069" w:author="OMH CKO" w:date="2018-04-17T12:27:00Z"/>
                <w:i/>
                <w:sz w:val="16"/>
                <w:szCs w:val="16"/>
              </w:rPr>
            </w:pPr>
          </w:p>
        </w:tc>
        <w:tc>
          <w:tcPr>
            <w:tcW w:w="1453" w:type="dxa"/>
            <w:gridSpan w:val="8"/>
            <w:shd w:val="clear" w:color="auto" w:fill="auto"/>
          </w:tcPr>
          <w:p w14:paraId="1CDC3EE2" w14:textId="77777777" w:rsidR="006E5C72" w:rsidRPr="005E73F6" w:rsidRDefault="006E5C72" w:rsidP="00645E39">
            <w:pPr>
              <w:rPr>
                <w:ins w:id="1070" w:author="OMH CKO" w:date="2018-04-17T12:27:00Z"/>
                <w:i/>
                <w:sz w:val="16"/>
                <w:szCs w:val="16"/>
              </w:rPr>
            </w:pPr>
          </w:p>
        </w:tc>
      </w:tr>
    </w:tbl>
    <w:p w14:paraId="6C965449" w14:textId="77777777" w:rsidR="00AA7D81" w:rsidRPr="00AA7D81" w:rsidRDefault="00AA7D81" w:rsidP="00AA7D81">
      <w:pPr>
        <w:rPr>
          <w:rFonts w:eastAsiaTheme="minorHAnsi"/>
          <w:sz w:val="20"/>
          <w:szCs w:val="20"/>
        </w:rPr>
      </w:pPr>
    </w:p>
    <w:p w14:paraId="5E2C59D2" w14:textId="77777777" w:rsidR="000367EB" w:rsidRPr="00AA7D81" w:rsidRDefault="000367EB" w:rsidP="00AA7D81">
      <w:pPr>
        <w:spacing w:after="200" w:line="276" w:lineRule="auto"/>
        <w:rPr>
          <w:rFonts w:eastAsiaTheme="minorHAnsi"/>
          <w:b/>
          <w:sz w:val="22"/>
          <w:szCs w:val="22"/>
        </w:rPr>
      </w:pPr>
    </w:p>
    <w:p w14:paraId="667EBD4E" w14:textId="77777777" w:rsidR="00AA7D81" w:rsidRPr="00C4551E" w:rsidRDefault="00AA7D81" w:rsidP="00AA7D81">
      <w:pPr>
        <w:spacing w:after="200" w:line="276" w:lineRule="auto"/>
        <w:jc w:val="both"/>
        <w:rPr>
          <w:rFonts w:eastAsiaTheme="minorHAnsi"/>
        </w:rPr>
      </w:pPr>
      <w:r w:rsidRPr="00AA7D81">
        <w:rPr>
          <w:rFonts w:eastAsiaTheme="minorHAnsi"/>
          <w:b/>
        </w:rPr>
        <w:t>Tabuľka 2A Spoločné ukazovatele výsledku pre ESF v rozdelení na prioritné osi, investičné priority a kategórie regiónu</w:t>
      </w:r>
      <w:ins w:id="1071" w:author="OMH CKO" w:date="2018-04-17T12:27:00Z">
        <w:r w:rsidR="00963D7B">
          <w:rPr>
            <w:rFonts w:eastAsiaTheme="minorHAnsi"/>
            <w:b/>
          </w:rPr>
          <w:t>,</w:t>
        </w:r>
        <w:r w:rsidRPr="00AA7D81">
          <w:rPr>
            <w:rFonts w:eastAsiaTheme="minorHAnsi"/>
            <w:b/>
          </w:rPr>
          <w:t xml:space="preserve"> </w:t>
        </w:r>
        <w:r w:rsidR="00963D7B">
          <w:rPr>
            <w:rFonts w:eastAsiaTheme="minorHAnsi"/>
            <w:b/>
          </w:rPr>
          <w:t>rozdelené podľa pohlavia</w:t>
        </w:r>
      </w:ins>
      <w:r w:rsidR="00963D7B">
        <w:rPr>
          <w:rFonts w:eastAsiaTheme="minorHAnsi"/>
          <w:b/>
        </w:rPr>
        <w:t xml:space="preserve"> </w:t>
      </w:r>
      <w:r w:rsidRPr="00F41510">
        <w:rPr>
          <w:rFonts w:eastAsiaTheme="minorHAnsi"/>
        </w:rPr>
        <w:t xml:space="preserve">(v rámci </w:t>
      </w:r>
      <w:r w:rsidR="006C7C81" w:rsidRPr="00F41510">
        <w:rPr>
          <w:rFonts w:eastAsiaTheme="minorHAnsi"/>
        </w:rPr>
        <w:t xml:space="preserve">prioritnej osi </w:t>
      </w:r>
      <w:r w:rsidRPr="00F41510">
        <w:rPr>
          <w:rFonts w:eastAsiaTheme="minorHAnsi"/>
        </w:rPr>
        <w:t xml:space="preserve">TP sa uvedú iba spoločné ukazovatele, pre ktoré bola stanovená cieľová hodnota) </w:t>
      </w:r>
      <w:r w:rsidR="008D306F">
        <w:rPr>
          <w:rStyle w:val="Odkaznapoznmkupodiarou"/>
          <w:rFonts w:eastAsiaTheme="minorHAnsi"/>
        </w:rPr>
        <w:footnoteReference w:id="3"/>
      </w:r>
    </w:p>
    <w:p w14:paraId="27314862" w14:textId="1997AD71" w:rsidR="00C76194" w:rsidRPr="00F41510" w:rsidRDefault="00C76194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del w:id="1072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1073" w:author="OMH CKO" w:date="2018-04-17T12:27:00Z">
        <w:r w:rsidR="00963D7B">
          <w:rPr>
            <w:rFonts w:eastAsiaTheme="minorHAnsi"/>
            <w:i/>
            <w:u w:val="single"/>
          </w:rPr>
          <w:t>Doplňujúce</w:t>
        </w:r>
      </w:ins>
      <w:r w:rsidR="00963D7B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>informácie</w:t>
      </w:r>
    </w:p>
    <w:p w14:paraId="28B2926C" w14:textId="6AE592D4" w:rsidR="00C4551E" w:rsidRDefault="00C4551E" w:rsidP="00F41510">
      <w:pPr>
        <w:shd w:val="clear" w:color="auto" w:fill="B8CCE4" w:themeFill="accent1" w:themeFillTint="66"/>
        <w:spacing w:before="120" w:after="120"/>
        <w:jc w:val="both"/>
        <w:rPr>
          <w:b/>
          <w:color w:val="FF0000"/>
        </w:rPr>
      </w:pPr>
      <w:r w:rsidRPr="00F41510">
        <w:rPr>
          <w:rFonts w:eastAsiaTheme="minorHAnsi"/>
          <w:i/>
        </w:rPr>
        <w:lastRenderedPageBreak/>
        <w:t>Údaje nadväzujú na tabuľku 4 vzoru OP. RO poskytuje informácie v delení podľa pohlavia.</w:t>
      </w:r>
      <w:r w:rsidRPr="00F41510">
        <w:rPr>
          <w:i/>
        </w:rPr>
        <w:t xml:space="preserve"> Ak investičná priorita obsahuje cieľovú hodnotu spoločného ukazovateľa </w:t>
      </w:r>
      <w:r w:rsidR="006D1F32" w:rsidRPr="00F41510">
        <w:rPr>
          <w:i/>
        </w:rPr>
        <w:t xml:space="preserve">výsledku pre </w:t>
      </w:r>
      <w:r w:rsidRPr="00F41510">
        <w:rPr>
          <w:i/>
        </w:rPr>
        <w:t>ESF, je potrebné poskytnúť údaje za</w:t>
      </w:r>
      <w:r w:rsidR="0025224E" w:rsidRPr="00F41510">
        <w:rPr>
          <w:i/>
        </w:rPr>
        <w:t xml:space="preserve"> príslušný ukazovateľ </w:t>
      </w:r>
      <w:del w:id="1074" w:author="OMH CKO" w:date="2018-04-17T12:27:00Z">
        <w:r w:rsidR="0025224E" w:rsidRPr="00F41510">
          <w:rPr>
            <w:i/>
          </w:rPr>
          <w:delText>výsledkov</w:delText>
        </w:r>
      </w:del>
      <w:ins w:id="1075" w:author="OMH CKO" w:date="2018-04-17T12:27:00Z">
        <w:r w:rsidR="0025224E" w:rsidRPr="00F41510">
          <w:rPr>
            <w:i/>
          </w:rPr>
          <w:t>výsledk</w:t>
        </w:r>
        <w:r w:rsidR="00963D7B">
          <w:rPr>
            <w:i/>
          </w:rPr>
          <w:t>u</w:t>
        </w:r>
      </w:ins>
      <w:r w:rsidR="0025224E" w:rsidRPr="00F41510">
        <w:rPr>
          <w:i/>
        </w:rPr>
        <w:t>, pokiaľ ide o vybranú cieľovú skupinu (je potrebné v tabuľke identifikovať spoločný ukazovateľ výstupu použitý ako</w:t>
      </w:r>
      <w:r w:rsidR="00BA318D">
        <w:rPr>
          <w:i/>
        </w:rPr>
        <w:t xml:space="preserve"> základ na stanovenie cieľa)</w:t>
      </w:r>
      <w:r w:rsidR="0025224E" w:rsidRPr="00F41510">
        <w:rPr>
          <w:i/>
        </w:rPr>
        <w:t>, ako aj údaje za celú populáciu účastníkov, ktorí dosiahli v rámci investičnej priority príslušný výsledok</w:t>
      </w:r>
      <w:r w:rsidRPr="00F41510">
        <w:rPr>
          <w:i/>
        </w:rPr>
        <w:t>.</w:t>
      </w:r>
      <w:r w:rsidRPr="00C4551E">
        <w:t xml:space="preserve"> </w:t>
      </w:r>
    </w:p>
    <w:p w14:paraId="65A80343" w14:textId="043EB380" w:rsidR="00C76194" w:rsidRDefault="00C76194" w:rsidP="00C76194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Hodnoty ukazovateľov dlhodobých výsledkov sa získajú na základe reprezentatívnej vzorky</w:t>
      </w:r>
      <w:r w:rsidRPr="00A07E0C">
        <w:t xml:space="preserve"> </w:t>
      </w:r>
      <w:r w:rsidRPr="00A07E0C">
        <w:rPr>
          <w:rFonts w:eastAsiaTheme="minorHAnsi"/>
          <w:i/>
        </w:rPr>
        <w:t>účastníkov v rámci každej investičnej priority</w:t>
      </w:r>
      <w:r>
        <w:rPr>
          <w:rFonts w:eastAsiaTheme="minorHAnsi"/>
          <w:i/>
        </w:rPr>
        <w:t>. RO si zvolí, či bude vykazovať</w:t>
      </w:r>
      <w:r w:rsidRPr="00A07E0C">
        <w:t xml:space="preserve"> </w:t>
      </w:r>
      <w:r>
        <w:rPr>
          <w:rFonts w:eastAsiaTheme="minorHAnsi"/>
          <w:i/>
        </w:rPr>
        <w:t>ú</w:t>
      </w:r>
      <w:r w:rsidRPr="00A07E0C">
        <w:rPr>
          <w:rFonts w:eastAsiaTheme="minorHAnsi"/>
          <w:i/>
        </w:rPr>
        <w:t xml:space="preserve">daje </w:t>
      </w:r>
      <w:r>
        <w:rPr>
          <w:rFonts w:eastAsiaTheme="minorHAnsi"/>
          <w:i/>
        </w:rPr>
        <w:t>každoročne použitím stĺpcov „ročné hodnoty“ alebo poskytne údaje dva</w:t>
      </w:r>
      <w:r w:rsidRPr="00A07E0C">
        <w:rPr>
          <w:rFonts w:eastAsiaTheme="minorHAnsi"/>
          <w:i/>
        </w:rPr>
        <w:t>krát za obdobie a to vo VS predkladanej v roku 2019 a</w:t>
      </w:r>
      <w:r w:rsidR="00BA318D">
        <w:rPr>
          <w:rFonts w:eastAsiaTheme="minorHAnsi"/>
          <w:i/>
        </w:rPr>
        <w:t xml:space="preserve"> v </w:t>
      </w:r>
      <w:del w:id="1076" w:author="OMH CKO" w:date="2018-04-17T12:27:00Z">
        <w:r w:rsidRPr="00A07E0C">
          <w:rPr>
            <w:rFonts w:eastAsiaTheme="minorHAnsi"/>
            <w:i/>
          </w:rPr>
          <w:delText>záverečnej správe</w:delText>
        </w:r>
      </w:del>
      <w:ins w:id="1077" w:author="OMH CKO" w:date="2018-04-17T12:27:00Z">
        <w:r w:rsidR="00752DE7">
          <w:rPr>
            <w:rFonts w:eastAsiaTheme="minorHAnsi"/>
            <w:i/>
          </w:rPr>
          <w:t>ZS</w:t>
        </w:r>
      </w:ins>
      <w:r w:rsidRPr="00A07E0C">
        <w:rPr>
          <w:rFonts w:eastAsiaTheme="minorHAnsi"/>
          <w:i/>
        </w:rPr>
        <w:t>, kedy sa použi</w:t>
      </w:r>
      <w:r>
        <w:rPr>
          <w:rFonts w:eastAsiaTheme="minorHAnsi"/>
          <w:i/>
        </w:rPr>
        <w:t>je stĺpec „</w:t>
      </w:r>
      <w:r w:rsidR="00BA318D">
        <w:rPr>
          <w:rFonts w:eastAsiaTheme="minorHAnsi"/>
          <w:i/>
        </w:rPr>
        <w:t>kumulatívna</w:t>
      </w:r>
      <w:r>
        <w:rPr>
          <w:rFonts w:eastAsiaTheme="minorHAnsi"/>
          <w:i/>
        </w:rPr>
        <w:t xml:space="preserve"> hodnota“.</w:t>
      </w:r>
    </w:p>
    <w:p w14:paraId="7478D8F0" w14:textId="77777777" w:rsidR="00C76194" w:rsidRDefault="00C76194" w:rsidP="00C76194">
      <w:pPr>
        <w:shd w:val="clear" w:color="auto" w:fill="B8CCE4" w:themeFill="accent1" w:themeFillTint="66"/>
        <w:spacing w:before="120" w:after="120"/>
        <w:jc w:val="both"/>
        <w:rPr>
          <w:del w:id="1078" w:author="OMH CKO" w:date="2018-04-17T12:27:00Z"/>
          <w:rFonts w:eastAsiaTheme="minorHAnsi"/>
          <w:i/>
        </w:rPr>
      </w:pPr>
      <w:del w:id="1079" w:author="OMH CKO" w:date="2018-04-17T12:27:00Z">
        <w:r w:rsidRPr="00BF22BD">
          <w:rPr>
            <w:rFonts w:eastAsiaTheme="minorHAnsi"/>
            <w:i/>
          </w:rPr>
          <w:delText xml:space="preserve">Definícia účastníka: </w:delText>
        </w:r>
        <w:r>
          <w:rPr>
            <w:rFonts w:eastAsiaTheme="minorHAnsi"/>
            <w:i/>
          </w:rPr>
          <w:delText>„</w:delText>
        </w:r>
        <w:r w:rsidRPr="00C4551E">
          <w:rPr>
            <w:rFonts w:eastAsiaTheme="minorHAnsi"/>
            <w:i/>
          </w:rPr>
          <w:delText>Účastníci</w:delText>
        </w:r>
        <w:r w:rsidRPr="0010757D">
          <w:rPr>
            <w:rFonts w:eastAsiaTheme="minorHAnsi"/>
            <w:i/>
          </w:rPr>
          <w:delText xml:space="preserve"> sú osoby, ktoré priamo využívajú intervenciu ESF, ktoré možno identifikovať na základe ich charakteristiky a možno si vyžiadať ich charakteristiku a pre ktoré sú vyhradené špecifické výdavky.  Ďalšie osoby sa nepokladajú za účastníkov.“</w:delText>
        </w:r>
      </w:del>
    </w:p>
    <w:p w14:paraId="5B276C2B" w14:textId="77777777" w:rsidR="00C76194" w:rsidRPr="00F41510" w:rsidRDefault="00C76194" w:rsidP="00F41510">
      <w:pPr>
        <w:shd w:val="clear" w:color="auto" w:fill="B8CCE4" w:themeFill="accent1" w:themeFillTint="66"/>
        <w:spacing w:before="120" w:after="120"/>
        <w:jc w:val="both"/>
        <w:rPr>
          <w:del w:id="1080" w:author="OMH CKO" w:date="2018-04-17T12:27:00Z"/>
          <w:rFonts w:eastAsiaTheme="minorHAnsi"/>
          <w:i/>
          <w:u w:val="single"/>
        </w:rPr>
      </w:pPr>
      <w:del w:id="1081" w:author="OMH CKO" w:date="2018-04-17T12:27:00Z">
        <w:r w:rsidRPr="007E75B8">
          <w:rPr>
            <w:rFonts w:eastAsiaTheme="minorHAnsi"/>
            <w:i/>
          </w:rPr>
          <w:delText>Metodika vykazovania ukazovateľov výstupu a výsledku ESF/IZM je obsiahnutá v Metodickom pokyne CKO k monitorovaniu projektov.</w:delText>
        </w:r>
      </w:del>
    </w:p>
    <w:p w14:paraId="126D8690" w14:textId="77777777" w:rsidR="00C76194" w:rsidRPr="00F41510" w:rsidRDefault="00C76194" w:rsidP="00F41510">
      <w:pPr>
        <w:shd w:val="clear" w:color="auto" w:fill="B8CCE4" w:themeFill="accent1" w:themeFillTint="66"/>
        <w:spacing w:before="120" w:after="120"/>
        <w:jc w:val="both"/>
        <w:rPr>
          <w:del w:id="1082" w:author="OMH CKO" w:date="2018-04-17T12:27:00Z"/>
          <w:rFonts w:eastAsiaTheme="minorHAnsi"/>
          <w:i/>
          <w:u w:val="single"/>
        </w:rPr>
      </w:pPr>
      <w:del w:id="1083" w:author="OMH CKO" w:date="2018-04-17T12:27:00Z">
        <w:r w:rsidRPr="00063CD4">
          <w:rPr>
            <w:rFonts w:eastAsiaTheme="minorHAnsi"/>
            <w:i/>
            <w:u w:val="single"/>
          </w:rPr>
          <w:delText>Zdroj údajo</w:delText>
        </w:r>
        <w:r>
          <w:rPr>
            <w:rFonts w:eastAsiaTheme="minorHAnsi"/>
            <w:i/>
            <w:u w:val="single"/>
          </w:rPr>
          <w:delText>v</w:delText>
        </w:r>
      </w:del>
    </w:p>
    <w:p w14:paraId="0ED00D18" w14:textId="77777777" w:rsidR="0010757D" w:rsidRDefault="008A563A" w:rsidP="00F41510">
      <w:pPr>
        <w:shd w:val="clear" w:color="auto" w:fill="B8CCE4" w:themeFill="accent1" w:themeFillTint="66"/>
        <w:spacing w:before="120" w:after="120"/>
        <w:jc w:val="both"/>
        <w:rPr>
          <w:del w:id="1084" w:author="OMH CKO" w:date="2018-04-17T12:27:00Z"/>
          <w:rFonts w:eastAsiaTheme="minorHAnsi"/>
          <w:i/>
        </w:rPr>
      </w:pPr>
      <w:del w:id="1085" w:author="OMH CKO" w:date="2018-04-17T12:27:00Z">
        <w:r w:rsidRPr="002A612F">
          <w:rPr>
            <w:rFonts w:eastAsiaTheme="minorHAnsi"/>
            <w:i/>
          </w:rPr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 w:rsidR="00D64372">
          <w:rPr>
            <w:rFonts w:eastAsiaTheme="minorHAnsi"/>
            <w:i/>
          </w:rPr>
          <w:delText>6</w:delText>
        </w:r>
        <w:r w:rsidRPr="002A612F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2A612F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a</w:delText>
        </w:r>
        <w:r w:rsidRPr="002A612F">
          <w:rPr>
            <w:rFonts w:eastAsiaTheme="minorHAnsi"/>
            <w:i/>
          </w:rPr>
          <w:delText xml:space="preserve">utomaticky generované </w:delText>
        </w:r>
        <w:r w:rsidR="009B125B">
          <w:rPr>
            <w:rFonts w:eastAsiaTheme="minorHAnsi"/>
            <w:i/>
          </w:rPr>
          <w:delText>ITMS2014+</w:delText>
        </w:r>
      </w:del>
    </w:p>
    <w:p w14:paraId="79920CDC" w14:textId="5E930FD5" w:rsidR="008A563A" w:rsidRDefault="008A563A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r w:rsidR="00D64372">
        <w:rPr>
          <w:rFonts w:eastAsiaTheme="minorHAnsi"/>
          <w:i/>
        </w:rPr>
        <w:t>7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del w:id="1086" w:author="OMH CKO" w:date="2018-04-17T12:27:00Z">
        <w:r>
          <w:rPr>
            <w:rFonts w:eastAsiaTheme="minorHAnsi"/>
            <w:i/>
          </w:rPr>
          <w:delText xml:space="preserve"> </w:delText>
        </w:r>
        <w:r w:rsidRPr="006758D5">
          <w:rPr>
            <w:rFonts w:eastAsiaTheme="minorHAnsi"/>
            <w:i/>
          </w:rPr>
          <w:delText xml:space="preserve">automaticky generované ITMS2014+ </w:delText>
        </w:r>
        <w:r w:rsidR="00171ED6" w:rsidRPr="00F41510">
          <w:rPr>
            <w:rFonts w:eastAsiaTheme="minorHAnsi"/>
            <w:i/>
          </w:rPr>
          <w:delText>na základe údajov z monitorovacích správ projektov</w:delText>
        </w:r>
        <w:r w:rsidRPr="006758D5">
          <w:rPr>
            <w:rFonts w:eastAsiaTheme="minorHAnsi"/>
            <w:i/>
          </w:rPr>
          <w:delText>.</w:delText>
        </w:r>
        <w:r w:rsidRPr="008A563A">
          <w:rPr>
            <w:rFonts w:eastAsiaTheme="minorHAnsi"/>
            <w:i/>
          </w:rPr>
          <w:delText xml:space="preserve"> </w:delText>
        </w:r>
        <w:r w:rsidR="005E3D44">
          <w:rPr>
            <w:rFonts w:eastAsiaTheme="minorHAnsi"/>
            <w:i/>
          </w:rPr>
          <w:delText xml:space="preserve"> </w:delText>
        </w:r>
      </w:del>
      <w:r w:rsidR="005E3D44">
        <w:rPr>
          <w:rFonts w:eastAsiaTheme="minorHAnsi"/>
          <w:i/>
        </w:rPr>
        <w:t>Ročná h</w:t>
      </w:r>
      <w:r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>
        <w:rPr>
          <w:rFonts w:eastAsiaTheme="minorHAnsi"/>
          <w:i/>
        </w:rPr>
        <w:t>hodnôt dosiahnutých v rámci plne realizovaných projektov a čiastočne realizovaných projektov.</w:t>
      </w:r>
    </w:p>
    <w:p w14:paraId="4AD34E79" w14:textId="77777777" w:rsidR="008A563A" w:rsidRDefault="008A563A" w:rsidP="0019338D">
      <w:pPr>
        <w:shd w:val="clear" w:color="auto" w:fill="B8CCE4" w:themeFill="accent1" w:themeFillTint="66"/>
        <w:spacing w:before="120" w:after="120"/>
        <w:jc w:val="both"/>
        <w:rPr>
          <w:del w:id="1087" w:author="OMH CKO" w:date="2018-04-17T12:27:00Z"/>
          <w:rFonts w:eastAsiaTheme="minorHAnsi"/>
          <w:i/>
        </w:rPr>
      </w:pPr>
      <w:del w:id="1088" w:author="OMH CKO" w:date="2018-04-17T12:27:00Z">
        <w:r>
          <w:rPr>
            <w:rFonts w:eastAsiaTheme="minorHAnsi"/>
            <w:i/>
          </w:rPr>
          <w:delText xml:space="preserve">Stĺpec </w:delText>
        </w:r>
        <w:r w:rsidR="00D64372">
          <w:rPr>
            <w:rFonts w:eastAsiaTheme="minorHAnsi"/>
            <w:i/>
          </w:rPr>
          <w:delText>8</w:delText>
        </w:r>
        <w:r>
          <w:rPr>
            <w:rFonts w:eastAsiaTheme="minorHAnsi"/>
            <w:i/>
          </w:rPr>
          <w:delText xml:space="preserve"> – automaticky generované ITMS2014+</w:delText>
        </w:r>
      </w:del>
    </w:p>
    <w:p w14:paraId="2776479C" w14:textId="77777777" w:rsidR="0019338D" w:rsidRDefault="008A563A" w:rsidP="0019338D">
      <w:pPr>
        <w:shd w:val="clear" w:color="auto" w:fill="B8CCE4" w:themeFill="accent1" w:themeFillTint="66"/>
        <w:spacing w:after="200" w:line="276" w:lineRule="auto"/>
        <w:rPr>
          <w:del w:id="1089" w:author="OMH CKO" w:date="2018-04-17T12:27:00Z"/>
          <w:rFonts w:eastAsiaTheme="minorHAnsi"/>
          <w:i/>
        </w:rPr>
      </w:pPr>
      <w:del w:id="1090" w:author="OMH CKO" w:date="2018-04-17T12:27:00Z">
        <w:r>
          <w:rPr>
            <w:rFonts w:eastAsiaTheme="minorHAnsi"/>
            <w:i/>
          </w:rPr>
          <w:delText xml:space="preserve">Stĺpec </w:delText>
        </w:r>
        <w:r w:rsidR="00D64372">
          <w:rPr>
            <w:rFonts w:eastAsiaTheme="minorHAnsi"/>
            <w:i/>
          </w:rPr>
          <w:delText>9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730446DC" w14:textId="77777777" w:rsidR="00AA7D81" w:rsidRPr="00AA7D81" w:rsidRDefault="00AA7D81" w:rsidP="00AA7D81">
      <w:pPr>
        <w:spacing w:after="200" w:line="276" w:lineRule="auto"/>
        <w:rPr>
          <w:rFonts w:eastAsiaTheme="minorHAnsi"/>
          <w:u w:val="single"/>
        </w:rPr>
      </w:pPr>
      <w:r w:rsidRPr="00AA7D81">
        <w:rPr>
          <w:rFonts w:eastAsiaTheme="minorHAnsi"/>
          <w:u w:val="single"/>
        </w:rPr>
        <w:t>Investičná priorita:</w:t>
      </w:r>
    </w:p>
    <w:tbl>
      <w:tblPr>
        <w:tblW w:w="512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1122"/>
        <w:gridCol w:w="982"/>
        <w:gridCol w:w="983"/>
        <w:gridCol w:w="842"/>
        <w:gridCol w:w="283"/>
        <w:gridCol w:w="422"/>
        <w:gridCol w:w="368"/>
        <w:gridCol w:w="330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435"/>
        <w:gridCol w:w="438"/>
        <w:gridCol w:w="327"/>
        <w:gridCol w:w="422"/>
        <w:gridCol w:w="247"/>
        <w:gridCol w:w="456"/>
      </w:tblGrid>
      <w:tr w:rsidR="00F65AB8" w:rsidRPr="003A1809" w14:paraId="3401A0EF" w14:textId="77777777" w:rsidTr="00E753ED">
        <w:trPr>
          <w:trHeight w:val="37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61F5857" w14:textId="77777777" w:rsidR="0010757D" w:rsidRPr="004C374D" w:rsidRDefault="00063CD4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B8CC32A" w14:textId="77777777" w:rsidR="0010757D" w:rsidRPr="004C374D" w:rsidRDefault="00063CD4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2281FFC" w14:textId="77777777" w:rsidR="0010757D" w:rsidRPr="004C374D" w:rsidRDefault="00063CD4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85FFEF5" w14:textId="77777777" w:rsidR="0010757D" w:rsidRPr="004C374D" w:rsidRDefault="00063CD4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5C4D2DF" w14:textId="77777777" w:rsidR="0010757D" w:rsidRPr="004C374D" w:rsidRDefault="00063CD4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ADA94FE" w14:textId="77777777" w:rsidR="0010757D" w:rsidRPr="004C374D" w:rsidRDefault="00D64372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</w:t>
            </w:r>
            <w:r w:rsidR="00063CD4">
              <w:rPr>
                <w:rFonts w:eastAsiaTheme="minorHAnsi"/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640" w:type="dxa"/>
            <w:gridSpan w:val="20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E92C844" w14:textId="77777777" w:rsidR="0010757D" w:rsidRPr="004C374D" w:rsidRDefault="00D64372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7.</w:t>
            </w:r>
          </w:p>
        </w:tc>
        <w:tc>
          <w:tcPr>
            <w:tcW w:w="1211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50199312" w14:textId="77777777" w:rsidR="0010757D" w:rsidRPr="00F41510" w:rsidRDefault="00D64372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02C067D" w14:textId="77777777" w:rsidR="0010757D" w:rsidRPr="00F41510" w:rsidRDefault="00D64372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9</w:t>
            </w:r>
            <w:r w:rsidR="00063CD4">
              <w:rPr>
                <w:rFonts w:eastAsiaTheme="minorHAnsi"/>
                <w:b/>
                <w:sz w:val="18"/>
                <w:szCs w:val="18"/>
                <w:lang w:eastAsia="en-US"/>
              </w:rPr>
              <w:t>.</w:t>
            </w:r>
          </w:p>
        </w:tc>
      </w:tr>
      <w:tr w:rsidR="00F65AB8" w:rsidRPr="003A1809" w14:paraId="256A2479" w14:textId="77777777" w:rsidTr="00F41510">
        <w:trPr>
          <w:trHeight w:val="372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D87BB28" w14:textId="77777777" w:rsidR="008A563A" w:rsidRPr="004C374D" w:rsidRDefault="008A563A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B23B697" w14:textId="77777777" w:rsidR="008A563A" w:rsidRPr="004C374D" w:rsidRDefault="008A563A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výsledku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4207627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C6191F5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Spoločný</w:t>
            </w:r>
          </w:p>
          <w:p w14:paraId="36292B09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ukazovateľ</w:t>
            </w:r>
          </w:p>
          <w:p w14:paraId="6464D999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výstupu použitý</w:t>
            </w:r>
          </w:p>
          <w:p w14:paraId="0BFCC0EA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ako základ na</w:t>
            </w:r>
          </w:p>
          <w:p w14:paraId="7A818DEC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stanovenie</w:t>
            </w:r>
          </w:p>
          <w:p w14:paraId="572E8A6C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</w:t>
            </w:r>
            <w:r w:rsidR="00DB2CC0">
              <w:rPr>
                <w:rFonts w:eastAsiaTheme="minorHAnsi"/>
                <w:b/>
                <w:sz w:val="18"/>
                <w:szCs w:val="18"/>
                <w:lang w:eastAsia="en-US"/>
              </w:rPr>
              <w:t>ovej hodnoty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813C75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Merná jednotka cieľovej hodnoty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BF92B93" w14:textId="77777777" w:rsidR="008A563A" w:rsidRPr="003A1809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</w:t>
            </w:r>
            <w:r w:rsidRPr="003A1809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  <w:p w14:paraId="71095C6C" w14:textId="77777777" w:rsidR="008A563A" w:rsidRPr="004C374D" w:rsidRDefault="008A563A" w:rsidP="004C374D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en-US"/>
              </w:rPr>
              <w:t>ozdelenie podľa pohlavia je vo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liteľné pre cieľovú hodnotu</w:t>
            </w:r>
          </w:p>
        </w:tc>
        <w:tc>
          <w:tcPr>
            <w:tcW w:w="6640" w:type="dxa"/>
            <w:gridSpan w:val="20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F2B9A04" w14:textId="77777777" w:rsidR="008A563A" w:rsidRPr="004C374D" w:rsidRDefault="008A563A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1211" w:type="dxa"/>
            <w:gridSpan w:val="3"/>
            <w:vMerge w:val="restart"/>
            <w:shd w:val="clear" w:color="auto" w:fill="B8CCE4" w:themeFill="accent1" w:themeFillTint="66"/>
          </w:tcPr>
          <w:p w14:paraId="16C04BD2" w14:textId="77777777" w:rsidR="008A563A" w:rsidRPr="004C374D" w:rsidRDefault="00BA318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proofErr w:type="spellStart"/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Kumulatívna</w:t>
            </w:r>
            <w:r w:rsidR="008A563A"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  <w:proofErr w:type="spellEnd"/>
          </w:p>
          <w:p w14:paraId="6A296BE3" w14:textId="77777777" w:rsidR="008A563A" w:rsidRPr="003A1809" w:rsidRDefault="008A563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generovaná automaticky</w:t>
            </w:r>
          </w:p>
        </w:tc>
        <w:tc>
          <w:tcPr>
            <w:tcW w:w="1134" w:type="dxa"/>
            <w:gridSpan w:val="3"/>
            <w:vMerge w:val="restart"/>
            <w:shd w:val="clear" w:color="auto" w:fill="B8CCE4" w:themeFill="accent1" w:themeFillTint="66"/>
          </w:tcPr>
          <w:p w14:paraId="521CD0EF" w14:textId="77777777" w:rsidR="008A563A" w:rsidRPr="004C374D" w:rsidRDefault="00DB2CC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výsledkov</w:t>
            </w:r>
            <w:ins w:id="1091" w:author="OMH CKO" w:date="2018-04-17T12:27:00Z">
              <w:r w:rsidR="006E5C72">
                <w:rPr>
                  <w:rFonts w:eastAsiaTheme="minorHAnsi"/>
                  <w:b/>
                  <w:sz w:val="18"/>
                  <w:szCs w:val="18"/>
                  <w:lang w:eastAsia="de-DE"/>
                </w:rPr>
                <w:t xml:space="preserve"> (miera splnenia)</w:t>
              </w:r>
            </w:ins>
          </w:p>
          <w:p w14:paraId="36884920" w14:textId="77777777" w:rsidR="008A563A" w:rsidRPr="003A1809" w:rsidRDefault="008A563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de-DE"/>
              </w:rPr>
              <w:t>ozdelenie podľa pohlavia je voliteľné</w:t>
            </w:r>
          </w:p>
        </w:tc>
      </w:tr>
      <w:tr w:rsidR="00F65AB8" w:rsidRPr="003A1809" w14:paraId="67811A19" w14:textId="77777777" w:rsidTr="00E753ED">
        <w:trPr>
          <w:trHeight w:val="1155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405F33F" w14:textId="77777777" w:rsidR="008A563A" w:rsidRPr="003A1809" w:rsidRDefault="008A563A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351A80E" w14:textId="77777777" w:rsidR="008A563A" w:rsidRPr="003A1809" w:rsidRDefault="008A563A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EA8F7C8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3366D35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A082A8C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65521B8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AFB46B2" w14:textId="7FA5E25E" w:rsidR="008A563A" w:rsidRPr="00E753ED" w:rsidRDefault="00A52423" w:rsidP="00405DBB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092" w:author="OMH CKO" w:date="2018-04-17T12:27:00Z" w:name="move511731386"/>
            <w:moveTo w:id="109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To>
            <w:moveToRangeEnd w:id="1092"/>
            <w:del w:id="1094" w:author="OMH CKO" w:date="2018-04-17T12:27:00Z">
              <w:r w:rsidR="008A563A"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2014</w:delText>
              </w:r>
            </w:del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4D3CCA4" w14:textId="19EA20EB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ins w:id="1095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ins>
            <w:moveFromRangeStart w:id="1096" w:author="OMH CKO" w:date="2018-04-17T12:27:00Z" w:name="move511731387"/>
            <w:moveFrom w:id="109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From>
            <w:moveFromRangeEnd w:id="1096"/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C5E8F57" w14:textId="45FD9915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ins w:id="1098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ins>
            <w:moveFromRangeStart w:id="1099" w:author="OMH CKO" w:date="2018-04-17T12:27:00Z" w:name="move511731388"/>
            <w:moveFrom w:id="1100" w:author="OMH CKO" w:date="2018-04-17T12:27:00Z">
              <w:r w:rsidR="006040DB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16</w:t>
              </w:r>
            </w:moveFrom>
            <w:moveFromRangeEnd w:id="1099"/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2ADB554" w14:textId="2CE69FEF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01" w:author="OMH CKO" w:date="2018-04-17T12:27:00Z" w:name="move511731389"/>
            <w:moveTo w:id="110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To>
            <w:moveToRangeEnd w:id="1101"/>
            <w:del w:id="1103" w:author="OMH CKO" w:date="2018-04-17T12:27:00Z">
              <w:r w:rsidR="008A563A"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2017</w:delText>
              </w:r>
            </w:del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D121E40" w14:textId="26925D7B" w:rsidR="008A563A" w:rsidRPr="00E753ED" w:rsidRDefault="008A563A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del w:id="1104" w:author="OMH CKO" w:date="2018-04-17T12:27:00Z">
              <w:r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2018</w:delText>
              </w:r>
            </w:del>
            <w:ins w:id="1105" w:author="OMH CKO" w:date="2018-04-17T12:27:00Z">
              <w:r w:rsidR="00C229D4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2019</w:t>
              </w:r>
            </w:ins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B1F42B5" w14:textId="5819005D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06" w:author="OMH CKO" w:date="2018-04-17T12:27:00Z" w:name="move511731390"/>
            <w:moveTo w:id="1107" w:author="OMH CKO" w:date="2018-04-17T12:27:00Z">
              <w:r>
                <w:rPr>
                  <w:rFonts w:eastAsiaTheme="minorHAnsi"/>
                  <w:b/>
                  <w:sz w:val="16"/>
                  <w:rPrChange w:id="1108" w:author="OMH CKO" w:date="2018-04-17T12:27:00Z">
                    <w:rPr>
                      <w:rFonts w:eastAsiaTheme="minorHAnsi"/>
                      <w:b/>
                      <w:sz w:val="18"/>
                    </w:rPr>
                  </w:rPrChange>
                </w:rPr>
                <w:t>2018</w:t>
              </w:r>
            </w:moveTo>
            <w:moveFromRangeStart w:id="1109" w:author="OMH CKO" w:date="2018-04-17T12:27:00Z" w:name="move511731391"/>
            <w:moveToRangeEnd w:id="1106"/>
            <w:moveFrom w:id="1110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2019</w:t>
              </w:r>
            </w:moveFrom>
            <w:moveFromRangeEnd w:id="1109"/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94F0234" w14:textId="522FD0F7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11" w:author="OMH CKO" w:date="2018-04-17T12:27:00Z" w:name="move511731392"/>
            <w:moveTo w:id="111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2017</w:t>
              </w:r>
            </w:moveTo>
            <w:moveFromRangeStart w:id="1113" w:author="OMH CKO" w:date="2018-04-17T12:27:00Z" w:name="move511731389"/>
            <w:moveToRangeEnd w:id="1111"/>
            <w:moveFrom w:id="111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From>
            <w:moveFromRangeEnd w:id="1113"/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71466AC" w14:textId="0F708420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15" w:author="OMH CKO" w:date="2018-04-17T12:27:00Z" w:name="move511731383"/>
            <w:moveTo w:id="1116" w:author="OMH CKO" w:date="2018-04-17T12:27:00Z">
              <w:r>
                <w:rPr>
                  <w:rFonts w:eastAsiaTheme="minorHAnsi"/>
                  <w:b/>
                  <w:sz w:val="16"/>
                  <w:rPrChange w:id="1117" w:author="OMH CKO" w:date="2018-04-17T12:27:00Z">
                    <w:rPr>
                      <w:rFonts w:eastAsiaTheme="minorHAnsi"/>
                    </w:rPr>
                  </w:rPrChange>
                </w:rPr>
                <w:t>2016</w:t>
              </w:r>
            </w:moveTo>
            <w:moveFromRangeStart w:id="1118" w:author="OMH CKO" w:date="2018-04-17T12:27:00Z" w:name="move511731393"/>
            <w:moveToRangeEnd w:id="1115"/>
            <w:moveFrom w:id="111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From>
            <w:moveFromRangeEnd w:id="1118"/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4B3AFE5" w14:textId="6A8984C8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ins w:id="1120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ins>
            <w:moveFromRangeStart w:id="1121" w:author="OMH CKO" w:date="2018-04-17T12:27:00Z" w:name="move511731394"/>
            <w:moveFrom w:id="112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From>
            <w:moveFromRangeEnd w:id="1121"/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C6FD51C" w14:textId="38B7DF99" w:rsidR="008A563A" w:rsidRPr="00E753ED" w:rsidRDefault="00C229D4" w:rsidP="00405DBB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123" w:author="OMH CKO" w:date="2018-04-17T12:27:00Z" w:name="move511731395"/>
            <w:moveTo w:id="1124" w:author="OMH CKO" w:date="2018-04-17T12:27:00Z">
              <w:r>
                <w:rPr>
                  <w:rFonts w:eastAsiaTheme="minorHAnsi"/>
                  <w:b/>
                  <w:sz w:val="16"/>
                  <w:rPrChange w:id="1125" w:author="OMH CKO" w:date="2018-04-17T12:27:00Z">
                    <w:rPr>
                      <w:rFonts w:eastAsiaTheme="minorHAnsi"/>
                      <w:b/>
                      <w:sz w:val="18"/>
                    </w:rPr>
                  </w:rPrChange>
                </w:rPr>
                <w:t>2014</w:t>
              </w:r>
            </w:moveTo>
            <w:moveFromRangeStart w:id="1126" w:author="OMH CKO" w:date="2018-04-17T12:27:00Z" w:name="move511731386"/>
            <w:moveToRangeEnd w:id="1123"/>
            <w:moveFrom w:id="1127" w:author="OMH CKO" w:date="2018-04-17T12:27:00Z">
              <w:r w:rsidR="00A52423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From>
            <w:moveFromRangeEnd w:id="1126"/>
          </w:p>
        </w:tc>
        <w:tc>
          <w:tcPr>
            <w:tcW w:w="1211" w:type="dxa"/>
            <w:gridSpan w:val="3"/>
            <w:vMerge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94F62D2" w14:textId="77777777" w:rsidR="008A563A" w:rsidRPr="004C374D" w:rsidRDefault="008A563A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58EEF59" w14:textId="77777777" w:rsidR="008A563A" w:rsidRPr="004C374D" w:rsidRDefault="008A563A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F65AB8" w:rsidRPr="003A1809" w14:paraId="525A45B9" w14:textId="77777777" w:rsidTr="00E753ED">
        <w:trPr>
          <w:cantSplit/>
          <w:trHeight w:val="1134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ED31915" w14:textId="77777777" w:rsidR="00A42D5A" w:rsidRPr="003A1809" w:rsidRDefault="00A42D5A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37618F6" w14:textId="77777777" w:rsidR="00A42D5A" w:rsidRPr="003A1809" w:rsidRDefault="00A42D5A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A88982" w14:textId="77777777" w:rsidR="00A42D5A" w:rsidRPr="003A1809" w:rsidRDefault="00A42D5A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10B00889" w14:textId="77777777" w:rsidR="00A42D5A" w:rsidRPr="003A1809" w:rsidRDefault="00A42D5A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4C442E1C" w14:textId="77777777" w:rsidR="00A42D5A" w:rsidRPr="003A1809" w:rsidRDefault="00A42D5A" w:rsidP="00AA7D81">
            <w:pPr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0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A9C6CE" w14:textId="77777777" w:rsidR="00A42D5A" w:rsidRPr="00E753ED" w:rsidRDefault="00A42D5A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&lt;typ='N or 'S'' vstup='G'&gt;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23CB67D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319161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EA32A60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49DAA9F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FA77871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6C4695C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80AADE4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CBDB189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450A6F8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14:paraId="1522358A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</w:t>
            </w:r>
            <w:r w:rsidR="00E753ED">
              <w:rPr>
                <w:i/>
                <w:sz w:val="18"/>
                <w:szCs w:val="18"/>
              </w:rPr>
              <w:t xml:space="preserve"> </w:t>
            </w:r>
            <w:r w:rsidRPr="00E753ED">
              <w:rPr>
                <w:i/>
                <w:sz w:val="18"/>
                <w:szCs w:val="18"/>
              </w:rPr>
              <w:t>vstup='M'&gt;</w:t>
            </w:r>
          </w:p>
        </w:tc>
        <w:tc>
          <w:tcPr>
            <w:tcW w:w="1211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C6CA082" w14:textId="77777777" w:rsidR="00A42D5A" w:rsidRPr="00E753ED" w:rsidRDefault="00A42D5A" w:rsidP="00E753ED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&lt;typ='N'' vstup='G'&gt;</w:t>
            </w:r>
          </w:p>
          <w:p w14:paraId="4E568FF7" w14:textId="77777777" w:rsidR="00A42D5A" w:rsidRPr="00E753ED" w:rsidRDefault="00A42D5A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kvantitatívne)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9DDD06B" w14:textId="77777777" w:rsidR="00A42D5A" w:rsidRPr="00E753ED" w:rsidRDefault="00A42D5A" w:rsidP="00E753ED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&lt;typ='P'' vstup='G'&gt;</w:t>
            </w:r>
          </w:p>
          <w:p w14:paraId="7D9182F7" w14:textId="77777777" w:rsidR="00A42D5A" w:rsidRPr="00E753ED" w:rsidRDefault="00A42D5A" w:rsidP="00E753ED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</w:t>
            </w:r>
          </w:p>
        </w:tc>
      </w:tr>
      <w:tr w:rsidR="00F65AB8" w:rsidRPr="003A1809" w14:paraId="4C7DEB5D" w14:textId="77777777" w:rsidTr="00BA318D">
        <w:trPr>
          <w:cantSplit/>
          <w:trHeight w:val="1134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31BE1E" w14:textId="77777777" w:rsidR="007922EE" w:rsidRPr="003A1809" w:rsidRDefault="007922EE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B578507" w14:textId="77777777" w:rsidR="007922EE" w:rsidRPr="003A1809" w:rsidRDefault="007922EE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7972865" w14:textId="77777777" w:rsidR="007922EE" w:rsidRPr="003A1809" w:rsidRDefault="007922EE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CF59623" w14:textId="77777777" w:rsidR="007922EE" w:rsidRPr="003A1809" w:rsidRDefault="007922EE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48DA8D5" w14:textId="77777777" w:rsidR="007922EE" w:rsidRPr="003A1809" w:rsidRDefault="007922EE" w:rsidP="00AA7D81">
            <w:pPr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  <w:vAlign w:val="center"/>
          </w:tcPr>
          <w:p w14:paraId="7992F7C6" w14:textId="77777777" w:rsidR="007922EE" w:rsidRPr="00E753ED" w:rsidRDefault="007922EE" w:rsidP="00C5702A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63865A3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C9FD7B0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B223AA0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B2FF51A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9DAAC5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512E497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0D86445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88BAF2A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1CBC116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0BB593C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E5B3063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B5BF46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1BC9E62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C151CE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1036560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A54CD0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24B0F8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49FFFC5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923EBD9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21BE861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vAlign w:val="center"/>
          </w:tcPr>
          <w:p w14:paraId="33AEB784" w14:textId="77777777" w:rsidR="007922EE" w:rsidRPr="00E753ED" w:rsidRDefault="00BA318D" w:rsidP="00F41510">
            <w:pPr>
              <w:spacing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7922EE"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vAlign w:val="center"/>
          </w:tcPr>
          <w:p w14:paraId="50C31A8B" w14:textId="77777777" w:rsidR="007922EE" w:rsidRPr="00E753ED" w:rsidRDefault="00BA318D" w:rsidP="00F41510">
            <w:pPr>
              <w:spacing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7922EE"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439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  <w:vAlign w:val="center"/>
          </w:tcPr>
          <w:p w14:paraId="67DE2D4C" w14:textId="77777777" w:rsidR="007922EE" w:rsidRPr="00E753ED" w:rsidRDefault="007922EE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44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17C9E8A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4DAFD7C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426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  <w:vAlign w:val="center"/>
          </w:tcPr>
          <w:p w14:paraId="503B405C" w14:textId="77777777" w:rsidR="007922EE" w:rsidRPr="00E753ED" w:rsidRDefault="007922EE" w:rsidP="00C5702A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4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C20D9C0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46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34E436F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3A1809" w14:paraId="36D410AE" w14:textId="77777777" w:rsidTr="00E753ED">
        <w:trPr>
          <w:cantSplit/>
          <w:trHeight w:val="206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BB3A29" w14:textId="77777777" w:rsidR="005E73F6" w:rsidRPr="00E753ED" w:rsidRDefault="00FE41EB" w:rsidP="00E753ED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</w:t>
            </w:r>
            <w:r w:rsidR="005E73F6" w:rsidRPr="00E753ED">
              <w:rPr>
                <w:i/>
                <w:sz w:val="18"/>
                <w:szCs w:val="18"/>
              </w:rPr>
              <w:t>='S</w:t>
            </w:r>
            <w:r w:rsidRPr="00E753ED">
              <w:rPr>
                <w:i/>
                <w:sz w:val="18"/>
                <w:szCs w:val="18"/>
              </w:rPr>
              <w:t>' vstup</w:t>
            </w:r>
            <w:r w:rsidR="005E73F6" w:rsidRPr="00E753ED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2F589" w14:textId="77777777" w:rsidR="005E73F6" w:rsidRPr="00E753ED" w:rsidRDefault="00FE41EB" w:rsidP="00E753ED">
            <w:pPr>
              <w:spacing w:before="60" w:after="6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CEA" w14:textId="77777777" w:rsidR="005E73F6" w:rsidRPr="00E753ED" w:rsidRDefault="00FE41EB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562B" w14:textId="77777777" w:rsidR="005E73F6" w:rsidRPr="00E753ED" w:rsidRDefault="00FE41EB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B5AC" w14:textId="77777777" w:rsidR="005E73F6" w:rsidRPr="00E753ED" w:rsidRDefault="00FE41EB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3950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83E2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5C6D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ADCAE05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F0CC94A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892DCB1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5297713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2C9E8A6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6EEEC7D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6F35C7C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1300285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9DDA3B9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6DED058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CEB752B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FFACB1C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34EDED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3C8C17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7B3C642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6C99064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DB531E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495CF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8813479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FC6C247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7717D9BC" w14:textId="77777777" w:rsidR="005E73F6" w:rsidRPr="00FE41EB" w:rsidRDefault="005E73F6" w:rsidP="00A42D5A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6908E71F" w14:textId="77777777" w:rsidR="005E73F6" w:rsidRPr="003A1809" w:rsidRDefault="005E73F6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15978AC6" w14:textId="77777777" w:rsidR="005E73F6" w:rsidRPr="003A1809" w:rsidRDefault="005E73F6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71B380BA" w14:textId="77777777" w:rsidR="005E73F6" w:rsidRPr="003A1809" w:rsidRDefault="005E73F6" w:rsidP="00FE41EB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0E5E659F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66D3697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6E621129" w14:textId="77777777" w:rsidTr="00A42D5A">
        <w:trPr>
          <w:trHeight w:val="26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0A42E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47F71855" w14:textId="77777777" w:rsidR="00AA7D81" w:rsidRPr="003A1809" w:rsidRDefault="00AA7D81" w:rsidP="005E73F6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D6D4161" w14:textId="77777777" w:rsidR="00AA7D81" w:rsidRPr="003A1809" w:rsidRDefault="00374967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n</w:t>
            </w:r>
            <w:r w:rsidR="00AA7D81"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eaktívni účastníci, ktorí sú v  čase odchodu </w:t>
            </w:r>
            <w:r w:rsidR="00AA7D81" w:rsidRPr="003A1809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zapojení do hľadania práce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1D0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F1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A3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342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77B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50A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85FB29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A5427B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984B34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2DDB6A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EB5100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33534A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B31255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773139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4C3412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A8337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CCB271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A73C1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2B890D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D9AB16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2946F9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389F66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EBDD11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30C124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256E2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400AC6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8E204F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71E65292" w14:textId="77777777" w:rsidR="00AA7D81" w:rsidRPr="003A1809" w:rsidRDefault="00AA7D81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2BFAA420" w14:textId="77777777" w:rsidR="00AA7D81" w:rsidRPr="003A1809" w:rsidRDefault="00AA7D81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4977277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7B327AF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5AA3408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43F0225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650279C1" w14:textId="77777777" w:rsidTr="00A42D5A">
        <w:trPr>
          <w:trHeight w:val="656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43393C85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05D38014" w14:textId="77777777" w:rsidR="00AA7D81" w:rsidRPr="003A1809" w:rsidRDefault="00374967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ú</w:t>
            </w:r>
            <w:r w:rsidR="00AA7D81" w:rsidRPr="003A1809">
              <w:rPr>
                <w:rFonts w:eastAsiaTheme="minorHAnsi"/>
                <w:sz w:val="16"/>
                <w:szCs w:val="16"/>
                <w:lang w:eastAsia="en-US"/>
              </w:rPr>
              <w:t>častníci, ktorí sú v  čase odchodu v procese vzdelávania/odbornej prípravy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36D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8D9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6A0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E47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731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D6E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6A0650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250F38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69BFD3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94D885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E7419E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7131B9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31589A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C4EAEC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194ADD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FDEC46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020E04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49190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752DAF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0A72E5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8AA908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278919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6755CC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F75878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ADE01D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1FA6CB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1F29F59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27BE4E8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4AD8951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71DCAF0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3A34972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0E97C91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700AAFA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AEACCD0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2B05CF56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18EFD123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účastníci, ktorí v  čase odchodu získavajú kvalifikáciu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CB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B98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F044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44F7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B41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8A8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FEB60E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3F0BF3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5E4067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7D884C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6BA58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4BB26C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ACC8E1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473FFB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25F6E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87D090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FD1267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5BD8EE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4200E6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CD67BF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5F4D3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221E23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8F02A6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09783C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FA6C19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5D40A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13852F9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77806CA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14D6367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78F4326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4B3E2B4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2B0E191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6E5048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F71884A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0CC01C63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10DA6C1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účastníci, ktorí sú v  čase odchodu zamestnaní, a to aj samostatne zárobkovo  činní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1B1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5D07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71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02A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B0F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0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48D89B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4EA481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ADD77A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D44D3F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4851D8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1C97EC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A10A85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C17504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570580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ED543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C495C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8B1C36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6A36D9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6B0F64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DE4DE4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02F430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02A133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9310CD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9C73DE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9D761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32C847A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48713F0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3B8B272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646A3E4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5AE37F8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64A0738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7A7CC3D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84B69F1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6186447D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6FE65CB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znevýhodnení účastníci, ktorí sú v  čase odchodu zapojení do hľadania práce, vzdelávania/odbornej prípravy, </w:t>
            </w:r>
          </w:p>
          <w:p w14:paraId="18941CA7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získavania kvalifikácie, sú zamestnaní, a </w:t>
            </w:r>
            <w:r w:rsidRPr="003A1809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to aj samostatne zárobkovo  činní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E88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E6FA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CD6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A8D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01B7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8E43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465B96C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42B5170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3842531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637AA5D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3393F6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642873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14A54B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4BA10DE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C9F48E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05BBEA8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15203FF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1143A0A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6A780FE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1B06B87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6BE01CE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0FC28C9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3597297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031F443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89382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3C8DF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761ED3A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17AAC43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0D35AF3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5F8FD74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2C419F4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6C87FEE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0DBFC87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402C2408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14:paraId="786F2CCE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účastníci, ktorí sú šesť mesiacov po odchode zamestnaní, a to aj samostatne zárobkovo  činní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DC3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DE4F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67DA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C01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ADB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EEB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083720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DB978E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F5F853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E8671B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6C6229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A291CD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6437FB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686E6F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056A17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67E0E8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CFF396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649729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ABDECB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32EE4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900C8E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E2948C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0D9A6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8D55CC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C554E3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FA704A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56A3EA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67F176A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356218D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0F60F6E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15EDF31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649358A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03BDBBD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51C6230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32737D38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14:paraId="13978D56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účastníci, ktorých situácia na trhu práce sa šesť mesiacov po odchode zlepšil</w:t>
            </w:r>
            <w:r w:rsidR="00880579">
              <w:rPr>
                <w:rFonts w:eastAsiaTheme="minorHAnsi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D45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CF80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2190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76C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14CB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968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8585AC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09FE0B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07D4E9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23D86F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D70B3A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7AA3E1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91C68B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1E94FE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EAC1A3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B7708D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09A53E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B91A92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E13D82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A58EC0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062719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BABE95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D24BA9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5177EA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162F5A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C76125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8AA0FA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0F26A21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5824A62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11069AD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456F8CF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6380A00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888D9E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84BFA4C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7CEF9B28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14:paraId="0F2057ED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účastníci vo veku nad 54 rokov, ktorí sú šesť mesiacov po odchode zamestnaní, a to aj samostatne zárobkovo </w:t>
            </w:r>
          </w:p>
          <w:p w14:paraId="66D9E574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činní</w:t>
            </w:r>
            <w:r w:rsidRPr="003A1809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827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A5B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239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65EB3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B78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2F8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9B8091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4416FE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D6FB64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1AFCFA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0BF078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B916EB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55024D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EA209D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960971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990E4E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6A98D7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1A3EBA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8939FE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26A835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B3E645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39BF56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122042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10510B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A5E6B0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33D011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6600B3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3D9A8BA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6CED6F1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6BCCDB1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2CFDF1A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252D381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2CE883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1FD5903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75CE136B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DCBD997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znevýhodnení účastníci, ktorí sú šesť </w:t>
            </w:r>
            <w:r w:rsidRPr="003A1809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 xml:space="preserve">mesiacov po odchode zamestnaní, a to aj samostatne zárobkovo  činní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8173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DB89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10E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4AC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AA0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9B0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13C246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B4CE91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098072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3583D0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B2A6D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5B751D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4CB81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E33974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C3ED30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132D71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6733B1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DAECD1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5FF3FE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C444D1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34DB3E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6FBBB9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258C12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1F62C6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C12AA0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311F8B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37EFEA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49FB869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5167EEE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1B44104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1D30FB7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7B2ABF6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14:paraId="5F4CA154" w14:textId="77777777" w:rsidR="00AA7D81" w:rsidRPr="00C5702A" w:rsidRDefault="00AA7D81" w:rsidP="00AA7D81">
      <w:pPr>
        <w:spacing w:after="200" w:line="276" w:lineRule="auto"/>
        <w:rPr>
          <w:rFonts w:eastAsiaTheme="minorHAnsi"/>
          <w:sz w:val="20"/>
          <w:szCs w:val="20"/>
        </w:rPr>
      </w:pPr>
    </w:p>
    <w:p w14:paraId="19D5FA2C" w14:textId="77777777" w:rsidR="00AA7D81" w:rsidRPr="00C5702A" w:rsidRDefault="00AA7D81" w:rsidP="00AA7D81">
      <w:pPr>
        <w:shd w:val="clear" w:color="auto" w:fill="FFFFFF" w:themeFill="background1"/>
        <w:spacing w:after="200" w:line="276" w:lineRule="auto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731512" wp14:editId="56FC291B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F10F7" id="Obdĺžnik 11" o:spid="_x0000_s1026" style="position:absolute;margin-left:1.15pt;margin-top:.6pt;width:22.8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" fillcolor="#fac090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              spoločné ukazovatele okamžitých výsledkov pre účastníkov (nariadenie EP a Rady (EÚ) č. 1304/2013, príloha I)</w:t>
      </w:r>
    </w:p>
    <w:p w14:paraId="40EB179E" w14:textId="77777777" w:rsidR="0010757D" w:rsidRPr="00F41510" w:rsidRDefault="00AA7D81" w:rsidP="00F41510">
      <w:pPr>
        <w:shd w:val="clear" w:color="auto" w:fill="FFFFFF" w:themeFill="background1"/>
        <w:spacing w:after="200" w:line="276" w:lineRule="auto"/>
        <w:ind w:left="708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C1DB49" wp14:editId="02063745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5" name="Obdĺž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5B57A" id="Obdĺžnik 5" o:spid="_x0000_s1026" style="position:absolute;margin-left:1.05pt;margin-top:.7pt;width:22.8pt;height: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" fillcolor="#d99694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spoločné ukazovatele dlhodobých výsledkov pre účastníkov (nariadenie EP a Rady (EÚ)  č. 1304/2013, príloha I) </w:t>
      </w:r>
    </w:p>
    <w:p w14:paraId="15F5D3A1" w14:textId="77777777" w:rsidR="00AA7D81" w:rsidRDefault="0010757D" w:rsidP="00AA7D81">
      <w:pPr>
        <w:spacing w:after="200" w:line="276" w:lineRule="auto"/>
        <w:rPr>
          <w:rFonts w:eastAsiaTheme="minorHAnsi"/>
          <w:b/>
        </w:rPr>
      </w:pPr>
      <w:r w:rsidRPr="0010757D" w:rsidDel="0010757D">
        <w:rPr>
          <w:rFonts w:eastAsiaTheme="minorHAnsi"/>
          <w:i/>
        </w:rPr>
        <w:t xml:space="preserve"> </w:t>
      </w:r>
      <w:r w:rsidR="00AA7D81" w:rsidRPr="003A1809">
        <w:rPr>
          <w:rFonts w:eastAsiaTheme="minorHAnsi"/>
          <w:b/>
        </w:rPr>
        <w:t xml:space="preserve">Tabuľka 2B Ukazovatele výsledkov </w:t>
      </w:r>
      <w:r w:rsidR="00A42D5A">
        <w:rPr>
          <w:rFonts w:eastAsiaTheme="minorHAnsi"/>
          <w:b/>
        </w:rPr>
        <w:t>IZM</w:t>
      </w:r>
      <w:r w:rsidR="00AA7D81" w:rsidRPr="003A1809">
        <w:rPr>
          <w:rFonts w:eastAsiaTheme="minorHAnsi"/>
          <w:b/>
        </w:rPr>
        <w:t xml:space="preserve"> </w:t>
      </w:r>
      <w:r w:rsidR="003C55B5">
        <w:rPr>
          <w:rFonts w:eastAsiaTheme="minorHAnsi"/>
          <w:b/>
        </w:rPr>
        <w:t>podľa</w:t>
      </w:r>
      <w:r w:rsidR="00AA7D81" w:rsidRPr="003A1809">
        <w:rPr>
          <w:rFonts w:eastAsiaTheme="minorHAnsi"/>
          <w:b/>
        </w:rPr>
        <w:t xml:space="preserve"> prioritn</w:t>
      </w:r>
      <w:r w:rsidR="003C55B5">
        <w:rPr>
          <w:rFonts w:eastAsiaTheme="minorHAnsi"/>
          <w:b/>
        </w:rPr>
        <w:t>ej</w:t>
      </w:r>
      <w:r w:rsidR="00AA7D81" w:rsidRPr="003A1809">
        <w:rPr>
          <w:rFonts w:eastAsiaTheme="minorHAnsi"/>
          <w:b/>
        </w:rPr>
        <w:t xml:space="preserve"> osi alebo </w:t>
      </w:r>
      <w:r w:rsidR="003C55B5">
        <w:rPr>
          <w:rFonts w:eastAsiaTheme="minorHAnsi"/>
          <w:b/>
        </w:rPr>
        <w:t>časti</w:t>
      </w:r>
      <w:r w:rsidR="00AA7D81" w:rsidRPr="003A1809">
        <w:rPr>
          <w:rFonts w:eastAsiaTheme="minorHAnsi"/>
          <w:b/>
        </w:rPr>
        <w:t xml:space="preserve"> prioritnej osi</w:t>
      </w:r>
      <w:r w:rsidR="008D306F">
        <w:rPr>
          <w:rStyle w:val="Odkaznapoznmkupodiarou"/>
          <w:rFonts w:eastAsiaTheme="minorHAnsi"/>
          <w:b/>
        </w:rPr>
        <w:footnoteReference w:id="4"/>
      </w:r>
    </w:p>
    <w:p w14:paraId="12C4890E" w14:textId="0109BC7D" w:rsidR="008D306F" w:rsidRPr="00F41510" w:rsidRDefault="008D306F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del w:id="1128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1129" w:author="OMH CKO" w:date="2018-04-17T12:27:00Z">
        <w:r w:rsidR="00394FA2">
          <w:rPr>
            <w:rFonts w:eastAsiaTheme="minorHAnsi"/>
            <w:i/>
            <w:u w:val="single"/>
          </w:rPr>
          <w:t>Doplňujúce</w:t>
        </w:r>
      </w:ins>
      <w:r w:rsidR="00394FA2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>informácie</w:t>
      </w:r>
    </w:p>
    <w:p w14:paraId="18CA8F17" w14:textId="77777777" w:rsidR="008D306F" w:rsidRDefault="008D306F" w:rsidP="00F41510">
      <w:pPr>
        <w:shd w:val="clear" w:color="auto" w:fill="B8CCE4" w:themeFill="accent1" w:themeFillTint="66"/>
        <w:spacing w:before="120" w:after="120"/>
        <w:jc w:val="both"/>
        <w:rPr>
          <w:i/>
        </w:rPr>
      </w:pPr>
      <w:r w:rsidRPr="00BF22BD">
        <w:rPr>
          <w:rFonts w:eastAsiaTheme="minorHAnsi"/>
          <w:i/>
        </w:rPr>
        <w:t>Údaje nadväzujú na tabuľku 4 vzoru OP.</w:t>
      </w:r>
      <w:r w:rsidRPr="00BF22BD">
        <w:rPr>
          <w:i/>
        </w:rPr>
        <w:t xml:space="preserve"> </w:t>
      </w:r>
    </w:p>
    <w:p w14:paraId="2DE03741" w14:textId="64614802" w:rsidR="008D306F" w:rsidRDefault="008D306F" w:rsidP="008D306F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Hodnoty ukazovateľov dlhodobých výsledkov ESF a IZM sa získajú na základe reprezentatívnej vzorky</w:t>
      </w:r>
      <w:r w:rsidRPr="00A07E0C">
        <w:t xml:space="preserve"> </w:t>
      </w:r>
      <w:r w:rsidRPr="00A07E0C">
        <w:rPr>
          <w:rFonts w:eastAsiaTheme="minorHAnsi"/>
          <w:i/>
        </w:rPr>
        <w:t>účastníkov v rámci každej investičnej priority</w:t>
      </w:r>
      <w:r>
        <w:rPr>
          <w:rFonts w:eastAsiaTheme="minorHAnsi"/>
          <w:i/>
        </w:rPr>
        <w:t xml:space="preserve">. V prípade ukazovateľov dlhodobých výsledkov </w:t>
      </w:r>
      <w:del w:id="1130" w:author="OMH CKO" w:date="2018-04-17T12:27:00Z">
        <w:r>
          <w:rPr>
            <w:rFonts w:eastAsiaTheme="minorHAnsi"/>
            <w:i/>
          </w:rPr>
          <w:delText>IZM RO poskytuje ročné hodnoty. V prípade ukazovateľov dlhodobých výsledkov ESF</w:delText>
        </w:r>
      </w:del>
      <w:ins w:id="1131" w:author="OMH CKO" w:date="2018-04-17T12:27:00Z">
        <w:r>
          <w:rPr>
            <w:rFonts w:eastAsiaTheme="minorHAnsi"/>
            <w:i/>
          </w:rPr>
          <w:t xml:space="preserve">ESF </w:t>
        </w:r>
        <w:r w:rsidR="007C672A">
          <w:rPr>
            <w:rFonts w:eastAsiaTheme="minorHAnsi"/>
            <w:i/>
          </w:rPr>
          <w:t>a IZM</w:t>
        </w:r>
      </w:ins>
      <w:r w:rsidR="007C672A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si RO zvolí, či bude vykazovať</w:t>
      </w:r>
      <w:r w:rsidRPr="00A07E0C">
        <w:t xml:space="preserve"> </w:t>
      </w:r>
      <w:r>
        <w:rPr>
          <w:rFonts w:eastAsiaTheme="minorHAnsi"/>
          <w:i/>
        </w:rPr>
        <w:t>ú</w:t>
      </w:r>
      <w:r w:rsidRPr="00A07E0C">
        <w:rPr>
          <w:rFonts w:eastAsiaTheme="minorHAnsi"/>
          <w:i/>
        </w:rPr>
        <w:t xml:space="preserve">daje </w:t>
      </w:r>
      <w:r>
        <w:rPr>
          <w:rFonts w:eastAsiaTheme="minorHAnsi"/>
          <w:i/>
        </w:rPr>
        <w:t>každoročne použitím stĺpcov „ročné hodnoty“ alebo poskytne údaje dva</w:t>
      </w:r>
      <w:r w:rsidRPr="00A07E0C">
        <w:rPr>
          <w:rFonts w:eastAsiaTheme="minorHAnsi"/>
          <w:i/>
        </w:rPr>
        <w:t xml:space="preserve">krát za obdobie a to vo VS predkladanej v roku 2019 a </w:t>
      </w:r>
      <w:del w:id="1132" w:author="OMH CKO" w:date="2018-04-17T12:27:00Z">
        <w:r w:rsidRPr="00A07E0C">
          <w:rPr>
            <w:rFonts w:eastAsiaTheme="minorHAnsi"/>
            <w:i/>
          </w:rPr>
          <w:delText>záverečnej správe</w:delText>
        </w:r>
      </w:del>
      <w:ins w:id="1133" w:author="OMH CKO" w:date="2018-04-17T12:27:00Z">
        <w:r w:rsidR="00752DE7">
          <w:rPr>
            <w:rFonts w:eastAsiaTheme="minorHAnsi"/>
            <w:i/>
          </w:rPr>
          <w:t>ZS</w:t>
        </w:r>
      </w:ins>
      <w:r w:rsidRPr="00A07E0C">
        <w:rPr>
          <w:rFonts w:eastAsiaTheme="minorHAnsi"/>
          <w:i/>
        </w:rPr>
        <w:t>, kedy sa použi</w:t>
      </w:r>
      <w:r>
        <w:rPr>
          <w:rFonts w:eastAsiaTheme="minorHAnsi"/>
          <w:i/>
        </w:rPr>
        <w:t>je stĺpec „</w:t>
      </w:r>
      <w:r w:rsidR="00BA318D">
        <w:rPr>
          <w:rFonts w:eastAsiaTheme="minorHAnsi"/>
          <w:i/>
        </w:rPr>
        <w:t>kumulatívna</w:t>
      </w:r>
      <w:r>
        <w:rPr>
          <w:rFonts w:eastAsiaTheme="minorHAnsi"/>
          <w:i/>
        </w:rPr>
        <w:t xml:space="preserve"> hodnota“.</w:t>
      </w:r>
    </w:p>
    <w:p w14:paraId="0314559D" w14:textId="77777777" w:rsidR="008D306F" w:rsidRDefault="008D306F" w:rsidP="008D306F">
      <w:pPr>
        <w:shd w:val="clear" w:color="auto" w:fill="B8CCE4" w:themeFill="accent1" w:themeFillTint="66"/>
        <w:spacing w:before="120" w:after="120"/>
        <w:jc w:val="both"/>
        <w:rPr>
          <w:del w:id="1134" w:author="OMH CKO" w:date="2018-04-17T12:27:00Z"/>
          <w:rFonts w:eastAsiaTheme="minorHAnsi"/>
          <w:i/>
        </w:rPr>
      </w:pPr>
      <w:del w:id="1135" w:author="OMH CKO" w:date="2018-04-17T12:27:00Z">
        <w:r w:rsidRPr="00F41510">
          <w:rPr>
            <w:rFonts w:eastAsiaTheme="minorHAnsi"/>
            <w:i/>
          </w:rPr>
          <w:delText>Definícia účastníka:</w:delText>
        </w:r>
        <w:r w:rsidRPr="00D759F3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„Účastníci</w:delText>
        </w:r>
        <w:r w:rsidRPr="003A1809">
          <w:rPr>
            <w:rFonts w:eastAsiaTheme="minorHAnsi"/>
            <w:i/>
          </w:rPr>
          <w:delText xml:space="preserve"> sú osoby, ktoré priamo využívajú intervenciu iniciatívy na podporu zamestnanosti mladých  ľudí a ktoré možno identifikovať, vyžiadať si ich charakteristiku a pre ktoré sú vyhradené špecifické výdavky.“</w:delText>
        </w:r>
        <w:r>
          <w:rPr>
            <w:rFonts w:eastAsiaTheme="minorHAnsi"/>
            <w:i/>
          </w:rPr>
          <w:delText xml:space="preserve"> </w:delText>
        </w:r>
      </w:del>
    </w:p>
    <w:p w14:paraId="3E251631" w14:textId="77777777" w:rsidR="008D306F" w:rsidRPr="00F41510" w:rsidRDefault="008D306F" w:rsidP="00F41510">
      <w:pPr>
        <w:shd w:val="clear" w:color="auto" w:fill="B8CCE4" w:themeFill="accent1" w:themeFillTint="66"/>
        <w:spacing w:after="120"/>
        <w:jc w:val="both"/>
        <w:rPr>
          <w:del w:id="1136" w:author="OMH CKO" w:date="2018-04-17T12:27:00Z"/>
          <w:rFonts w:eastAsiaTheme="minorHAnsi"/>
          <w:i/>
        </w:rPr>
      </w:pPr>
      <w:del w:id="1137" w:author="OMH CKO" w:date="2018-04-17T12:27:00Z">
        <w:r w:rsidRPr="00EA7FB2">
          <w:rPr>
            <w:rFonts w:eastAsiaTheme="minorHAnsi"/>
            <w:i/>
          </w:rPr>
          <w:delText xml:space="preserve">Metodika vykazovania </w:delText>
        </w:r>
        <w:r>
          <w:rPr>
            <w:rFonts w:eastAsiaTheme="minorHAnsi"/>
            <w:i/>
          </w:rPr>
          <w:delText>ukazovateľov výstupu a výsledku ESF/</w:delText>
        </w:r>
        <w:r w:rsidRPr="00EA7FB2">
          <w:rPr>
            <w:rFonts w:eastAsiaTheme="minorHAnsi"/>
            <w:i/>
          </w:rPr>
          <w:delText>IZM je obsiahnutá v Metodickom pokyne CKO k monitorovaniu projektov</w:delText>
        </w:r>
        <w:r>
          <w:rPr>
            <w:rFonts w:eastAsiaTheme="minorHAnsi"/>
            <w:i/>
          </w:rPr>
          <w:delText>.</w:delText>
        </w:r>
      </w:del>
    </w:p>
    <w:p w14:paraId="2FD12B73" w14:textId="77777777" w:rsidR="003C55B5" w:rsidRDefault="003C55B5" w:rsidP="00F41510">
      <w:pPr>
        <w:shd w:val="clear" w:color="auto" w:fill="B8CCE4" w:themeFill="accent1" w:themeFillTint="66"/>
        <w:spacing w:before="120" w:after="120"/>
        <w:jc w:val="both"/>
        <w:rPr>
          <w:del w:id="1138" w:author="OMH CKO" w:date="2018-04-17T12:27:00Z"/>
          <w:rFonts w:eastAsiaTheme="minorHAnsi"/>
          <w:i/>
          <w:u w:val="single"/>
        </w:rPr>
      </w:pPr>
      <w:del w:id="1139" w:author="OMH CKO" w:date="2018-04-17T12:27:00Z">
        <w:r w:rsidRPr="00063CD4">
          <w:rPr>
            <w:rFonts w:eastAsiaTheme="minorHAnsi"/>
            <w:i/>
            <w:u w:val="single"/>
          </w:rPr>
          <w:delText>Zdroj údajo</w:delText>
        </w:r>
        <w:r>
          <w:rPr>
            <w:rFonts w:eastAsiaTheme="minorHAnsi"/>
            <w:i/>
            <w:u w:val="single"/>
          </w:rPr>
          <w:delText>v</w:delText>
        </w:r>
      </w:del>
    </w:p>
    <w:p w14:paraId="067C9680" w14:textId="77777777" w:rsidR="003C55B5" w:rsidRDefault="003C55B5" w:rsidP="00F41510">
      <w:pPr>
        <w:shd w:val="clear" w:color="auto" w:fill="B8CCE4" w:themeFill="accent1" w:themeFillTint="66"/>
        <w:spacing w:before="120" w:after="120"/>
        <w:jc w:val="both"/>
        <w:rPr>
          <w:del w:id="1140" w:author="OMH CKO" w:date="2018-04-17T12:27:00Z"/>
          <w:rFonts w:eastAsiaTheme="minorHAnsi"/>
          <w:i/>
        </w:rPr>
      </w:pPr>
      <w:del w:id="1141" w:author="OMH CKO" w:date="2018-04-17T12:27:00Z">
        <w:r w:rsidRPr="002A612F">
          <w:rPr>
            <w:rFonts w:eastAsiaTheme="minorHAnsi"/>
            <w:i/>
          </w:rPr>
          <w:lastRenderedPageBreak/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 w:rsidR="00F62F6C">
          <w:rPr>
            <w:rFonts w:eastAsiaTheme="minorHAnsi"/>
            <w:i/>
          </w:rPr>
          <w:delText>4</w:delText>
        </w:r>
        <w:r w:rsidRPr="002A612F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2A612F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a</w:delText>
        </w:r>
        <w:r w:rsidRPr="002A612F">
          <w:rPr>
            <w:rFonts w:eastAsiaTheme="minorHAnsi"/>
            <w:i/>
          </w:rPr>
          <w:delText xml:space="preserve">utomaticky generované </w:delText>
        </w:r>
        <w:r>
          <w:rPr>
            <w:rFonts w:eastAsiaTheme="minorHAnsi"/>
            <w:i/>
          </w:rPr>
          <w:delText>ITMS2014+.</w:delText>
        </w:r>
      </w:del>
    </w:p>
    <w:p w14:paraId="0DB4808C" w14:textId="74A6570E" w:rsidR="003C55B5" w:rsidRDefault="003C55B5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del w:id="1142" w:author="OMH CKO" w:date="2018-04-17T12:27:00Z">
        <w:r>
          <w:rPr>
            <w:rFonts w:eastAsiaTheme="minorHAnsi"/>
            <w:i/>
          </w:rPr>
          <w:delText xml:space="preserve">Stĺpec </w:delText>
        </w:r>
        <w:r w:rsidR="00F62F6C">
          <w:rPr>
            <w:rFonts w:eastAsiaTheme="minorHAnsi"/>
            <w:i/>
          </w:rPr>
          <w:delText>5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</w:delText>
        </w:r>
        <w:r w:rsidRPr="00F41510">
          <w:rPr>
            <w:rFonts w:eastAsiaTheme="minorHAnsi"/>
            <w:i/>
          </w:rPr>
          <w:delText xml:space="preserve">automaticky generované ITMS2014+ na základe </w:delText>
        </w:r>
        <w:r w:rsidR="006758D5" w:rsidRPr="00F41510">
          <w:rPr>
            <w:rFonts w:eastAsiaTheme="minorHAnsi"/>
            <w:i/>
          </w:rPr>
          <w:delText>monitorovacích správ projektov</w:delText>
        </w:r>
        <w:r w:rsidRPr="00F41510">
          <w:rPr>
            <w:rFonts w:eastAsiaTheme="minorHAnsi"/>
            <w:i/>
          </w:rPr>
          <w:delText xml:space="preserve">. </w:delText>
        </w:r>
      </w:del>
      <w:ins w:id="1143" w:author="OMH CKO" w:date="2018-04-17T12:27:00Z">
        <w:r>
          <w:rPr>
            <w:rFonts w:eastAsiaTheme="minorHAnsi"/>
            <w:i/>
          </w:rPr>
          <w:t xml:space="preserve">Stĺpec </w:t>
        </w:r>
        <w:r w:rsidR="00383E15">
          <w:rPr>
            <w:rFonts w:eastAsiaTheme="minorHAnsi"/>
            <w:i/>
          </w:rPr>
          <w:t>6</w:t>
        </w:r>
        <w:r>
          <w:rPr>
            <w:rFonts w:eastAsiaTheme="minorHAnsi"/>
            <w:i/>
          </w:rPr>
          <w:t xml:space="preserve"> </w:t>
        </w:r>
        <w:r w:rsidR="003C7CC5">
          <w:rPr>
            <w:rFonts w:eastAsiaTheme="minorHAnsi"/>
            <w:i/>
          </w:rPr>
          <w:t>–</w:t>
        </w:r>
      </w:ins>
      <w:r w:rsidR="005E3D44" w:rsidRPr="006758D5">
        <w:rPr>
          <w:rFonts w:eastAsiaTheme="minorHAnsi"/>
          <w:i/>
        </w:rPr>
        <w:t>Ročná</w:t>
      </w:r>
      <w:r w:rsidR="005E3D44">
        <w:rPr>
          <w:rFonts w:eastAsiaTheme="minorHAnsi"/>
          <w:i/>
        </w:rPr>
        <w:t xml:space="preserve"> h</w:t>
      </w:r>
      <w:r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>
        <w:rPr>
          <w:rFonts w:eastAsiaTheme="minorHAnsi"/>
          <w:i/>
        </w:rPr>
        <w:t>hodnôt dosiahnutých v rámci plne realizovaných projektov a čiastočne realizovaných projektov.</w:t>
      </w:r>
    </w:p>
    <w:p w14:paraId="2C66BAE2" w14:textId="77777777" w:rsidR="003C55B5" w:rsidRDefault="003C55B5" w:rsidP="00F41510">
      <w:pPr>
        <w:shd w:val="clear" w:color="auto" w:fill="B8CCE4" w:themeFill="accent1" w:themeFillTint="66"/>
        <w:spacing w:before="120" w:after="120"/>
        <w:jc w:val="both"/>
        <w:rPr>
          <w:del w:id="1144" w:author="OMH CKO" w:date="2018-04-17T12:27:00Z"/>
          <w:rFonts w:eastAsiaTheme="minorHAnsi"/>
          <w:i/>
        </w:rPr>
      </w:pPr>
      <w:del w:id="1145" w:author="OMH CKO" w:date="2018-04-17T12:27:00Z">
        <w:r>
          <w:rPr>
            <w:rFonts w:eastAsiaTheme="minorHAnsi"/>
            <w:i/>
          </w:rPr>
          <w:delText xml:space="preserve">Stĺpec </w:delText>
        </w:r>
        <w:r w:rsidR="00F62F6C">
          <w:rPr>
            <w:rFonts w:eastAsiaTheme="minorHAnsi"/>
            <w:i/>
          </w:rPr>
          <w:delText>6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7C1C413F" w14:textId="77777777" w:rsidR="00AA7D81" w:rsidRPr="003A1809" w:rsidRDefault="003C55B5" w:rsidP="00F41510">
      <w:pPr>
        <w:shd w:val="clear" w:color="auto" w:fill="B8CCE4" w:themeFill="accent1" w:themeFillTint="66"/>
        <w:spacing w:before="120" w:after="200"/>
        <w:jc w:val="both"/>
        <w:rPr>
          <w:del w:id="1146" w:author="OMH CKO" w:date="2018-04-17T12:27:00Z"/>
          <w:rFonts w:eastAsiaTheme="minorHAnsi"/>
          <w:i/>
        </w:rPr>
      </w:pPr>
      <w:del w:id="1147" w:author="OMH CKO" w:date="2018-04-17T12:27:00Z">
        <w:r>
          <w:rPr>
            <w:rFonts w:eastAsiaTheme="minorHAnsi"/>
            <w:i/>
          </w:rPr>
          <w:delText xml:space="preserve">Stĺpec </w:delText>
        </w:r>
        <w:r w:rsidR="00F62F6C">
          <w:rPr>
            <w:rFonts w:eastAsiaTheme="minorHAnsi"/>
            <w:i/>
          </w:rPr>
          <w:delText>7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60B43CB8" w14:textId="77777777" w:rsidR="00AA7D81" w:rsidRPr="003A1809" w:rsidRDefault="00AA7D81" w:rsidP="00F41510">
      <w:pPr>
        <w:shd w:val="clear" w:color="auto" w:fill="B8CCE4" w:themeFill="accent1" w:themeFillTint="66"/>
        <w:spacing w:before="120" w:after="200"/>
        <w:jc w:val="both"/>
        <w:rPr>
          <w:ins w:id="1148" w:author="OMH CKO" w:date="2018-04-17T12:27:00Z"/>
          <w:rFonts w:eastAsiaTheme="minorHAnsi"/>
          <w:i/>
        </w:rPr>
      </w:pPr>
    </w:p>
    <w:tbl>
      <w:tblPr>
        <w:tblW w:w="498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"/>
        <w:gridCol w:w="1143"/>
        <w:gridCol w:w="873"/>
        <w:gridCol w:w="873"/>
        <w:gridCol w:w="312"/>
        <w:gridCol w:w="351"/>
        <w:gridCol w:w="279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407"/>
        <w:gridCol w:w="471"/>
        <w:gridCol w:w="471"/>
        <w:gridCol w:w="471"/>
        <w:gridCol w:w="471"/>
        <w:gridCol w:w="471"/>
        <w:gridCol w:w="446"/>
      </w:tblGrid>
      <w:tr w:rsidR="00F65AB8" w:rsidRPr="003A1809" w14:paraId="25BEFFF9" w14:textId="77777777" w:rsidTr="009F1535">
        <w:trPr>
          <w:trHeight w:val="39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D8A5214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E7BD768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0037A4A" w14:textId="77777777" w:rsidR="009F1535" w:rsidRDefault="009F1535" w:rsidP="009F1535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07723A1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59E9A8D" w14:textId="77777777" w:rsidR="009F1535" w:rsidRPr="004C374D" w:rsidRDefault="009F1535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  <w:pPrChange w:id="1149" w:author="OMH CKO" w:date="2018-04-17T12:27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63" w:type="pct"/>
            <w:gridSpan w:val="20"/>
            <w:shd w:val="clear" w:color="auto" w:fill="B8CCE4" w:themeFill="accent1" w:themeFillTint="66"/>
            <w:vAlign w:val="center"/>
          </w:tcPr>
          <w:p w14:paraId="709BDC80" w14:textId="77777777" w:rsidR="009F1535" w:rsidRPr="004C374D" w:rsidRDefault="009F1535" w:rsidP="005429C7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6.</w:t>
            </w:r>
          </w:p>
        </w:tc>
        <w:tc>
          <w:tcPr>
            <w:tcW w:w="507" w:type="pct"/>
            <w:gridSpan w:val="3"/>
            <w:shd w:val="clear" w:color="auto" w:fill="B8CCE4" w:themeFill="accent1" w:themeFillTint="66"/>
            <w:vAlign w:val="center"/>
          </w:tcPr>
          <w:p w14:paraId="26670D11" w14:textId="77777777" w:rsidR="009F1535" w:rsidRPr="00F41510" w:rsidRDefault="009F1535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7</w:t>
            </w: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.</w:t>
            </w:r>
          </w:p>
        </w:tc>
        <w:tc>
          <w:tcPr>
            <w:tcW w:w="498" w:type="pct"/>
            <w:gridSpan w:val="3"/>
            <w:shd w:val="clear" w:color="auto" w:fill="B8CCE4" w:themeFill="accent1" w:themeFillTint="66"/>
            <w:vAlign w:val="center"/>
            <w:cellIns w:id="1150" w:author="OMH CKO" w:date="2018-04-17T12:27:00Z"/>
          </w:tcPr>
          <w:p w14:paraId="5A6D14AC" w14:textId="77777777" w:rsidR="009F1535" w:rsidRPr="00F41510" w:rsidRDefault="009F1535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ins w:id="1151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de-DE"/>
                </w:rPr>
                <w:t>8</w:t>
              </w:r>
              <w:r w:rsidRPr="00F41510">
                <w:rPr>
                  <w:rFonts w:eastAsiaTheme="minorHAnsi"/>
                  <w:b/>
                  <w:sz w:val="18"/>
                  <w:szCs w:val="18"/>
                  <w:lang w:eastAsia="de-DE"/>
                </w:rPr>
                <w:t>.</w:t>
              </w:r>
            </w:ins>
          </w:p>
        </w:tc>
      </w:tr>
      <w:tr w:rsidR="00F65AB8" w:rsidRPr="003A1809" w14:paraId="6FB26DC0" w14:textId="77777777" w:rsidTr="009F1535">
        <w:trPr>
          <w:trHeight w:val="563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B6EC61B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3B2BAB2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výsledku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cellIns w:id="1152" w:author="OMH CKO" w:date="2018-04-17T12:27:00Z"/>
          </w:tcPr>
          <w:p w14:paraId="0AB1240C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ins w:id="115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8C08A9E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ins w:id="115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1D92BA53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ins w:id="115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2102BD59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ins w:id="115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0126C5D8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ins w:id="115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780A006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ins w:id="115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2C87D4A2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ins w:id="1159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 xml:space="preserve">Spoločný ukazovateľ výstupu, použitý ako východisko pre stanovenie cieľovej </w: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lastRenderedPageBreak/>
                <w:t>hodnoty (zámeru)</w:t>
              </w:r>
            </w:ins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1F5109B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Merná jednotka cieľovej hodnoty</w:t>
            </w: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18B0EA1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(2023)</w:t>
            </w:r>
          </w:p>
          <w:p w14:paraId="2EBD2E4D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en-US"/>
              </w:rPr>
              <w:t>ozdelenie podľa pohlavia j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e voliteľné pre cieľovú hodnotu</w:t>
            </w:r>
          </w:p>
        </w:tc>
        <w:tc>
          <w:tcPr>
            <w:tcW w:w="2463" w:type="pct"/>
            <w:gridSpan w:val="20"/>
            <w:shd w:val="clear" w:color="auto" w:fill="B8CCE4" w:themeFill="accent1" w:themeFillTint="66"/>
            <w:vAlign w:val="center"/>
          </w:tcPr>
          <w:p w14:paraId="2AA60475" w14:textId="77777777" w:rsidR="009F1535" w:rsidRPr="004C374D" w:rsidRDefault="009F1535" w:rsidP="005429C7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507" w:type="pct"/>
            <w:gridSpan w:val="3"/>
            <w:vMerge w:val="restart"/>
            <w:shd w:val="clear" w:color="auto" w:fill="B8CCE4" w:themeFill="accent1" w:themeFillTint="66"/>
          </w:tcPr>
          <w:p w14:paraId="3E05D718" w14:textId="77777777" w:rsidR="009F1535" w:rsidRPr="00BA318D" w:rsidRDefault="009F1535" w:rsidP="00F41510">
            <w:pPr>
              <w:spacing w:after="200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Kumulatívna</w:t>
            </w:r>
          </w:p>
          <w:p w14:paraId="01197E5A" w14:textId="77777777" w:rsidR="009F1535" w:rsidRPr="004C374D" w:rsidRDefault="009F1535" w:rsidP="00F41510">
            <w:pPr>
              <w:spacing w:after="200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BA318D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</w:p>
          <w:p w14:paraId="4A10F2E0" w14:textId="77777777" w:rsidR="009F1535" w:rsidRPr="003A1809" w:rsidRDefault="009F1535" w:rsidP="00A42D5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generovaná automaticky</w:t>
            </w:r>
          </w:p>
        </w:tc>
        <w:tc>
          <w:tcPr>
            <w:tcW w:w="498" w:type="pct"/>
            <w:gridSpan w:val="3"/>
            <w:vMerge w:val="restart"/>
            <w:shd w:val="clear" w:color="auto" w:fill="B8CCE4" w:themeFill="accent1" w:themeFillTint="66"/>
          </w:tcPr>
          <w:p w14:paraId="07424D5A" w14:textId="77777777" w:rsidR="009F1535" w:rsidRDefault="009F1535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výsledkov</w:t>
            </w:r>
            <w:ins w:id="1160" w:author="OMH CKO" w:date="2018-04-17T12:27:00Z">
              <w:r w:rsidR="00C229D4">
                <w:rPr>
                  <w:rFonts w:eastAsiaTheme="minorHAnsi"/>
                  <w:b/>
                  <w:sz w:val="18"/>
                  <w:szCs w:val="18"/>
                  <w:lang w:eastAsia="de-DE"/>
                </w:rPr>
                <w:t xml:space="preserve"> (miera splnenia)</w:t>
              </w:r>
            </w:ins>
          </w:p>
          <w:p w14:paraId="159E29B3" w14:textId="77777777" w:rsidR="009F1535" w:rsidRPr="003A1809" w:rsidRDefault="009F153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de-DE"/>
              </w:rPr>
              <w:t>ozdelenie podľa pohlavia je voliteľné</w:t>
            </w:r>
          </w:p>
        </w:tc>
      </w:tr>
      <w:tr w:rsidR="00F65AB8" w:rsidRPr="003A1809" w14:paraId="704F2E10" w14:textId="77777777" w:rsidTr="00FF51E9">
        <w:trPr>
          <w:trHeight w:val="1334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B2941A8" w14:textId="77777777" w:rsidR="009F1535" w:rsidRPr="003A1809" w:rsidRDefault="009F1535" w:rsidP="00AA7D81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8C89AE0" w14:textId="77777777" w:rsidR="009F1535" w:rsidRPr="003A1809" w:rsidRDefault="009F1535" w:rsidP="00AA7D81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2EA8333" w14:textId="77777777" w:rsidR="009F1535" w:rsidRPr="003A1809" w:rsidRDefault="009F1535" w:rsidP="00AA7D81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9B83716" w14:textId="77777777" w:rsidR="009F1535" w:rsidRPr="003A1809" w:rsidRDefault="009F1535" w:rsidP="00AA7D81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3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cellMerge w:id="1161" w:author="OMH CKO" w:date="2018-04-17T12:27:00Z" w:vMerge="cont"/>
            <w:hideMark/>
          </w:tcPr>
          <w:p w14:paraId="1B260EB3" w14:textId="63000339" w:rsidR="009F1535" w:rsidRPr="003A1809" w:rsidRDefault="00D64372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rPrChange w:id="116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163" w:author="OMH CKO" w:date="2018-04-17T12:27:00Z">
                <w:pPr>
                  <w:spacing w:line="276" w:lineRule="auto"/>
                  <w:jc w:val="center"/>
                </w:pPr>
              </w:pPrChange>
            </w:pPr>
            <w:del w:id="1164" w:author="OMH CKO" w:date="2018-04-17T12:27:00Z">
              <w:r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2014</w:delText>
              </w:r>
            </w:del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1E0EBC5A" w14:textId="12888CEF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65" w:author="OMH CKO" w:date="2018-04-17T12:27:00Z" w:name="move511731396"/>
            <w:moveTo w:id="1166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To>
            <w:moveFromRangeStart w:id="1167" w:author="OMH CKO" w:date="2018-04-17T12:27:00Z" w:name="move511731397"/>
            <w:moveToRangeEnd w:id="1165"/>
            <w:moveFrom w:id="1168" w:author="OMH CKO" w:date="2018-04-17T12:27:00Z">
              <w:r w:rsidR="005B6EDD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From>
            <w:moveFromRangeEnd w:id="1167"/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365C7B93" w14:textId="1B935D88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69" w:author="OMH CKO" w:date="2018-04-17T12:27:00Z" w:name="move511731394"/>
            <w:moveTo w:id="1170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To>
            <w:moveFromRangeStart w:id="1171" w:author="OMH CKO" w:date="2018-04-17T12:27:00Z" w:name="move511731398"/>
            <w:moveToRangeEnd w:id="1169"/>
            <w:moveFrom w:id="1172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2016</w:t>
              </w:r>
            </w:moveFrom>
            <w:moveFromRangeEnd w:id="1171"/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14FD76B2" w14:textId="7F77E06D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73" w:author="OMH CKO" w:date="2018-04-17T12:27:00Z" w:name="move511731393"/>
            <w:moveTo w:id="117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To>
            <w:moveToRangeEnd w:id="1173"/>
            <w:del w:id="1175" w:author="OMH CKO" w:date="2018-04-17T12:27:00Z">
              <w:r w:rsidR="00D64372"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2017</w:delText>
              </w:r>
            </w:del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5ABF384B" w14:textId="34E9B461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76" w:author="OMH CKO" w:date="2018-04-17T12:27:00Z" w:name="move511731399"/>
            <w:moveTo w:id="117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To>
            <w:moveToRangeEnd w:id="1176"/>
            <w:del w:id="1178" w:author="OMH CKO" w:date="2018-04-17T12:27:00Z">
              <w:r w:rsidR="00D64372"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2018</w:delText>
              </w:r>
            </w:del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74DF86D6" w14:textId="77777777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2019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3E44A7AB" w14:textId="04B9AD9B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ins w:id="117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2018</w:t>
              </w:r>
            </w:ins>
            <w:moveFromRangeStart w:id="1180" w:author="OMH CKO" w:date="2018-04-17T12:27:00Z" w:name="move511731399"/>
            <w:moveFrom w:id="118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From>
            <w:moveFromRangeEnd w:id="1180"/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6AE1228F" w14:textId="6245C7E8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82" w:author="OMH CKO" w:date="2018-04-17T12:27:00Z" w:name="move511731400"/>
            <w:moveTo w:id="118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2017</w:t>
              </w:r>
            </w:moveTo>
            <w:moveFromRangeStart w:id="1184" w:author="OMH CKO" w:date="2018-04-17T12:27:00Z" w:name="move511731401"/>
            <w:moveToRangeEnd w:id="1182"/>
            <w:moveFrom w:id="1185" w:author="OMH CKO" w:date="2018-04-17T12:27:00Z">
              <w:r w:rsidR="005B6EDD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From>
            <w:moveFromRangeEnd w:id="1184"/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59F7C72D" w14:textId="2A12FCC1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86" w:author="OMH CKO" w:date="2018-04-17T12:27:00Z" w:name="move511731384"/>
            <w:moveTo w:id="1187" w:author="OMH CKO" w:date="2018-04-17T12:27:00Z">
              <w:r>
                <w:rPr>
                  <w:rFonts w:eastAsiaTheme="minorHAnsi"/>
                  <w:b/>
                  <w:sz w:val="16"/>
                  <w:rPrChange w:id="1188" w:author="OMH CKO" w:date="2018-04-17T12:27:00Z">
                    <w:rPr>
                      <w:rFonts w:eastAsiaTheme="minorHAnsi"/>
                    </w:rPr>
                  </w:rPrChange>
                </w:rPr>
                <w:t>2016</w:t>
              </w:r>
            </w:moveTo>
            <w:moveFromRangeStart w:id="1189" w:author="OMH CKO" w:date="2018-04-17T12:27:00Z" w:name="move511731402"/>
            <w:moveToRangeEnd w:id="1186"/>
            <w:moveFrom w:id="1190" w:author="OMH CKO" w:date="2018-04-17T12:27:00Z">
              <w:r w:rsidR="005B6EDD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From>
            <w:moveFromRangeEnd w:id="1189"/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11A0F3AD" w14:textId="35773A0D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191" w:author="OMH CKO" w:date="2018-04-17T12:27:00Z" w:name="move511731387"/>
            <w:moveTo w:id="119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To>
            <w:moveFromRangeStart w:id="1193" w:author="OMH CKO" w:date="2018-04-17T12:27:00Z" w:name="move511731396"/>
            <w:moveToRangeEnd w:id="1191"/>
            <w:moveFrom w:id="119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From>
            <w:moveFromRangeEnd w:id="1193"/>
          </w:p>
        </w:tc>
        <w:tc>
          <w:tcPr>
            <w:tcW w:w="268" w:type="pct"/>
            <w:gridSpan w:val="2"/>
            <w:shd w:val="clear" w:color="auto" w:fill="B8CCE4" w:themeFill="accent1" w:themeFillTint="66"/>
            <w:vAlign w:val="center"/>
            <w:cellMerge w:id="1195" w:author="OMH CKO" w:date="2018-04-17T12:27:00Z" w:vMergeOrig="cont"/>
          </w:tcPr>
          <w:p w14:paraId="66B0DDA8" w14:textId="77777777" w:rsidR="009F1535" w:rsidRPr="00E753ED" w:rsidRDefault="00C229D4">
            <w:pPr>
              <w:spacing w:line="276" w:lineRule="auto"/>
              <w:jc w:val="center"/>
              <w:rPr>
                <w:rFonts w:eastAsiaTheme="minorHAnsi"/>
                <w:b/>
                <w:sz w:val="16"/>
                <w:rPrChange w:id="1196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  <w:pPrChange w:id="1197" w:author="OMH CKO" w:date="2018-04-17T12:27:00Z">
                <w:pPr>
                  <w:spacing w:after="200" w:line="276" w:lineRule="auto"/>
                  <w:jc w:val="center"/>
                </w:pPr>
              </w:pPrChange>
            </w:pPr>
            <w:ins w:id="1198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2014</w:t>
              </w:r>
            </w:ins>
          </w:p>
        </w:tc>
        <w:tc>
          <w:tcPr>
            <w:tcW w:w="507" w:type="pct"/>
            <w:gridSpan w:val="3"/>
            <w:vMerge/>
            <w:shd w:val="clear" w:color="auto" w:fill="B8CCE4" w:themeFill="accent1" w:themeFillTint="66"/>
          </w:tcPr>
          <w:p w14:paraId="2A345D82" w14:textId="77777777" w:rsidR="009F1535" w:rsidRPr="004C374D" w:rsidRDefault="009F1535" w:rsidP="00A42D5A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498" w:type="pct"/>
            <w:gridSpan w:val="3"/>
            <w:vMerge/>
            <w:shd w:val="clear" w:color="auto" w:fill="B8CCE4" w:themeFill="accent1" w:themeFillTint="66"/>
            <w:cellIns w:id="1199" w:author="OMH CKO" w:date="2018-04-17T12:27:00Z"/>
          </w:tcPr>
          <w:p w14:paraId="35F41826" w14:textId="77777777" w:rsidR="009F1535" w:rsidRPr="004C374D" w:rsidRDefault="009F1535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F65AB8" w:rsidRPr="003A1809" w14:paraId="2E25FF39" w14:textId="77777777" w:rsidTr="00FF51E9">
        <w:trPr>
          <w:cantSplit/>
          <w:trHeight w:val="1134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A707DC" w14:textId="77777777" w:rsidR="009F1535" w:rsidRPr="003A1809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AE55A11" w14:textId="77777777" w:rsidR="009F1535" w:rsidRPr="003A1809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BBCFB2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cellIns w:id="1200" w:author="OMH CKO" w:date="2018-04-17T12:27:00Z"/>
          </w:tcPr>
          <w:p w14:paraId="5BFC74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3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E1C1B" w14:textId="77777777" w:rsidR="009F1535" w:rsidRPr="00E753ED" w:rsidRDefault="009F1535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&lt;typ='N or 'S'' vstup='G'&gt;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4129359D" w14:textId="77777777" w:rsidR="009F1535" w:rsidRPr="00E753ED" w:rsidRDefault="009F1535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 or 'S'' vstup</w:t>
            </w:r>
            <w:r>
              <w:rPr>
                <w:i/>
                <w:sz w:val="18"/>
                <w:szCs w:val="18"/>
              </w:rPr>
              <w:t>='M</w:t>
            </w:r>
            <w:r w:rsidRPr="00E753ED">
              <w:rPr>
                <w:i/>
                <w:sz w:val="18"/>
                <w:szCs w:val="18"/>
              </w:rPr>
              <w:t>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64FAA0F9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7DFE6198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22F30F10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6195A29D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448C5E04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57FF9864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03862579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4C585112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68" w:type="pct"/>
            <w:gridSpan w:val="2"/>
            <w:shd w:val="clear" w:color="auto" w:fill="FFFFFF" w:themeFill="background1"/>
            <w:vAlign w:val="center"/>
          </w:tcPr>
          <w:p w14:paraId="732B0FA1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507" w:type="pct"/>
            <w:gridSpan w:val="3"/>
            <w:shd w:val="clear" w:color="auto" w:fill="FFFFFF" w:themeFill="background1"/>
            <w:vAlign w:val="center"/>
          </w:tcPr>
          <w:p w14:paraId="56038980" w14:textId="77777777" w:rsidR="009F1535" w:rsidRPr="00E753ED" w:rsidRDefault="009F1535" w:rsidP="000B0CEB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&lt;typ='N'' vstup='G'&gt;</w:t>
            </w:r>
          </w:p>
          <w:p w14:paraId="60BED0A2" w14:textId="77777777" w:rsidR="009F1535" w:rsidRPr="00E753ED" w:rsidRDefault="009F1535" w:rsidP="000B0CEB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kvantitatívne)</w:t>
            </w:r>
          </w:p>
        </w:tc>
        <w:tc>
          <w:tcPr>
            <w:tcW w:w="498" w:type="pct"/>
            <w:gridSpan w:val="3"/>
            <w:shd w:val="clear" w:color="auto" w:fill="FFFFFF" w:themeFill="background1"/>
            <w:vAlign w:val="center"/>
          </w:tcPr>
          <w:p w14:paraId="1356CE97" w14:textId="77777777" w:rsidR="009F1535" w:rsidRPr="00E753ED" w:rsidRDefault="009F1535" w:rsidP="000B0CEB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&lt;typ='P'' vstup='G'&gt;</w:t>
            </w:r>
          </w:p>
          <w:p w14:paraId="04403460" w14:textId="77777777" w:rsidR="009F1535" w:rsidRPr="00E753ED" w:rsidRDefault="009F1535" w:rsidP="000B0CEB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</w:t>
            </w:r>
          </w:p>
        </w:tc>
      </w:tr>
      <w:tr w:rsidR="00F65AB8" w:rsidRPr="00E753ED" w14:paraId="1F4F5111" w14:textId="77777777" w:rsidTr="00FF51E9">
        <w:trPr>
          <w:cantSplit/>
          <w:trHeight w:val="1134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BCF7F7" w14:textId="77777777" w:rsidR="009F1535" w:rsidRPr="00E753ED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681726F" w14:textId="77777777" w:rsidR="009F1535" w:rsidRPr="00E753ED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FCC8A" w14:textId="77777777" w:rsidR="009F1535" w:rsidRPr="00E753ED" w:rsidRDefault="009F1535" w:rsidP="00AA7D81">
            <w:pPr>
              <w:spacing w:line="276" w:lineRule="auto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cellIns w:id="1201" w:author="OMH CKO" w:date="2018-04-17T12:27:00Z"/>
          </w:tcPr>
          <w:p w14:paraId="2C26AE2A" w14:textId="77777777" w:rsidR="009F1535" w:rsidRPr="00E753ED" w:rsidRDefault="009F1535" w:rsidP="00AA7D81">
            <w:pPr>
              <w:spacing w:line="276" w:lineRule="auto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62F4478A" w14:textId="77777777" w:rsidR="009F1535" w:rsidRPr="00E753ED" w:rsidRDefault="009F1535" w:rsidP="00C5702A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0696182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5CE9309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0EBC62B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401E29E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6039507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1CFBF4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69E960BA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3930B549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CA772B6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5EE864A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469CE15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3A13C1B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22FA5069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77EB8CF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228B716A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5A8AC44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897B5CD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0F263831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4846648D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4F8C4A4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5409F2C3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46" w:type="pct"/>
            <w:shd w:val="clear" w:color="auto" w:fill="B8CCE4" w:themeFill="accent1" w:themeFillTint="66"/>
            <w:vAlign w:val="center"/>
          </w:tcPr>
          <w:p w14:paraId="1CB2F770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9" w:type="pct"/>
            <w:shd w:val="clear" w:color="auto" w:fill="B8CCE4" w:themeFill="accent1" w:themeFillTint="66"/>
            <w:textDirection w:val="btLr"/>
          </w:tcPr>
          <w:p w14:paraId="18CB39F0" w14:textId="77777777" w:rsidR="009F1535" w:rsidRPr="00E753ED" w:rsidRDefault="009F1535" w:rsidP="00C5702A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9" w:type="pct"/>
            <w:shd w:val="clear" w:color="auto" w:fill="B8CCE4" w:themeFill="accent1" w:themeFillTint="66"/>
            <w:vAlign w:val="center"/>
          </w:tcPr>
          <w:p w14:paraId="477A7325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9" w:type="pct"/>
            <w:shd w:val="clear" w:color="auto" w:fill="B8CCE4" w:themeFill="accent1" w:themeFillTint="66"/>
            <w:vAlign w:val="center"/>
          </w:tcPr>
          <w:p w14:paraId="3FA02CCE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9" w:type="pct"/>
            <w:shd w:val="clear" w:color="auto" w:fill="B8CCE4" w:themeFill="accent1" w:themeFillTint="66"/>
            <w:textDirection w:val="btLr"/>
          </w:tcPr>
          <w:p w14:paraId="7EE3B6EB" w14:textId="77777777" w:rsidR="009F1535" w:rsidRPr="00E753ED" w:rsidRDefault="009F1535" w:rsidP="00C5702A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9" w:type="pct"/>
            <w:shd w:val="clear" w:color="auto" w:fill="B8CCE4" w:themeFill="accent1" w:themeFillTint="66"/>
            <w:vAlign w:val="center"/>
          </w:tcPr>
          <w:p w14:paraId="00ED5EA5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0" w:type="pct"/>
            <w:shd w:val="clear" w:color="auto" w:fill="B8CCE4" w:themeFill="accent1" w:themeFillTint="66"/>
            <w:vAlign w:val="center"/>
          </w:tcPr>
          <w:p w14:paraId="2D548A6D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3A1809" w14:paraId="1B32BC0C" w14:textId="77777777" w:rsidTr="009F1535">
        <w:trPr>
          <w:cantSplit/>
          <w:trHeight w:val="1842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E5B382" w14:textId="77777777" w:rsidR="009F1535" w:rsidRPr="00E753ED" w:rsidRDefault="009F1535" w:rsidP="00E753ED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i/>
                <w:color w:val="1F497D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5882" w14:textId="77777777" w:rsidR="009F1535" w:rsidRPr="00E753ED" w:rsidRDefault="009F1535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43FF4" w14:textId="77777777" w:rsidR="009F1535" w:rsidRDefault="009F1535" w:rsidP="00E753ED">
            <w:pPr>
              <w:jc w:val="center"/>
              <w:rPr>
                <w:ins w:id="1202" w:author="OMH CKO" w:date="2018-04-17T12:27:00Z"/>
                <w:i/>
                <w:sz w:val="18"/>
                <w:szCs w:val="18"/>
              </w:rPr>
            </w:pPr>
          </w:p>
          <w:p w14:paraId="18F64D7B" w14:textId="77777777" w:rsidR="009F1535" w:rsidRDefault="009F1535" w:rsidP="00E753ED">
            <w:pPr>
              <w:jc w:val="center"/>
              <w:rPr>
                <w:ins w:id="1203" w:author="OMH CKO" w:date="2018-04-17T12:27:00Z"/>
                <w:i/>
                <w:sz w:val="18"/>
                <w:szCs w:val="18"/>
              </w:rPr>
            </w:pPr>
          </w:p>
          <w:p w14:paraId="3C07395B" w14:textId="77777777" w:rsidR="009F1535" w:rsidRDefault="009F1535" w:rsidP="00E753ED">
            <w:pPr>
              <w:jc w:val="center"/>
              <w:rPr>
                <w:ins w:id="1204" w:author="OMH CKO" w:date="2018-04-17T12:27:00Z"/>
                <w:i/>
                <w:sz w:val="18"/>
                <w:szCs w:val="18"/>
              </w:rPr>
            </w:pPr>
          </w:p>
          <w:p w14:paraId="7C303172" w14:textId="77777777" w:rsidR="009F1535" w:rsidRPr="00E753ED" w:rsidRDefault="009F1535" w:rsidP="00E753ED">
            <w:pPr>
              <w:jc w:val="center"/>
              <w:rPr>
                <w:i/>
                <w:sz w:val="18"/>
                <w:rPrChange w:id="1205" w:author="OMH CKO" w:date="2018-04-17T12:27:00Z">
                  <w:rPr>
                    <w:sz w:val="18"/>
                  </w:rPr>
                </w:rPrChange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D700" w14:textId="77777777" w:rsidR="009F1535" w:rsidRPr="00E753ED" w:rsidRDefault="009F1535">
            <w:pPr>
              <w:jc w:val="center"/>
              <w:rPr>
                <w:sz w:val="18"/>
                <w:rPrChange w:id="1206" w:author="OMH CKO" w:date="2018-04-17T12:27:00Z">
                  <w:rPr>
                    <w:i/>
                    <w:sz w:val="16"/>
                  </w:rPr>
                </w:rPrChange>
              </w:rPr>
              <w:pPrChange w:id="1207" w:author="OMH CKO" w:date="2018-04-17T12:27:00Z">
                <w:pPr>
                  <w:snapToGrid w:val="0"/>
                  <w:spacing w:before="60" w:after="60" w:line="276" w:lineRule="auto"/>
                  <w:jc w:val="center"/>
                </w:pPr>
              </w:pPrChange>
            </w:pPr>
            <w:ins w:id="1208" w:author="OMH CKO" w:date="2018-04-17T12:27:00Z">
              <w:r w:rsidRPr="00E753ED">
                <w:rPr>
                  <w:i/>
                  <w:sz w:val="18"/>
                  <w:szCs w:val="18"/>
                </w:rPr>
                <w:t>&lt;typ='S' vstup='G'&gt;</w:t>
              </w:r>
            </w:ins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0D1E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03E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8941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09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10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</w:tcPr>
          <w:p w14:paraId="588D7D7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11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471446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FEC31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33CD34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82773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B23DE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A08BD9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5DC2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F07D9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C0ED9E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C966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658DF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03B38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10A9BA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033C0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A23906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1674C1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2DE8FD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12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F41905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514A19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2AF758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03C1D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D43809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1A95F0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9AF432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13" w:author="OMH CKO" w:date="2018-04-17T12:27:00Z"/>
          </w:tcPr>
          <w:p w14:paraId="33B0A83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AB1ABA0" w14:textId="77777777" w:rsidTr="009F1535">
        <w:trPr>
          <w:trHeight w:val="66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4DF5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D800CA" w14:textId="77777777" w:rsidR="009F1535" w:rsidRPr="003A1809" w:rsidRDefault="009F1535" w:rsidP="00003E2B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nezamestnaní účastníci, ktorí dokončia intervenciu podporovanú z prostriedkov vyčlenených na 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IZM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217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B8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8E5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C5C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F873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14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15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</w:tcPr>
          <w:p w14:paraId="3E0D4FB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16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1FB7BD6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E8F7E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27BEF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7A887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775D17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DF0E8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E1E85A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3FB8CA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44FA2B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E22C5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6FE1E6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DE21E4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B06C1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92FE0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D41EB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0AB24A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0AAE4A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17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4712B26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353348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A12AC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95D8C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4E26C7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D6937F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89544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18" w:author="OMH CKO" w:date="2018-04-17T12:27:00Z"/>
          </w:tcPr>
          <w:p w14:paraId="517BEFF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0B482619" w14:textId="77777777" w:rsidTr="009F1535">
        <w:trPr>
          <w:trHeight w:val="66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1EB3F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237AACB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3441111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3F38AD8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7C66645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F245C4E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nezamestnaní účastníci, ktorým bolo v  čase odchodu ponúknuté zamestnanie,  ďalšie vzdelávanie, učňovská príprava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228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A18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CE5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149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7EE6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19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20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</w:tcPr>
          <w:p w14:paraId="611B2C4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21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6A7F4B6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7DA36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EF2D4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4DF63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8F9632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25D520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120398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4C7E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D99743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30CD43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E3671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9BFC43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CD834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D50982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7EAF9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82AB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BE9D7A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22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15034DA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AC5EE2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64E581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69713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9FAD891" w14:textId="77777777" w:rsidR="00AA7D81" w:rsidRPr="003A1809" w:rsidRDefault="00AA7D81" w:rsidP="00AA7D81">
            <w:pPr>
              <w:spacing w:line="276" w:lineRule="auto"/>
              <w:rPr>
                <w:del w:id="1223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3CCEFE4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BFCB5D0" w14:textId="77777777" w:rsidR="009F1535" w:rsidRPr="003A1809" w:rsidRDefault="009F1535" w:rsidP="00AA7D81">
            <w:pPr>
              <w:spacing w:line="276" w:lineRule="auto"/>
              <w:rPr>
                <w:ins w:id="1224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58D7E13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CE840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25" w:author="OMH CKO" w:date="2018-04-17T12:27:00Z"/>
          </w:tcPr>
          <w:p w14:paraId="250D537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726B9CA2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69EA381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76AE3C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nezamestnaní účastníci, ktorí sú v  čase odchodu v procese vzdelávania/odbornej prípravy, alebo získavajú kvalifikáciu alebo sú zamestnaní vrátane samostatne zárobkovo  činných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1282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CF7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7BC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34F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B4C3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26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27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</w:tcPr>
          <w:p w14:paraId="60A845D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28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28B973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3497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CAFB11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B29AC9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8CF637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728A0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A4420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485C33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A9FB3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BBEEC1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67422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0594A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C8EABD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8641B8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8190A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C97BC8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4292B3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29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0A6AB2A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A5528F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011FD5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D321DB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6AA1CF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727025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E914A5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30" w:author="OMH CKO" w:date="2018-04-17T12:27:00Z"/>
          </w:tcPr>
          <w:p w14:paraId="66DE1F8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AEC0A03" w14:textId="77777777" w:rsidTr="009F1535">
        <w:trPr>
          <w:trHeight w:val="665"/>
        </w:trPr>
        <w:tc>
          <w:tcPr>
            <w:tcW w:w="15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64EDF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09BAA1" w14:textId="77777777" w:rsidR="009F1535" w:rsidRPr="003A1809" w:rsidRDefault="009F1535" w:rsidP="00003E2B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dlhodobo nezamestnaní účastníci, ktorí dokončia intervenciu podporovanú z prostriedkov vyčlenených na 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IZM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782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06F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7A3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52B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5D04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31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32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</w:tcPr>
          <w:p w14:paraId="622440F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33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23DC12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CCDE7F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2496DA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5FFDDC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3ED0E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857652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BD025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B469F0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F50D2D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AB5A4D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58206C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849DF7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50FEC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F54F6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3F2F7E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1C630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B10F4B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34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7488E82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433EC1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987128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DDDA9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BB09D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1A3D6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5759D2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35" w:author="OMH CKO" w:date="2018-04-17T12:27:00Z"/>
          </w:tcPr>
          <w:p w14:paraId="3C1A604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06432F84" w14:textId="77777777" w:rsidTr="009F1535">
        <w:trPr>
          <w:trHeight w:val="665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8F1D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730D18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dlhodobo nezamestnaní účastníci, ktorým bolo v  čase odchodu ponúknuté zamestnanie,  ďalšie vzdelávanie,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učňovská príprava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D7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0E2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F06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20B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0383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36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37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</w:tcPr>
          <w:p w14:paraId="020A90E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38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6A66DA3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6CE756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7BDA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81C16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FE60F2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7DFE02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2A6E64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7DBF3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299A4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3112F3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54D80D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954778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79103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770CA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D148DC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8EDA0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B4E881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39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EC6F25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714C626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A67DE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DE2542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7531654" w14:textId="77777777" w:rsidR="00AA7D81" w:rsidRPr="003A1809" w:rsidRDefault="00AA7D81" w:rsidP="00AA7D81">
            <w:pPr>
              <w:spacing w:line="276" w:lineRule="auto"/>
              <w:rPr>
                <w:del w:id="1240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0EC3E1A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BB5341E" w14:textId="77777777" w:rsidR="009F1535" w:rsidRPr="003A1809" w:rsidRDefault="009F1535" w:rsidP="00AA7D81">
            <w:pPr>
              <w:spacing w:line="276" w:lineRule="auto"/>
              <w:rPr>
                <w:ins w:id="1241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419D11F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1C69A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42" w:author="OMH CKO" w:date="2018-04-17T12:27:00Z"/>
          </w:tcPr>
          <w:p w14:paraId="7B1596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1E13B37" w14:textId="77777777" w:rsidTr="009F1535">
        <w:trPr>
          <w:trHeight w:val="269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5A829060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E9A04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dlhodobo nezamestnaní účastníci, ktorí sú v  čase odchodu v procese vzdelávania/odbornej prípravy alebo získavajú kvalifikáciu alebo sú zamestnaní vrátane samostatne zárobkovo  činných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586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190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B81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647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B4E0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43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44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7377C85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45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554CCE8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E9CCC4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0552C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EA3099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FB383A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4CF68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3F927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86217A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6328E7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8FCCB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AE24E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ACAC59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00B7F4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41FD5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459630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437CE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C05FD4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46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CD215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6294D2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25B58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54BF55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E1079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91130D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38BE9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47" w:author="OMH CKO" w:date="2018-04-17T12:27:00Z"/>
          </w:tcPr>
          <w:p w14:paraId="397E00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F94F9B0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28A98CBE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890DBF" w14:textId="77777777" w:rsidR="009F1535" w:rsidRPr="003A1809" w:rsidRDefault="009F1535" w:rsidP="00003E2B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neaktívni účastníci, ktorí nie sú v procese vzdelávania alebo odbornej prípravy a ktorí dokončia intervenciu podporovanú z prostriedkov vyčlenených na 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IZM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1F1F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ADB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544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A30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1EF5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48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49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3549678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50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5C16A88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C4BF2C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8AD647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EF39D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2F84A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A3E03F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82B88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92277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A474B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C2AD2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1EA41A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2E5C4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3ABFB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7DE5E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DC9EF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2CAEE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3BDBD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51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296DFC0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7B6B985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9BF8F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50166F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1D7F2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48BE52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5E36BE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52" w:author="OMH CKO" w:date="2018-04-17T12:27:00Z"/>
          </w:tcPr>
          <w:p w14:paraId="60AF491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D422419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513B9D18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06787C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neaktívni účastníci, ktorí nie sú v procese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vzdelávania alebo odbornej prípravy a ktorým bolo v  čase odchodu ponúknuté zamestnanie,  ďalšie vzdelávanie, učňovská príprava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13E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2DB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64F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A33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F56F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53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54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05725A4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55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0EFD023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B4A13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3E67EE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CA05A0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EAAE27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CBF995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6BA1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5297D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3D096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42BCA6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00B9F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EA3B4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9F1D04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CF8BA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12C91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5E632D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395F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56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731E66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7054698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16088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F5F971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98C84AE" w14:textId="77777777" w:rsidR="00AA7D81" w:rsidRPr="003A1809" w:rsidRDefault="00AA7D81" w:rsidP="00AA7D81">
            <w:pPr>
              <w:spacing w:line="276" w:lineRule="auto"/>
              <w:rPr>
                <w:del w:id="1257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31343C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BF556A0" w14:textId="77777777" w:rsidR="009F1535" w:rsidRPr="003A1809" w:rsidRDefault="009F1535" w:rsidP="00AA7D81">
            <w:pPr>
              <w:spacing w:line="276" w:lineRule="auto"/>
              <w:rPr>
                <w:ins w:id="1258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4E090E8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C7EC8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59" w:author="OMH CKO" w:date="2018-04-17T12:27:00Z"/>
          </w:tcPr>
          <w:p w14:paraId="36D8FB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76B969FA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2D6FA761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74F4F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neaktívni účastníci, ktorí nie sú v procese vzdelávania alebo odbornej prípravy, ktorí sú v  čase odchodu zapojení </w:t>
            </w:r>
          </w:p>
          <w:p w14:paraId="34E6F243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do procesu vzdelávania/odbornej prípravy, získavania kvalifikácie alebo sú zamestnaní vrátane samostatne zárobkovo  činných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CD3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E1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46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1FD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488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60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61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626217A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62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683332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F29D1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2526B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EED31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C9EC0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15675C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CF1F55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95DE9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D252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9B0CB2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6D9F4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E84756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A97FD7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E4191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A39D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FDE84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96C11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63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407B64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58D7028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B8A0BF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9FA62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5A0579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34DB01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66A74C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64" w:author="OMH CKO" w:date="2018-04-17T12:27:00Z"/>
          </w:tcPr>
          <w:p w14:paraId="1D0F804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D2F9860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223868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7EC68F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účastníci, ktorí šesť mesiacov po odchode absolvujú  ďalšie vzdelávanie, program odbornej prípravy vedúci </w:t>
            </w:r>
          </w:p>
          <w:p w14:paraId="7383C4F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k získaniu kvalifikácie, učňovskú prípravu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0D8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A6C6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AC4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226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472C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65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66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40A62B9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67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41E31A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06BF2B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84A351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1E35D1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A771B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674C55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8C2EB6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8CD97A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23E9A5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B48EF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7DD87F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8B556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FC596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A35C49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C43B4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22241B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7401B8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68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16C71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2849CC4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22DB4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E69D9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ECB0432" w14:textId="77777777" w:rsidR="00AA7D81" w:rsidRPr="003A1809" w:rsidRDefault="00AA7D81" w:rsidP="00AA7D81">
            <w:pPr>
              <w:spacing w:line="276" w:lineRule="auto"/>
              <w:rPr>
                <w:del w:id="1269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5DC5A3B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227CF1A" w14:textId="77777777" w:rsidR="009F1535" w:rsidRPr="003A1809" w:rsidRDefault="009F1535" w:rsidP="00AA7D81">
            <w:pPr>
              <w:spacing w:line="276" w:lineRule="auto"/>
              <w:rPr>
                <w:ins w:id="1270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4C40BD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AB1275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71" w:author="OMH CKO" w:date="2018-04-17T12:27:00Z"/>
          </w:tcPr>
          <w:p w14:paraId="294027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2FBEE79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5F55C9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0EDCBCB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šesť mesiacov po odchode zamestnaní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AC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99F6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343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885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67B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72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73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20CCDFC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74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6EB0A2E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65CC0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150582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52611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63FE3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01D0AD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535485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825564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B6C84E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D32EC2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59A7F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315F66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9A5D1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8F1A0A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8AE310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D9B3F5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7D8F0B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75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898C5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57EDD6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A3FA9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757D7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FEF03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F6150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3682A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76" w:author="OMH CKO" w:date="2018-04-17T12:27:00Z"/>
          </w:tcPr>
          <w:p w14:paraId="4E22AAB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BE8CB77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35F85014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224EAFB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šesť mesiacov po odchode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5F4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D95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632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82F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1FAA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77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78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12E17FB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79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6FEE84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C6597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06C26B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01739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5F5062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3FB1E1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3BDB96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07ECA5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B2418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2C83FB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7414C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F15144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6B884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FB825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684CF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006828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4CB3AC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80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399EEA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36576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67754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AE0D49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E48521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782F14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56F53B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81" w:author="OMH CKO" w:date="2018-04-17T12:27:00Z"/>
          </w:tcPr>
          <w:p w14:paraId="6AEA5C6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483C4354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6CD2767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1176BB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neaktívni účastníci, ktorí sú v  čase odchodu zapojení do hľadania práce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96E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486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768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F99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280B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82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83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09D2F01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84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7C51376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2C792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4E428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E5A1E7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24E84C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948BB2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641BB5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BCB4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C56057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1C6CA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C8185B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FF3435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26AA77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0A636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3920C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505C21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8F329A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85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3926C0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1345FE8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F42B2F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CD9C9B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D6CA4BD" w14:textId="77777777" w:rsidR="00AA7D81" w:rsidRPr="003A1809" w:rsidRDefault="00AA7D81" w:rsidP="00AA7D81">
            <w:pPr>
              <w:spacing w:line="276" w:lineRule="auto"/>
              <w:rPr>
                <w:del w:id="1286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0A1B31E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055C035" w14:textId="77777777" w:rsidR="009F1535" w:rsidRPr="003A1809" w:rsidRDefault="009F1535" w:rsidP="00AA7D81">
            <w:pPr>
              <w:spacing w:line="276" w:lineRule="auto"/>
              <w:rPr>
                <w:ins w:id="1287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04BB9CE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C800A9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88" w:author="OMH CKO" w:date="2018-04-17T12:27:00Z"/>
          </w:tcPr>
          <w:p w14:paraId="4723EC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4B603F0B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AEFBF1D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A838DF4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v  čase odchodu v procese vzdelávania/odbornej prípravy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C25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21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226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988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DF25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89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90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7DE44F5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91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3AC42EE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347EE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9A1A9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9FB400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6D4861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2280A1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519403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4C09E9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C9124A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73809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BF8D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A2D6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81E69B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1C9BDE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8865B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2B3334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C26F0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92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41292EF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63FA822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C6011A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C90D97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BF8D7CC" w14:textId="77777777" w:rsidR="00AA7D81" w:rsidRPr="003A1809" w:rsidRDefault="00AA7D81" w:rsidP="00AA7D81">
            <w:pPr>
              <w:spacing w:line="276" w:lineRule="auto"/>
              <w:rPr>
                <w:del w:id="1293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4BF3F9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9B9AD6D" w14:textId="77777777" w:rsidR="009F1535" w:rsidRPr="003A1809" w:rsidRDefault="009F1535" w:rsidP="00AA7D81">
            <w:pPr>
              <w:spacing w:line="276" w:lineRule="auto"/>
              <w:rPr>
                <w:ins w:id="1294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133F1D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75E1DE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295" w:author="OMH CKO" w:date="2018-04-17T12:27:00Z"/>
          </w:tcPr>
          <w:p w14:paraId="70AD81F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06BF6699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65F6023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3F8021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highlight w:val="green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v  čase odchodu získavajú kvalifikáciu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0D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127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D02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347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8996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296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297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320F01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298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04C22C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829E60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A6B72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7102ED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2E2812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68220E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34B59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627BF9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DED09B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99AD53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F1DB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06C325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1D356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397DCA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3F9B1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D099E8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5138F5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299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4A6EBE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158DCE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C36B95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A723AF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B4C09B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F1C92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62C68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300" w:author="OMH CKO" w:date="2018-04-17T12:27:00Z"/>
          </w:tcPr>
          <w:p w14:paraId="50A28B1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F01F040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77CFC29C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869E25D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v  čase odchodu zamestnaní, a to aj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083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03C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200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A9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609A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301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302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0981A8D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303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4E3749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A09989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D2FD49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EFA6DE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8563B3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F2A64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86712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5493D8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5C9617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9AC154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B812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5BD4C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A2BB29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97050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4CC6CE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17ABB2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6B7E5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304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22DADD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416B5D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EFF33D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F7400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048748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6AA612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15E5C1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305" w:author="OMH CKO" w:date="2018-04-17T12:27:00Z"/>
          </w:tcPr>
          <w:p w14:paraId="6C00351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88DF715" w14:textId="77777777" w:rsidTr="009F1535">
        <w:trPr>
          <w:trHeight w:val="411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686A9DF1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D3A067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znevýhodnení účastníci, ktorí sú v  čase odchodu zapojení do hľadania práce, vzdelávania/odbornej prípravy, </w:t>
            </w:r>
          </w:p>
          <w:p w14:paraId="1616A38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highlight w:val="green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získavania kvalifikácie, sú zamestnaní, a to aj samostatne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08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BDF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014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CE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886A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306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307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F13189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308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7AA2F04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7E9DAE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4180498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7190B5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78CEF1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4BD0CC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739F72A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46FE340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211ED5C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36FBCF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7558AD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65F95E5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2AA4D6C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10D103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3D8083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0639B1C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6E652D5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309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</w:tcPr>
          <w:p w14:paraId="3A88BE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2B0C2C1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D05417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DADE9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3E6505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5A6072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D6E522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310" w:author="OMH CKO" w:date="2018-04-17T12:27:00Z"/>
          </w:tcPr>
          <w:p w14:paraId="3C5309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65429BF5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594CBA8B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F9D3F2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šesť mesiacov po odchode zamestnaní, a to aj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6F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F04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69D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ACA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886B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311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312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2A642D1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313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60238CD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EE030F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C3211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DD8388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AFD8B7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BDBB7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708A7B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16BEB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DA05FC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C865C0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986895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94F72A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7EE0C0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24FDA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C880E2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A92F70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31BCF1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314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FFFFFF"/>
          </w:tcPr>
          <w:p w14:paraId="6CE46F6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1291EE2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3690E4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0558CA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D022B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74D994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6FF6AC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315" w:author="OMH CKO" w:date="2018-04-17T12:27:00Z"/>
          </w:tcPr>
          <w:p w14:paraId="3FB0308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582A4B7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765FBF1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2E7F22A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ktorých situácia na trhu práce sa šesť mesiacov po odchode zlepšila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E27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D6D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716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D1E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DE43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316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317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1D55804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318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742769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705676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55D83D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F96736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D693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7F222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F2462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1EB40F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9276E8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8C869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B904DE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A0A05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D8CF2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35007B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04522D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7567B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BD6794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319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FFFFFF"/>
          </w:tcPr>
          <w:p w14:paraId="0DF83ED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078E821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122502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C68C14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47BB81B" w14:textId="77777777" w:rsidR="00AA7D81" w:rsidRPr="003A1809" w:rsidRDefault="00AA7D81" w:rsidP="00AA7D81">
            <w:pPr>
              <w:spacing w:line="276" w:lineRule="auto"/>
              <w:rPr>
                <w:del w:id="1320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79CC937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8424889" w14:textId="77777777" w:rsidR="009F1535" w:rsidRPr="003A1809" w:rsidRDefault="009F1535" w:rsidP="00AA7D81">
            <w:pPr>
              <w:spacing w:line="276" w:lineRule="auto"/>
              <w:rPr>
                <w:ins w:id="1321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61E57B3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BB510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322" w:author="OMH CKO" w:date="2018-04-17T12:27:00Z"/>
          </w:tcPr>
          <w:p w14:paraId="2C3A59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C95E4F1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0FF5E43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740BC63" w14:textId="203220D1" w:rsidR="009F1535" w:rsidRPr="003A1809" w:rsidRDefault="007C672A" w:rsidP="007C672A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ú</w:t>
            </w:r>
            <w:r w:rsidR="009F1535"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častníci</w:t>
            </w:r>
            <w:del w:id="1323" w:author="OMH CKO" w:date="2018-04-17T12:27:00Z">
              <w:r w:rsidR="00AA7D81" w:rsidRPr="003A1809">
                <w:rPr>
                  <w:rFonts w:eastAsiaTheme="minorHAnsi"/>
                  <w:i/>
                  <w:sz w:val="16"/>
                  <w:szCs w:val="16"/>
                  <w:lang w:eastAsia="en-US"/>
                </w:rPr>
                <w:delText>, ktorých situácia na trhu práce sa</w:delText>
              </w:r>
            </w:del>
            <w:ins w:id="1324" w:author="OMH CKO" w:date="2018-04-17T12:27:00Z">
              <w:r>
                <w:rPr>
                  <w:rFonts w:eastAsiaTheme="minorHAnsi"/>
                  <w:i/>
                  <w:sz w:val="16"/>
                  <w:szCs w:val="16"/>
                  <w:lang w:eastAsia="en-US"/>
                </w:rPr>
                <w:t xml:space="preserve"> vo veku 54 rokov, ktorí sú</w:t>
              </w:r>
            </w:ins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šesť mesiacov po odchode </w:t>
            </w:r>
            <w:del w:id="1325" w:author="OMH CKO" w:date="2018-04-17T12:27:00Z">
              <w:r w:rsidR="00AA7D81" w:rsidRPr="003A1809">
                <w:rPr>
                  <w:rFonts w:eastAsiaTheme="minorHAnsi"/>
                  <w:i/>
                  <w:sz w:val="16"/>
                  <w:szCs w:val="16"/>
                  <w:lang w:eastAsia="en-US"/>
                </w:rPr>
                <w:delText>zlepšila</w:delText>
              </w:r>
            </w:del>
            <w:ins w:id="1326" w:author="OMH CKO" w:date="2018-04-17T12:27:00Z">
              <w:r>
                <w:rPr>
                  <w:rFonts w:eastAsiaTheme="minorHAnsi"/>
                  <w:i/>
                  <w:sz w:val="16"/>
                  <w:szCs w:val="16"/>
                  <w:lang w:eastAsia="en-US"/>
                </w:rPr>
                <w:t>zamestnaní, a to aj samostatne zárobkovo činní</w:t>
              </w:r>
            </w:ins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1AD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E9F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965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CA92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0EA4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327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328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068F8DF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329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4C46BF4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1260D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BDF914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AD5451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2C80CD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FA2A3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D66385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58C44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121A6F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30EC89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9321C8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7E22F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C0F499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18748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F343C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87B5D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FBD7EF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330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FFFFFF"/>
          </w:tcPr>
          <w:p w14:paraId="23BC905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13F92B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8F7365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EECCD2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D86017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8F31EF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1F73F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331" w:author="OMH CKO" w:date="2018-04-17T12:27:00Z"/>
          </w:tcPr>
          <w:p w14:paraId="45536D5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C829AF4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0D7CB89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4C20D7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znevýhodnení účastníci, ktorí sú šesť mesiacov po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odchode zamestnaní, a to aj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3FD6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1A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6DB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171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BE3F" w14:textId="77777777" w:rsidR="009F1535" w:rsidRPr="003A1809" w:rsidRDefault="009F1535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332" w:author="OMH CKO" w:date="2018-04-17T12:27:00Z">
                  <w:rPr>
                    <w:rFonts w:eastAsiaTheme="minorHAnsi"/>
                    <w:sz w:val="16"/>
                  </w:rPr>
                </w:rPrChange>
              </w:rPr>
              <w:pPrChange w:id="1333" w:author="OMH CKO" w:date="2018-04-17T12:27:00Z">
                <w:pPr>
                  <w:spacing w:line="276" w:lineRule="auto"/>
                </w:pPr>
              </w:pPrChange>
            </w:pPr>
          </w:p>
        </w:tc>
        <w:tc>
          <w:tcPr>
            <w:tcW w:w="122" w:type="pct"/>
            <w:shd w:val="clear" w:color="auto" w:fill="auto"/>
          </w:tcPr>
          <w:p w14:paraId="15922C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rPrChange w:id="1334" w:author="OMH CKO" w:date="2018-04-17T12:27:00Z">
                  <w:rPr>
                    <w:rFonts w:eastAsiaTheme="minorHAnsi"/>
                    <w:i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auto"/>
          </w:tcPr>
          <w:p w14:paraId="23D1BF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09B89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9EA5E5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F30EA2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2945B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097409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59551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C61660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F946FB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C8E906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4469FD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46F3F4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ADB02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EEB5B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62DE3F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99098B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B3F473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rPrChange w:id="1335" w:author="OMH CKO" w:date="2018-04-17T12:27:00Z">
                  <w:rPr>
                    <w:rFonts w:eastAsiaTheme="minorHAnsi"/>
                    <w:sz w:val="16"/>
                  </w:rPr>
                </w:rPrChange>
              </w:rPr>
            </w:pPr>
          </w:p>
        </w:tc>
        <w:tc>
          <w:tcPr>
            <w:tcW w:w="122" w:type="pct"/>
            <w:shd w:val="clear" w:color="auto" w:fill="FFFFFF"/>
          </w:tcPr>
          <w:p w14:paraId="459D208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37F53F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6995E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4B97F5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E21A541" w14:textId="77777777" w:rsidR="00AA7D81" w:rsidRPr="003A1809" w:rsidRDefault="00AA7D81" w:rsidP="00AA7D81">
            <w:pPr>
              <w:spacing w:line="276" w:lineRule="auto"/>
              <w:rPr>
                <w:del w:id="1336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6B5656E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A502418" w14:textId="77777777" w:rsidR="009F1535" w:rsidRPr="003A1809" w:rsidRDefault="009F1535" w:rsidP="00AA7D81">
            <w:pPr>
              <w:spacing w:line="276" w:lineRule="auto"/>
              <w:rPr>
                <w:ins w:id="1337" w:author="OMH CKO" w:date="2018-04-17T12:27:00Z"/>
                <w:rFonts w:eastAsiaTheme="minorHAnsi"/>
                <w:sz w:val="16"/>
                <w:szCs w:val="16"/>
                <w:lang w:eastAsia="en-US"/>
              </w:rPr>
            </w:pPr>
          </w:p>
          <w:p w14:paraId="1F85A0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470409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cellIns w:id="1338" w:author="OMH CKO" w:date="2018-04-17T12:27:00Z"/>
          </w:tcPr>
          <w:p w14:paraId="416BB8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14:paraId="197F76DB" w14:textId="77777777" w:rsidR="00AA7D81" w:rsidRPr="00AA7D81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18"/>
          <w:szCs w:val="18"/>
        </w:rPr>
      </w:pPr>
    </w:p>
    <w:p w14:paraId="49FF7ED5" w14:textId="77777777" w:rsidR="00AA7D81" w:rsidRPr="00C5702A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830AF0" wp14:editId="15476DDD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9231C" id="Obdĺžnik 8" o:spid="_x0000_s1026" style="position:absolute;margin-left:1.15pt;margin-top:.6pt;width:22.8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" fillcolor="#c6d9f1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              IZM - spoločné ukazovatele okamžitých výsledkov pre účastníkov (nariadenie EP a Rady (EÚ) č. 1304/2013, príloha II)</w:t>
      </w:r>
    </w:p>
    <w:p w14:paraId="69B191F6" w14:textId="77777777" w:rsidR="00AA7D81" w:rsidRPr="00C5702A" w:rsidRDefault="00AA7D81" w:rsidP="00C5702A">
      <w:pPr>
        <w:shd w:val="clear" w:color="auto" w:fill="FFFFFF" w:themeFill="background1"/>
        <w:spacing w:after="200" w:line="276" w:lineRule="auto"/>
        <w:ind w:left="708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4E6523" wp14:editId="0A8AF637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E3A20" id="Obdĺžnik 9" o:spid="_x0000_s1026" style="position:absolute;margin-left:1.05pt;margin-top:.7pt;width:22.8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" fillcolor="#558ed5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IZM - spoločné ukazovatele dlhodobých výsledkov pre účastníkov (nariadenie EP a Rady (EÚ)  č. 1304/2013, príloha II)  </w:t>
      </w:r>
    </w:p>
    <w:p w14:paraId="5C396960" w14:textId="77777777" w:rsidR="00AA7D81" w:rsidRPr="00C5702A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145142" wp14:editId="767E0A12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B8B37" id="Obdĺžnik 12" o:spid="_x0000_s1026" style="position:absolute;margin-left:1.15pt;margin-top:.6pt;width:22.8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" fillcolor="#fac090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             </w:t>
      </w:r>
      <w:r w:rsidR="005429C7">
        <w:rPr>
          <w:rFonts w:eastAsiaTheme="minorHAnsi"/>
          <w:sz w:val="20"/>
          <w:szCs w:val="20"/>
        </w:rPr>
        <w:tab/>
      </w:r>
      <w:r w:rsidRPr="00C5702A">
        <w:rPr>
          <w:rFonts w:eastAsiaTheme="minorHAnsi"/>
          <w:sz w:val="20"/>
          <w:szCs w:val="20"/>
        </w:rPr>
        <w:t>ESF - spoločné ukazovatele okamžitých výsledkov pre účastníkov (nariadenie EP a Rady (EÚ) č. 1304/2013, príloha I)</w:t>
      </w:r>
    </w:p>
    <w:p w14:paraId="218C6E01" w14:textId="77777777" w:rsidR="00BA318D" w:rsidRPr="007327C9" w:rsidRDefault="00AA7D81" w:rsidP="007327C9">
      <w:pPr>
        <w:shd w:val="clear" w:color="auto" w:fill="FFFFFF" w:themeFill="background1"/>
        <w:spacing w:after="200" w:line="276" w:lineRule="auto"/>
        <w:ind w:left="708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553E1D" wp14:editId="4D3CB5D3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7" name="Obdĺž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E141A" id="Obdĺžnik 7" o:spid="_x0000_s1026" style="position:absolute;margin-left:1.05pt;margin-top:.7pt;width:22.8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" fillcolor="#d99694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>ESF - spoločné ukazovatele dlhodobých výsledkov pre účastníkov (nariadenie EP a Rady (EÚ)  č. 130</w:t>
      </w:r>
      <w:r w:rsidR="007327C9">
        <w:rPr>
          <w:rFonts w:eastAsiaTheme="minorHAnsi"/>
          <w:sz w:val="20"/>
          <w:szCs w:val="20"/>
        </w:rPr>
        <w:t xml:space="preserve">4/2013, príloha I) </w:t>
      </w:r>
    </w:p>
    <w:p w14:paraId="2364E5F2" w14:textId="77777777" w:rsidR="009D1DB5" w:rsidRPr="003A1809" w:rsidRDefault="00AA7D81" w:rsidP="00BD740D">
      <w:pPr>
        <w:keepNext/>
        <w:spacing w:after="200" w:line="276" w:lineRule="auto"/>
        <w:jc w:val="both"/>
        <w:rPr>
          <w:rFonts w:eastAsiaTheme="minorHAnsi"/>
          <w:b/>
        </w:rPr>
      </w:pPr>
      <w:r w:rsidRPr="003A1809">
        <w:rPr>
          <w:rFonts w:eastAsiaTheme="minorHAnsi"/>
          <w:b/>
        </w:rPr>
        <w:t>Tabuľka 2C Programovo špecifické ukazovatele výsledku pre ESF</w:t>
      </w:r>
      <w:r w:rsidRPr="003A1809">
        <w:rPr>
          <w:rFonts w:eastAsiaTheme="minorHAnsi"/>
          <w:lang w:eastAsia="en-US"/>
        </w:rPr>
        <w:t xml:space="preserve"> </w:t>
      </w:r>
      <w:r w:rsidRPr="003A1809">
        <w:rPr>
          <w:rFonts w:eastAsiaTheme="minorHAnsi"/>
          <w:b/>
        </w:rPr>
        <w:t>v rozdelení na prioritné osi, investičné priority a</w:t>
      </w:r>
      <w:r w:rsidR="00F62F6C">
        <w:rPr>
          <w:rFonts w:eastAsiaTheme="minorHAnsi"/>
          <w:b/>
        </w:rPr>
        <w:t xml:space="preserve"> v relevantných prípadoch podľa </w:t>
      </w:r>
      <w:r w:rsidRPr="003A1809">
        <w:rPr>
          <w:rFonts w:eastAsiaTheme="minorHAnsi"/>
          <w:b/>
        </w:rPr>
        <w:t>kategórie regiónov</w:t>
      </w:r>
      <w:r w:rsidR="00043E8B">
        <w:rPr>
          <w:rFonts w:eastAsiaTheme="minorHAnsi"/>
          <w:b/>
        </w:rPr>
        <w:t xml:space="preserve"> (</w:t>
      </w:r>
      <w:r w:rsidR="00BA318D" w:rsidRPr="00944010">
        <w:rPr>
          <w:rFonts w:eastAsiaTheme="minorHAnsi"/>
        </w:rPr>
        <w:t>uvedie sa aj prioritná os TP</w:t>
      </w:r>
      <w:r w:rsidR="00043E8B">
        <w:rPr>
          <w:rFonts w:eastAsiaTheme="minorHAnsi"/>
          <w:b/>
        </w:rPr>
        <w:t>)</w:t>
      </w:r>
      <w:r w:rsidR="008D306F">
        <w:rPr>
          <w:rStyle w:val="Odkaznapoznmkupodiarou"/>
          <w:rFonts w:eastAsiaTheme="minorHAnsi"/>
          <w:b/>
        </w:rPr>
        <w:footnoteReference w:id="5"/>
      </w:r>
    </w:p>
    <w:p w14:paraId="70D636A0" w14:textId="2BCD725A" w:rsidR="008D306F" w:rsidRPr="00F41510" w:rsidRDefault="008D306F" w:rsidP="00BD740D">
      <w:pPr>
        <w:keepNext/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del w:id="1339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1340" w:author="OMH CKO" w:date="2018-04-17T12:27:00Z">
        <w:r w:rsidR="00AE16FA">
          <w:rPr>
            <w:rFonts w:eastAsiaTheme="minorHAnsi"/>
            <w:i/>
            <w:u w:val="single"/>
          </w:rPr>
          <w:t>Doplňujúce</w:t>
        </w:r>
      </w:ins>
      <w:r w:rsidR="00AE16FA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>informácie</w:t>
      </w:r>
    </w:p>
    <w:p w14:paraId="64FA7D6D" w14:textId="77777777" w:rsidR="009D1DB5" w:rsidRPr="00F41510" w:rsidRDefault="009D1DB5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Údaje nadväzujú na tabuľky 4,</w:t>
      </w:r>
      <w:r w:rsidR="006758D5">
        <w:rPr>
          <w:rFonts w:eastAsiaTheme="minorHAnsi"/>
          <w:i/>
        </w:rPr>
        <w:t xml:space="preserve"> </w:t>
      </w:r>
      <w:r w:rsidRPr="00F41510">
        <w:rPr>
          <w:rFonts w:eastAsiaTheme="minorHAnsi"/>
          <w:i/>
        </w:rPr>
        <w:t xml:space="preserve">4a a 13 vzoru OP. V prípade ukazovateľov IZM sa nevyžaduje rozdelenie podľa kategórie regiónu. RO je povinný zadávať ročné aj kumulatívne hodnoty pre jednotlivé ukazovatele. </w:t>
      </w:r>
    </w:p>
    <w:p w14:paraId="03A8A1F8" w14:textId="77777777" w:rsidR="008D306F" w:rsidRDefault="008D306F" w:rsidP="008D306F">
      <w:pPr>
        <w:shd w:val="clear" w:color="auto" w:fill="B8CCE4" w:themeFill="accent1" w:themeFillTint="66"/>
        <w:spacing w:before="120" w:after="120"/>
        <w:jc w:val="both"/>
        <w:rPr>
          <w:del w:id="1341" w:author="OMH CKO" w:date="2018-04-17T12:27:00Z"/>
          <w:rFonts w:eastAsiaTheme="minorHAnsi"/>
          <w:i/>
          <w:u w:val="single"/>
        </w:rPr>
      </w:pPr>
      <w:del w:id="1342" w:author="OMH CKO" w:date="2018-04-17T12:27:00Z">
        <w:r w:rsidRPr="00063CD4">
          <w:rPr>
            <w:rFonts w:eastAsiaTheme="minorHAnsi"/>
            <w:i/>
            <w:u w:val="single"/>
          </w:rPr>
          <w:delText>Zdroj údajo</w:delText>
        </w:r>
        <w:r>
          <w:rPr>
            <w:rFonts w:eastAsiaTheme="minorHAnsi"/>
            <w:i/>
            <w:u w:val="single"/>
          </w:rPr>
          <w:delText>v</w:delText>
        </w:r>
      </w:del>
    </w:p>
    <w:p w14:paraId="775A4E34" w14:textId="77777777" w:rsidR="009D1DB5" w:rsidRDefault="009D1DB5" w:rsidP="00F41510">
      <w:pPr>
        <w:shd w:val="clear" w:color="auto" w:fill="B8CCE4" w:themeFill="accent1" w:themeFillTint="66"/>
        <w:spacing w:before="120" w:after="120"/>
        <w:jc w:val="both"/>
        <w:rPr>
          <w:del w:id="1343" w:author="OMH CKO" w:date="2018-04-17T12:27:00Z"/>
          <w:rFonts w:eastAsiaTheme="minorHAnsi"/>
          <w:i/>
        </w:rPr>
      </w:pPr>
      <w:del w:id="1344" w:author="OMH CKO" w:date="2018-04-17T12:27:00Z">
        <w:r w:rsidRPr="002A612F">
          <w:rPr>
            <w:rFonts w:eastAsiaTheme="minorHAnsi"/>
            <w:i/>
          </w:rPr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 w:rsidR="00C305C6">
          <w:rPr>
            <w:rFonts w:eastAsiaTheme="minorHAnsi"/>
            <w:i/>
          </w:rPr>
          <w:delText>7</w:delText>
        </w:r>
        <w:r w:rsidRPr="002A612F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2A612F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a</w:delText>
        </w:r>
        <w:r w:rsidRPr="002A612F">
          <w:rPr>
            <w:rFonts w:eastAsiaTheme="minorHAnsi"/>
            <w:i/>
          </w:rPr>
          <w:delText xml:space="preserve">utomaticky generované </w:delText>
        </w:r>
        <w:r>
          <w:rPr>
            <w:rFonts w:eastAsiaTheme="minorHAnsi"/>
            <w:i/>
          </w:rPr>
          <w:delText>ITMS2014+.</w:delText>
        </w:r>
      </w:del>
    </w:p>
    <w:p w14:paraId="78AAAE9D" w14:textId="1FDC3EDE" w:rsidR="009D1DB5" w:rsidRDefault="009D1DB5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del w:id="1345" w:author="OMH CKO" w:date="2018-04-17T12:27:00Z">
        <w:r w:rsidR="00C305C6">
          <w:rPr>
            <w:rFonts w:eastAsiaTheme="minorHAnsi"/>
            <w:i/>
          </w:rPr>
          <w:delText>8</w:delText>
        </w:r>
      </w:del>
      <w:ins w:id="1346" w:author="OMH CKO" w:date="2018-04-17T12:27:00Z">
        <w:r w:rsidR="00C229D4">
          <w:rPr>
            <w:rFonts w:eastAsiaTheme="minorHAnsi"/>
            <w:i/>
          </w:rPr>
          <w:t>10</w:t>
        </w:r>
      </w:ins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C305C6">
        <w:rPr>
          <w:rFonts w:eastAsiaTheme="minorHAnsi"/>
          <w:i/>
        </w:rPr>
        <w:t>R</w:t>
      </w:r>
      <w:r w:rsidR="000841B2">
        <w:rPr>
          <w:rFonts w:eastAsiaTheme="minorHAnsi"/>
          <w:i/>
        </w:rPr>
        <w:t>O</w:t>
      </w:r>
      <w:r w:rsidR="00C305C6">
        <w:rPr>
          <w:rFonts w:eastAsiaTheme="minorHAnsi"/>
          <w:i/>
        </w:rPr>
        <w:t xml:space="preserve"> vyplní ročnú </w:t>
      </w:r>
      <w:r w:rsidR="000841B2">
        <w:rPr>
          <w:rFonts w:eastAsiaTheme="minorHAnsi"/>
          <w:i/>
        </w:rPr>
        <w:t xml:space="preserve">a kumulatívnu </w:t>
      </w:r>
      <w:r w:rsidR="00C305C6">
        <w:rPr>
          <w:rFonts w:eastAsiaTheme="minorHAnsi"/>
          <w:i/>
        </w:rPr>
        <w:t>hodnotu ukazovateľa</w:t>
      </w:r>
      <w:r w:rsidR="00C34AA3">
        <w:rPr>
          <w:rFonts w:eastAsiaTheme="minorHAnsi"/>
          <w:i/>
        </w:rPr>
        <w:t xml:space="preserve"> k 31.12. vykazovaného roku</w:t>
      </w:r>
      <w:r w:rsidR="00C305C6">
        <w:rPr>
          <w:rFonts w:eastAsiaTheme="minorHAnsi"/>
          <w:i/>
        </w:rPr>
        <w:t>.</w:t>
      </w:r>
      <w:r w:rsidR="000841B2" w:rsidRPr="000841B2">
        <w:t xml:space="preserve"> </w:t>
      </w:r>
      <w:r w:rsidR="000841B2" w:rsidRPr="00F41510">
        <w:rPr>
          <w:i/>
        </w:rPr>
        <w:t>P</w:t>
      </w:r>
      <w:r w:rsidR="000841B2" w:rsidRPr="000841B2">
        <w:rPr>
          <w:rFonts w:eastAsiaTheme="minorHAnsi"/>
          <w:i/>
        </w:rPr>
        <w:t>okiaľ nie je možné vykazovať ročnú hodnotu (napr. v prípade oznamovania percentuálnych podielov</w:t>
      </w:r>
      <w:del w:id="1347" w:author="OMH CKO" w:date="2018-04-17T12:27:00Z">
        <w:r w:rsidR="000841B2" w:rsidRPr="000841B2">
          <w:rPr>
            <w:rFonts w:eastAsiaTheme="minorHAnsi"/>
            <w:i/>
          </w:rPr>
          <w:delText>), uvedie sa N/A</w:delText>
        </w:r>
        <w:r w:rsidR="000841B2">
          <w:rPr>
            <w:rFonts w:eastAsiaTheme="minorHAnsi"/>
            <w:i/>
          </w:rPr>
          <w:delText>.</w:delText>
        </w:r>
      </w:del>
      <w:ins w:id="1348" w:author="OMH CKO" w:date="2018-04-17T12:27:00Z">
        <w:r w:rsidR="00AE16FA">
          <w:rPr>
            <w:rFonts w:eastAsiaTheme="minorHAnsi"/>
            <w:i/>
          </w:rPr>
          <w:t xml:space="preserve"> a menovateľ by bola 0</w:t>
        </w:r>
        <w:r w:rsidR="000841B2" w:rsidRPr="000841B2">
          <w:rPr>
            <w:rFonts w:eastAsiaTheme="minorHAnsi"/>
            <w:i/>
          </w:rPr>
          <w:t xml:space="preserve">), </w:t>
        </w:r>
        <w:r w:rsidR="00AE16FA">
          <w:rPr>
            <w:rFonts w:eastAsiaTheme="minorHAnsi"/>
            <w:i/>
          </w:rPr>
          <w:t>ročná hodnota sa neuvádza.</w:t>
        </w:r>
      </w:ins>
      <w:r w:rsidR="000841B2">
        <w:rPr>
          <w:rFonts w:eastAsiaTheme="minorHAnsi"/>
          <w:i/>
        </w:rPr>
        <w:t xml:space="preserve"> </w:t>
      </w:r>
      <w:r w:rsidRPr="006758D5">
        <w:rPr>
          <w:rFonts w:eastAsiaTheme="minorHAnsi"/>
          <w:i/>
        </w:rPr>
        <w:t xml:space="preserve">Hodnota ukazovateľa </w:t>
      </w:r>
      <w:r w:rsidR="000841B2" w:rsidRPr="006758D5">
        <w:rPr>
          <w:rFonts w:eastAsiaTheme="minorHAnsi"/>
          <w:i/>
        </w:rPr>
        <w:t xml:space="preserve">výsledku </w:t>
      </w:r>
      <w:r w:rsidRPr="006758D5">
        <w:rPr>
          <w:rFonts w:eastAsiaTheme="minorHAnsi"/>
          <w:i/>
        </w:rPr>
        <w:t>sa vypĺňa na základe hodnôt dosiahnutých v rámci plne realizovaných projektov a čiastočne realizovaných projektov.</w:t>
      </w:r>
      <w:r w:rsidR="006758D5" w:rsidRPr="006758D5">
        <w:rPr>
          <w:rFonts w:eastAsiaTheme="minorHAnsi"/>
          <w:i/>
        </w:rPr>
        <w:t xml:space="preserve"> </w:t>
      </w:r>
      <w:r w:rsidR="006758D5" w:rsidRPr="00125F1A">
        <w:rPr>
          <w:rFonts w:eastAsiaTheme="minorHAnsi"/>
          <w:i/>
        </w:rPr>
        <w:t xml:space="preserve">Pokiaľ je hodnota </w:t>
      </w:r>
      <w:r w:rsidR="006758D5" w:rsidRPr="00125F1A">
        <w:rPr>
          <w:rFonts w:eastAsiaTheme="minorHAnsi"/>
          <w:i/>
        </w:rPr>
        <w:lastRenderedPageBreak/>
        <w:t xml:space="preserve">ukazovateľa absolútne číslo, kumulatívna hodnota ako aj </w:t>
      </w:r>
      <w:r w:rsidR="006758D5">
        <w:rPr>
          <w:rFonts w:eastAsiaTheme="minorHAnsi"/>
          <w:i/>
        </w:rPr>
        <w:t>pomer dosahovania výsledkov</w:t>
      </w:r>
      <w:r w:rsidR="006758D5" w:rsidRPr="00125F1A">
        <w:rPr>
          <w:rFonts w:eastAsiaTheme="minorHAnsi"/>
          <w:i/>
        </w:rPr>
        <w:t xml:space="preserve"> voči referenčn</w:t>
      </w:r>
      <w:r w:rsidR="006758D5">
        <w:rPr>
          <w:rFonts w:eastAsiaTheme="minorHAnsi"/>
          <w:i/>
        </w:rPr>
        <w:t xml:space="preserve">ej hodnote </w:t>
      </w:r>
      <w:r w:rsidR="006758D5" w:rsidRPr="00125F1A">
        <w:rPr>
          <w:rFonts w:eastAsiaTheme="minorHAnsi"/>
          <w:i/>
        </w:rPr>
        <w:t>ukazovateľ</w:t>
      </w:r>
      <w:r w:rsidR="006758D5">
        <w:rPr>
          <w:rFonts w:eastAsiaTheme="minorHAnsi"/>
          <w:i/>
        </w:rPr>
        <w:t>a</w:t>
      </w:r>
      <w:r w:rsidR="006758D5" w:rsidRPr="00125F1A">
        <w:rPr>
          <w:rFonts w:eastAsiaTheme="minorHAnsi"/>
          <w:i/>
        </w:rPr>
        <w:t xml:space="preserve"> sú automaticky</w:t>
      </w:r>
      <w:r w:rsidR="006758D5" w:rsidRPr="006758D5">
        <w:rPr>
          <w:rFonts w:eastAsiaTheme="minorHAnsi"/>
          <w:i/>
        </w:rPr>
        <w:t xml:space="preserve"> </w:t>
      </w:r>
      <w:r w:rsidR="006758D5">
        <w:rPr>
          <w:rFonts w:eastAsiaTheme="minorHAnsi"/>
          <w:i/>
        </w:rPr>
        <w:t>generované</w:t>
      </w:r>
      <w:r w:rsidR="0016460A">
        <w:rPr>
          <w:rFonts w:eastAsiaTheme="minorHAnsi"/>
          <w:i/>
        </w:rPr>
        <w:t xml:space="preserve"> </w:t>
      </w:r>
      <w:del w:id="1349" w:author="OMH CKO" w:date="2018-04-17T12:27:00Z">
        <w:r w:rsidR="0016460A">
          <w:rPr>
            <w:rFonts w:eastAsiaTheme="minorHAnsi"/>
            <w:i/>
          </w:rPr>
          <w:delText>ITMS2014+</w:delText>
        </w:r>
        <w:r w:rsidR="006758D5" w:rsidRPr="00125F1A">
          <w:rPr>
            <w:rFonts w:eastAsiaTheme="minorHAnsi"/>
            <w:i/>
          </w:rPr>
          <w:delText>.</w:delText>
        </w:r>
      </w:del>
      <w:ins w:id="1350" w:author="OMH CKO" w:date="2018-04-17T12:27:00Z">
        <w:r w:rsidR="00AE16FA">
          <w:rPr>
            <w:rFonts w:eastAsiaTheme="minorHAnsi"/>
            <w:i/>
          </w:rPr>
          <w:t>SFC</w:t>
        </w:r>
        <w:r w:rsidR="0061591B">
          <w:rPr>
            <w:rFonts w:eastAsiaTheme="minorHAnsi"/>
            <w:i/>
          </w:rPr>
          <w:t>2014</w:t>
        </w:r>
        <w:r w:rsidR="006758D5" w:rsidRPr="00125F1A">
          <w:rPr>
            <w:rFonts w:eastAsiaTheme="minorHAnsi"/>
            <w:i/>
          </w:rPr>
          <w:t>.</w:t>
        </w:r>
      </w:ins>
    </w:p>
    <w:p w14:paraId="5F6497E6" w14:textId="77777777" w:rsidR="009D1DB5" w:rsidRDefault="009D1DB5" w:rsidP="00F41510">
      <w:pPr>
        <w:shd w:val="clear" w:color="auto" w:fill="B8CCE4" w:themeFill="accent1" w:themeFillTint="66"/>
        <w:spacing w:before="120" w:after="120"/>
        <w:jc w:val="both"/>
        <w:rPr>
          <w:del w:id="1351" w:author="OMH CKO" w:date="2018-04-17T12:27:00Z"/>
          <w:rFonts w:eastAsiaTheme="minorHAnsi"/>
          <w:i/>
        </w:rPr>
      </w:pPr>
      <w:del w:id="1352" w:author="OMH CKO" w:date="2018-04-17T12:27:00Z">
        <w:r>
          <w:rPr>
            <w:rFonts w:eastAsiaTheme="minorHAnsi"/>
            <w:i/>
          </w:rPr>
          <w:delText xml:space="preserve">Stĺpec </w:delText>
        </w:r>
        <w:r w:rsidR="000841B2">
          <w:rPr>
            <w:rFonts w:eastAsiaTheme="minorHAnsi"/>
            <w:i/>
          </w:rPr>
          <w:delText>9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  <w:r w:rsidR="00942B48">
          <w:rPr>
            <w:rFonts w:eastAsiaTheme="minorHAnsi"/>
            <w:i/>
          </w:rPr>
          <w:delText>.</w:delText>
        </w:r>
      </w:del>
    </w:p>
    <w:p w14:paraId="46F9AC14" w14:textId="77777777" w:rsidR="00AA7D81" w:rsidRPr="003A1809" w:rsidRDefault="00AA7D81" w:rsidP="00F41510">
      <w:pPr>
        <w:spacing w:after="120"/>
        <w:jc w:val="both"/>
        <w:rPr>
          <w:rFonts w:eastAsiaTheme="minorHAnsi"/>
          <w:u w:val="single"/>
        </w:rPr>
      </w:pPr>
      <w:r w:rsidRPr="003A1809">
        <w:rPr>
          <w:rFonts w:eastAsiaTheme="minorHAnsi"/>
          <w:u w:val="single"/>
        </w:rPr>
        <w:t>Investičná priorita: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803"/>
        <w:gridCol w:w="590"/>
        <w:gridCol w:w="801"/>
        <w:gridCol w:w="696"/>
        <w:gridCol w:w="730"/>
        <w:gridCol w:w="730"/>
        <w:gridCol w:w="666"/>
        <w:gridCol w:w="237"/>
        <w:gridCol w:w="253"/>
        <w:gridCol w:w="263"/>
        <w:gridCol w:w="300"/>
        <w:gridCol w:w="106"/>
        <w:gridCol w:w="165"/>
        <w:gridCol w:w="246"/>
        <w:gridCol w:w="334"/>
        <w:gridCol w:w="138"/>
        <w:gridCol w:w="106"/>
        <w:gridCol w:w="238"/>
        <w:gridCol w:w="330"/>
        <w:gridCol w:w="132"/>
        <w:gridCol w:w="139"/>
        <w:gridCol w:w="209"/>
        <w:gridCol w:w="27"/>
        <w:gridCol w:w="306"/>
        <w:gridCol w:w="132"/>
        <w:gridCol w:w="139"/>
        <w:gridCol w:w="211"/>
        <w:gridCol w:w="25"/>
        <w:gridCol w:w="306"/>
        <w:gridCol w:w="132"/>
        <w:gridCol w:w="139"/>
        <w:gridCol w:w="215"/>
        <w:gridCol w:w="21"/>
        <w:gridCol w:w="306"/>
        <w:gridCol w:w="132"/>
        <w:gridCol w:w="139"/>
        <w:gridCol w:w="217"/>
        <w:gridCol w:w="19"/>
        <w:gridCol w:w="306"/>
        <w:gridCol w:w="132"/>
        <w:gridCol w:w="139"/>
        <w:gridCol w:w="221"/>
        <w:gridCol w:w="15"/>
        <w:gridCol w:w="306"/>
        <w:gridCol w:w="132"/>
        <w:gridCol w:w="139"/>
        <w:gridCol w:w="223"/>
        <w:gridCol w:w="13"/>
        <w:gridCol w:w="306"/>
        <w:gridCol w:w="132"/>
        <w:gridCol w:w="139"/>
        <w:gridCol w:w="227"/>
        <w:gridCol w:w="9"/>
        <w:gridCol w:w="306"/>
        <w:gridCol w:w="133"/>
        <w:gridCol w:w="139"/>
        <w:gridCol w:w="229"/>
        <w:gridCol w:w="7"/>
        <w:gridCol w:w="341"/>
        <w:gridCol w:w="307"/>
        <w:gridCol w:w="377"/>
      </w:tblGrid>
      <w:tr w:rsidR="00F65AB8" w:rsidRPr="003A1809" w14:paraId="1254F581" w14:textId="77777777" w:rsidTr="00E327FD">
        <w:trPr>
          <w:trHeight w:val="30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34B5C98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D2C318D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75AB4B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4391126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C539B6C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E7E560C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B80610" w14:textId="77777777" w:rsidR="008369EA" w:rsidRPr="005429C7" w:rsidRDefault="008369EA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  <w:pPrChange w:id="1353" w:author="OMH CKO" w:date="2018-04-17T12:27:00Z">
                <w:pPr>
                  <w:snapToGrid w:val="0"/>
                  <w:spacing w:before="60" w:after="60" w:line="276" w:lineRule="auto"/>
                  <w:jc w:val="center"/>
                </w:pPr>
              </w:pPrChange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1CD8FD1" w14:textId="77777777" w:rsidR="008369EA" w:rsidRDefault="008369E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rPrChange w:id="135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355" w:author="OMH CKO" w:date="2018-04-17T12:27:00Z">
                <w:pPr>
                  <w:spacing w:line="276" w:lineRule="auto"/>
                  <w:jc w:val="center"/>
                </w:pPr>
              </w:pPrChange>
            </w:pPr>
            <w:r>
              <w:rPr>
                <w:rFonts w:eastAsiaTheme="minorHAnsi"/>
                <w:b/>
                <w:sz w:val="18"/>
                <w:rPrChange w:id="135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8.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6133671" w14:textId="77777777" w:rsidR="008369EA" w:rsidRPr="005429C7" w:rsidRDefault="008369E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rPrChange w:id="135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358" w:author="OMH CKO" w:date="2018-04-17T12:27:00Z">
                <w:pPr>
                  <w:spacing w:line="276" w:lineRule="auto"/>
                  <w:jc w:val="center"/>
                </w:pPr>
              </w:pPrChange>
            </w:pPr>
            <w:r>
              <w:rPr>
                <w:rFonts w:eastAsiaTheme="minorHAnsi"/>
                <w:b/>
                <w:sz w:val="18"/>
                <w:rPrChange w:id="135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9.</w:t>
            </w:r>
          </w:p>
        </w:tc>
        <w:tc>
          <w:tcPr>
            <w:tcW w:w="8506" w:type="dxa"/>
            <w:gridSpan w:val="47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cellIns w:id="1360" w:author="OMH CKO" w:date="2018-04-17T12:27:00Z"/>
          </w:tcPr>
          <w:p w14:paraId="3A1C6E02" w14:textId="77777777" w:rsidR="008369EA" w:rsidRDefault="008369EA" w:rsidP="001504D8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ins w:id="136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10.</w:t>
              </w:r>
            </w:ins>
          </w:p>
        </w:tc>
        <w:tc>
          <w:tcPr>
            <w:tcW w:w="1134" w:type="dxa"/>
            <w:gridSpan w:val="4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cellIns w:id="1362" w:author="OMH CKO" w:date="2018-04-17T12:27:00Z"/>
          </w:tcPr>
          <w:p w14:paraId="6FB51E36" w14:textId="77777777" w:rsidR="008369EA" w:rsidRPr="00A42D5A" w:rsidDel="00013819" w:rsidRDefault="008369EA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ins w:id="136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11.</w:t>
              </w:r>
            </w:ins>
          </w:p>
        </w:tc>
      </w:tr>
      <w:tr w:rsidR="00F65AB8" w:rsidRPr="003A1809" w14:paraId="32360C4E" w14:textId="77777777" w:rsidTr="00E327FD">
        <w:trPr>
          <w:trHeight w:val="414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05B2150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  <w:p w14:paraId="2319F6E5" w14:textId="77777777" w:rsidR="008369EA" w:rsidRPr="005429C7" w:rsidRDefault="008369EA" w:rsidP="00E42C92">
            <w:pPr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6217A32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výsledku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D59A32F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ESF/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br/>
            </w: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IZM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2D625CE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C75209B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cellIns w:id="1364" w:author="OMH CKO" w:date="2018-04-17T12:27:00Z"/>
          </w:tcPr>
          <w:p w14:paraId="1470D32C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ins w:id="136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761F1EF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ins w:id="136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138B4B73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ins w:id="136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61DA2449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ins w:id="136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08AEF67D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ins w:id="136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3B32D774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ins w:id="137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28803FE7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ins w:id="137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5B2054B0" w14:textId="77777777" w:rsidR="008369EA" w:rsidRPr="005429C7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ins w:id="137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 xml:space="preserve">Ukazovateľ výstupu, použitý ako východisko pre stanovenie </w: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lastRenderedPageBreak/>
                <w:t>cieľovej hodnoty (zámeru)</w:t>
              </w:r>
            </w:ins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25DC0A1" w14:textId="77777777" w:rsidR="008369EA" w:rsidRPr="005429C7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Merná jednotka východiskovej a cieľovej hodnoty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cellIns w:id="1373" w:author="OMH CKO" w:date="2018-04-17T12:27:00Z"/>
          </w:tcPr>
          <w:p w14:paraId="61B3880C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ins w:id="137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3F7730F8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ins w:id="137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5A9E6732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ins w:id="137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09E9BF7C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ins w:id="137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6763B51D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ins w:id="137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7727F4CB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ins w:id="137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52E71917" w14:textId="77777777" w:rsidR="008369EA" w:rsidRPr="005429C7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ins w:id="138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Klesajúca cieľová hodnota</w:t>
              </w:r>
            </w:ins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6BA5F40" w14:textId="77777777" w:rsidR="008369EA" w:rsidRPr="005429C7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 (2023)</w:t>
            </w:r>
          </w:p>
        </w:tc>
        <w:tc>
          <w:tcPr>
            <w:tcW w:w="8506" w:type="dxa"/>
            <w:gridSpan w:val="47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6E4D033" w14:textId="77777777" w:rsidR="008369EA" w:rsidRPr="00F41510" w:rsidRDefault="008369EA" w:rsidP="001504D8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1134" w:type="dxa"/>
            <w:gridSpan w:val="4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31405FA" w14:textId="77777777" w:rsidR="008369EA" w:rsidRPr="00F41510" w:rsidDel="00013819" w:rsidRDefault="008369EA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výsledkov</w:t>
            </w:r>
            <w:ins w:id="1381" w:author="OMH CKO" w:date="2018-04-17T12:27:00Z">
              <w:r w:rsidR="00E327FD">
                <w:rPr>
                  <w:rFonts w:eastAsiaTheme="minorHAnsi"/>
                  <w:b/>
                  <w:sz w:val="18"/>
                  <w:szCs w:val="18"/>
                  <w:lang w:eastAsia="de-DE"/>
                </w:rPr>
                <w:t xml:space="preserve"> (miera splnenia)</w:t>
              </w:r>
            </w:ins>
          </w:p>
        </w:tc>
      </w:tr>
      <w:tr w:rsidR="00F65AB8" w:rsidRPr="003A1809" w14:paraId="3542CED7" w14:textId="77777777" w:rsidTr="00E327FD">
        <w:trPr>
          <w:trHeight w:val="948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E82E6ED" w14:textId="77777777" w:rsidR="008369EA" w:rsidRPr="005429C7" w:rsidRDefault="008369EA" w:rsidP="00E42C92">
            <w:pPr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hideMark/>
          </w:tcPr>
          <w:p w14:paraId="5EE1F3BA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D501A69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51200F1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hideMark/>
          </w:tcPr>
          <w:p w14:paraId="3EBAEC60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40AFC03" w14:textId="77777777" w:rsidR="008369EA" w:rsidRPr="005429C7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hideMark/>
          </w:tcPr>
          <w:p w14:paraId="5472D076" w14:textId="77777777" w:rsidR="008369EA" w:rsidRPr="005429C7" w:rsidRDefault="008369EA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i/>
                <w:sz w:val="18"/>
                <w:rPrChange w:id="1382" w:author="OMH CKO" w:date="2018-04-17T12:27:00Z">
                  <w:rPr>
                    <w:rFonts w:eastAsiaTheme="minorHAnsi"/>
                    <w:b/>
                    <w:sz w:val="18"/>
                  </w:rPr>
                </w:rPrChange>
              </w:rPr>
              <w:pPrChange w:id="1383" w:author="OMH CKO" w:date="2018-04-17T12:27:00Z">
                <w:pPr>
                  <w:snapToGrid w:val="0"/>
                  <w:spacing w:before="60" w:after="60" w:line="276" w:lineRule="auto"/>
                  <w:jc w:val="center"/>
                </w:pPr>
              </w:pPrChange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cellMerge w:id="1384" w:author="OMH CKO" w:date="2018-04-17T12:27:00Z" w:vMerge="cont"/>
          </w:tcPr>
          <w:p w14:paraId="53B422BF" w14:textId="312436CF" w:rsidR="008369EA" w:rsidRPr="005429C7" w:rsidRDefault="00C305C6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rPrChange w:id="138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386" w:author="OMH CKO" w:date="2018-04-17T12:27:00Z">
                <w:pPr>
                  <w:spacing w:line="276" w:lineRule="auto"/>
                  <w:jc w:val="center"/>
                </w:pPr>
              </w:pPrChange>
            </w:pPr>
            <w:del w:id="1387" w:author="OMH CKO" w:date="2018-04-17T12:27:00Z">
              <w:r w:rsidRPr="00326EF6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2014</w:delText>
              </w:r>
            </w:del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cellMerge w:id="1388" w:author="OMH CKO" w:date="2018-04-17T12:27:00Z" w:vMerge="cont"/>
            <w:hideMark/>
          </w:tcPr>
          <w:p w14:paraId="40A5D819" w14:textId="55577E63" w:rsidR="008369EA" w:rsidRPr="005429C7" w:rsidRDefault="006040DB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rPrChange w:id="138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390" w:author="OMH CKO" w:date="2018-04-17T12:27:00Z">
                <w:pPr>
                  <w:spacing w:line="276" w:lineRule="auto"/>
                  <w:jc w:val="center"/>
                </w:pPr>
              </w:pPrChange>
            </w:pPr>
            <w:moveFromRangeStart w:id="1391" w:author="OMH CKO" w:date="2018-04-17T12:27:00Z" w:name="move511731403"/>
            <w:moveFrom w:id="139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15</w:t>
              </w:r>
            </w:moveFrom>
            <w:moveFromRangeEnd w:id="1391"/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5600156" w14:textId="189877FB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393" w:author="OMH CKO" w:date="2018-04-17T12:27:00Z" w:name="move511731404"/>
            <w:moveTo w:id="139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To>
            <w:moveFromRangeStart w:id="1395" w:author="OMH CKO" w:date="2018-04-17T12:27:00Z" w:name="move511731405"/>
            <w:moveToRangeEnd w:id="1393"/>
            <w:moveFrom w:id="1396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2016</w:t>
              </w:r>
            </w:moveFrom>
            <w:moveFromRangeEnd w:id="1395"/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F201A4E" w14:textId="2C3F8DC2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397" w:author="OMH CKO" w:date="2018-04-17T12:27:00Z" w:name="move511731402"/>
            <w:moveTo w:id="1398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To>
            <w:moveFromRangeStart w:id="1399" w:author="OMH CKO" w:date="2018-04-17T12:27:00Z" w:name="move511731392"/>
            <w:moveToRangeEnd w:id="1397"/>
            <w:moveFrom w:id="1400" w:author="OMH CKO" w:date="2018-04-17T12:27:00Z">
              <w:r w:rsidR="00C229D4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2017</w:t>
              </w:r>
            </w:moveFrom>
            <w:moveFromRangeEnd w:id="1399"/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D9E08EA" w14:textId="1D2E2073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401" w:author="OMH CKO" w:date="2018-04-17T12:27:00Z" w:name="move511731401"/>
            <w:moveTo w:id="140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To>
            <w:moveToRangeEnd w:id="1401"/>
            <w:del w:id="1403" w:author="OMH CKO" w:date="2018-04-17T12:27:00Z">
              <w:r w:rsidR="00C305C6" w:rsidRPr="00326EF6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2018</w:delText>
              </w:r>
            </w:del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cellIns w:id="1404" w:author="OMH CKO" w:date="2018-04-17T12:27:00Z"/>
          </w:tcPr>
          <w:p w14:paraId="42C8C609" w14:textId="77777777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405" w:author="OMH CKO" w:date="2018-04-17T12:27:00Z" w:name="move511731406"/>
            <w:moveTo w:id="1406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To>
            <w:moveToRangeEnd w:id="1405"/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B62169F" w14:textId="77777777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2019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D0A92F2" w14:textId="0D9F8E82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ins w:id="140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2018</w:t>
              </w:r>
            </w:ins>
            <w:moveFromRangeStart w:id="1408" w:author="OMH CKO" w:date="2018-04-17T12:27:00Z" w:name="move511731406"/>
            <w:moveFrom w:id="140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From>
            <w:moveFromRangeEnd w:id="1408"/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9B44F2A" w14:textId="3D2AC394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410" w:author="OMH CKO" w:date="2018-04-17T12:27:00Z" w:name="move511731407"/>
            <w:moveTo w:id="141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2017</w:t>
              </w:r>
            </w:moveTo>
            <w:moveFromRangeStart w:id="1412" w:author="OMH CKO" w:date="2018-04-17T12:27:00Z" w:name="move511731408"/>
            <w:moveToRangeEnd w:id="1410"/>
            <w:moveFrom w:id="1413" w:author="OMH CKO" w:date="2018-04-17T12:27:00Z">
              <w:r w:rsidR="006040DB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21</w:t>
              </w:r>
            </w:moveFrom>
            <w:moveFromRangeEnd w:id="1412"/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54DE4D6" w14:textId="2C9DE101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ins w:id="141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2016</w:t>
              </w:r>
            </w:ins>
            <w:moveFromRangeStart w:id="1415" w:author="OMH CKO" w:date="2018-04-17T12:27:00Z" w:name="move511731409"/>
            <w:moveFrom w:id="1416" w:author="OMH CKO" w:date="2018-04-17T12:27:00Z">
              <w:r w:rsidR="006040DB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22</w:t>
              </w:r>
            </w:moveFrom>
            <w:moveFromRangeEnd w:id="1415"/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850B2C5" w14:textId="3FCDADD8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417" w:author="OMH CKO" w:date="2018-04-17T12:27:00Z" w:name="move511731397"/>
            <w:moveTo w:id="1418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To>
            <w:moveFromRangeStart w:id="1419" w:author="OMH CKO" w:date="2018-04-17T12:27:00Z" w:name="move511731404"/>
            <w:moveToRangeEnd w:id="1417"/>
            <w:moveFrom w:id="1420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From>
            <w:moveFromRangeEnd w:id="1419"/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  <w:cellMerge w:id="1421" w:author="OMH CKO" w:date="2018-04-17T12:27:00Z" w:vMergeOrig="cont"/>
          </w:tcPr>
          <w:p w14:paraId="0AE6FEEB" w14:textId="77777777" w:rsidR="008369EA" w:rsidRPr="00326EF6" w:rsidRDefault="005B6EDD" w:rsidP="001504D8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ins w:id="142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2014</w:t>
              </w:r>
            </w:ins>
          </w:p>
        </w:tc>
        <w:tc>
          <w:tcPr>
            <w:tcW w:w="1134" w:type="dxa"/>
            <w:gridSpan w:val="4"/>
            <w:vMerge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cellIns w:id="1423" w:author="OMH CKO" w:date="2018-04-17T12:27:00Z"/>
          </w:tcPr>
          <w:p w14:paraId="5ACE3E8F" w14:textId="77777777" w:rsidR="008369EA" w:rsidRPr="00CF458F" w:rsidRDefault="008369EA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F65AB8" w:rsidRPr="003A1809" w14:paraId="45AB1379" w14:textId="77777777" w:rsidTr="00E327FD">
        <w:trPr>
          <w:cantSplit/>
          <w:trHeight w:val="1545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05CE3E" w14:textId="77777777" w:rsidR="008369EA" w:rsidRPr="00407E3D" w:rsidRDefault="008369EA" w:rsidP="00407E3D">
            <w:pPr>
              <w:ind w:left="113" w:right="113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60CF1" w14:textId="77777777" w:rsidR="008369EA" w:rsidRPr="00407E3D" w:rsidRDefault="008369EA" w:rsidP="00407E3D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B7362" w14:textId="77777777" w:rsidR="008369EA" w:rsidRPr="00407E3D" w:rsidRDefault="008369EA" w:rsidP="00407E3D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65DED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E3971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E96EB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cellIns w:id="1424" w:author="OMH CKO" w:date="2018-04-17T12:27:00Z"/>
          </w:tcPr>
          <w:p w14:paraId="36607A4E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cellIns w:id="1425" w:author="OMH CKO" w:date="2018-04-17T12:27:00Z"/>
            <w:cellMerge w:id="1426" w:author="OMH CKO" w:date="2018-04-17T12:27:00Z" w:vMerge="cont"/>
          </w:tcPr>
          <w:p w14:paraId="2E40E05F" w14:textId="77777777" w:rsidR="008369EA" w:rsidRPr="005763AA" w:rsidRDefault="008369EA" w:rsidP="00407E3D">
            <w:pPr>
              <w:spacing w:before="60" w:after="60"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C74C8" w14:textId="77777777" w:rsidR="008369EA" w:rsidRPr="005763AA" w:rsidRDefault="008369EA" w:rsidP="00407E3D">
            <w:pPr>
              <w:spacing w:before="60" w:after="6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763AA">
              <w:rPr>
                <w:i/>
                <w:sz w:val="18"/>
                <w:szCs w:val="18"/>
              </w:rPr>
              <w:t>&lt;typ='N or 'S'' vstup='G'&gt;</w:t>
            </w:r>
          </w:p>
        </w:tc>
        <w:tc>
          <w:tcPr>
            <w:tcW w:w="851" w:type="dxa"/>
            <w:gridSpan w:val="4"/>
            <w:shd w:val="clear" w:color="auto" w:fill="FFFFFF" w:themeFill="background1"/>
            <w:vAlign w:val="center"/>
          </w:tcPr>
          <w:p w14:paraId="4F48CF15" w14:textId="77777777" w:rsidR="008369EA" w:rsidRPr="005763AA" w:rsidRDefault="008369EA" w:rsidP="00407E3D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4"/>
            <w:shd w:val="clear" w:color="auto" w:fill="FFFFFF" w:themeFill="background1"/>
            <w:vAlign w:val="center"/>
          </w:tcPr>
          <w:p w14:paraId="373D3BD6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4"/>
            <w:shd w:val="clear" w:color="auto" w:fill="FFFFFF" w:themeFill="background1"/>
            <w:vAlign w:val="center"/>
          </w:tcPr>
          <w:p w14:paraId="432D471A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3B0D796D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5"/>
            <w:shd w:val="clear" w:color="auto" w:fill="FFFFFF" w:themeFill="background1"/>
            <w:vAlign w:val="center"/>
          </w:tcPr>
          <w:p w14:paraId="0EF8214B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6021F3CA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5"/>
            <w:shd w:val="clear" w:color="auto" w:fill="FFFFFF" w:themeFill="background1"/>
            <w:vAlign w:val="center"/>
          </w:tcPr>
          <w:p w14:paraId="11927968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3B484946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5"/>
            <w:shd w:val="clear" w:color="auto" w:fill="FFFFFF" w:themeFill="background1"/>
            <w:vAlign w:val="center"/>
          </w:tcPr>
          <w:p w14:paraId="5F2FC8A3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4730F69F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vAlign w:val="center"/>
          </w:tcPr>
          <w:p w14:paraId="3C7210B2" w14:textId="77777777" w:rsidR="008369EA" w:rsidRPr="005763AA" w:rsidRDefault="008369EA" w:rsidP="000B0CEB">
            <w:pPr>
              <w:jc w:val="center"/>
              <w:rPr>
                <w:i/>
                <w:sz w:val="18"/>
                <w:szCs w:val="18"/>
              </w:rPr>
            </w:pPr>
          </w:p>
          <w:p w14:paraId="7EF75BD2" w14:textId="77777777" w:rsidR="008369EA" w:rsidRPr="005763AA" w:rsidRDefault="008369EA" w:rsidP="000B0CEB">
            <w:pPr>
              <w:jc w:val="center"/>
              <w:rPr>
                <w:i/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&lt;typ='P'' vstup='G'&gt;</w:t>
            </w:r>
          </w:p>
          <w:p w14:paraId="728A7B5A" w14:textId="77777777" w:rsidR="008369EA" w:rsidRPr="005763AA" w:rsidRDefault="008369EA" w:rsidP="000B0CEB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763AA">
              <w:rPr>
                <w:i/>
                <w:sz w:val="18"/>
                <w:szCs w:val="18"/>
              </w:rPr>
              <w:t>(iba  kvantitatívne</w:t>
            </w:r>
            <w:r>
              <w:rPr>
                <w:i/>
                <w:sz w:val="18"/>
                <w:szCs w:val="18"/>
              </w:rPr>
              <w:t xml:space="preserve"> ukazovatele</w:t>
            </w:r>
            <w:r w:rsidRPr="005763AA">
              <w:rPr>
                <w:i/>
                <w:sz w:val="18"/>
                <w:szCs w:val="18"/>
              </w:rPr>
              <w:t>)</w:t>
            </w:r>
          </w:p>
        </w:tc>
      </w:tr>
      <w:tr w:rsidR="00F65AB8" w:rsidRPr="003A1809" w14:paraId="5983ACC6" w14:textId="77777777" w:rsidTr="00E327FD">
        <w:trPr>
          <w:cantSplit/>
          <w:trHeight w:val="428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F16D276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994D9FA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E7B0EE2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1F6BD61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1CC24CE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FACC256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cellMerge w:id="1427" w:author="OMH CKO" w:date="2018-04-17T12:27:00Z" w:vMerge="cont"/>
          </w:tcPr>
          <w:p w14:paraId="11A82C5F" w14:textId="77777777" w:rsidR="008369EA" w:rsidRPr="003A1809" w:rsidRDefault="008369EA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rPrChange w:id="142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29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cellIns w:id="1430" w:author="OMH CKO" w:date="2018-04-17T12:27:00Z"/>
            <w:cellMerge w:id="1431" w:author="OMH CKO" w:date="2018-04-17T12:27:00Z" w:vMerge="cont"/>
          </w:tcPr>
          <w:p w14:paraId="7BBAE4CB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  <w:cellIns w:id="1432" w:author="OMH CKO" w:date="2018-04-17T12:27:00Z"/>
          </w:tcPr>
          <w:p w14:paraId="4BE826FF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gridSpan w:val="2"/>
            <w:shd w:val="clear" w:color="auto" w:fill="B8CCE4" w:themeFill="accent1" w:themeFillTint="66"/>
            <w:vAlign w:val="center"/>
          </w:tcPr>
          <w:p w14:paraId="242CEA2B" w14:textId="77777777" w:rsidR="008369EA" w:rsidRPr="00326EF6" w:rsidRDefault="008369EA" w:rsidP="005763AA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R*</w:t>
            </w:r>
          </w:p>
        </w:tc>
        <w:tc>
          <w:tcPr>
            <w:tcW w:w="425" w:type="dxa"/>
            <w:gridSpan w:val="2"/>
            <w:shd w:val="clear" w:color="auto" w:fill="B8CCE4" w:themeFill="accent1" w:themeFillTint="66"/>
            <w:vAlign w:val="center"/>
          </w:tcPr>
          <w:p w14:paraId="6A202BD1" w14:textId="77777777" w:rsidR="008369EA" w:rsidRPr="00326EF6" w:rsidRDefault="008369EA" w:rsidP="005763AA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K*</w:t>
            </w:r>
          </w:p>
        </w:tc>
        <w:tc>
          <w:tcPr>
            <w:tcW w:w="504" w:type="dxa"/>
            <w:gridSpan w:val="2"/>
            <w:shd w:val="clear" w:color="auto" w:fill="B8CCE4" w:themeFill="accent1" w:themeFillTint="66"/>
            <w:vAlign w:val="center"/>
          </w:tcPr>
          <w:p w14:paraId="6F3DD39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47" w:type="dxa"/>
            <w:gridSpan w:val="2"/>
            <w:shd w:val="clear" w:color="auto" w:fill="B8CCE4" w:themeFill="accent1" w:themeFillTint="66"/>
            <w:vAlign w:val="center"/>
          </w:tcPr>
          <w:p w14:paraId="31EBC39E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01" w:type="dxa"/>
            <w:gridSpan w:val="2"/>
            <w:shd w:val="clear" w:color="auto" w:fill="B8CCE4" w:themeFill="accent1" w:themeFillTint="66"/>
            <w:vAlign w:val="center"/>
          </w:tcPr>
          <w:p w14:paraId="3CBC43DD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0" w:type="dxa"/>
            <w:gridSpan w:val="2"/>
            <w:shd w:val="clear" w:color="auto" w:fill="B8CCE4" w:themeFill="accent1" w:themeFillTint="66"/>
            <w:vAlign w:val="center"/>
          </w:tcPr>
          <w:p w14:paraId="1D84495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98" w:type="dxa"/>
            <w:gridSpan w:val="3"/>
            <w:shd w:val="clear" w:color="auto" w:fill="B8CCE4" w:themeFill="accent1" w:themeFillTint="66"/>
            <w:vAlign w:val="center"/>
          </w:tcPr>
          <w:p w14:paraId="76FEFA40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2" w:type="dxa"/>
            <w:gridSpan w:val="2"/>
            <w:shd w:val="clear" w:color="auto" w:fill="B8CCE4" w:themeFill="accent1" w:themeFillTint="66"/>
            <w:vAlign w:val="center"/>
          </w:tcPr>
          <w:p w14:paraId="2ED3736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95" w:type="dxa"/>
            <w:gridSpan w:val="3"/>
            <w:shd w:val="clear" w:color="auto" w:fill="B8CCE4" w:themeFill="accent1" w:themeFillTint="66"/>
            <w:vAlign w:val="center"/>
          </w:tcPr>
          <w:p w14:paraId="00FFA79E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6" w:type="dxa"/>
            <w:gridSpan w:val="2"/>
            <w:shd w:val="clear" w:color="auto" w:fill="B8CCE4" w:themeFill="accent1" w:themeFillTint="66"/>
            <w:vAlign w:val="center"/>
          </w:tcPr>
          <w:p w14:paraId="6ACE0068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92" w:type="dxa"/>
            <w:gridSpan w:val="3"/>
            <w:shd w:val="clear" w:color="auto" w:fill="B8CCE4" w:themeFill="accent1" w:themeFillTint="66"/>
            <w:vAlign w:val="center"/>
          </w:tcPr>
          <w:p w14:paraId="7BF295D5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8" w:type="dxa"/>
            <w:gridSpan w:val="2"/>
            <w:shd w:val="clear" w:color="auto" w:fill="B8CCE4" w:themeFill="accent1" w:themeFillTint="66"/>
            <w:vAlign w:val="center"/>
          </w:tcPr>
          <w:p w14:paraId="246B0218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9" w:type="dxa"/>
            <w:gridSpan w:val="3"/>
            <w:shd w:val="clear" w:color="auto" w:fill="B8CCE4" w:themeFill="accent1" w:themeFillTint="66"/>
            <w:vAlign w:val="center"/>
          </w:tcPr>
          <w:p w14:paraId="383C13F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62" w:type="dxa"/>
            <w:gridSpan w:val="2"/>
            <w:shd w:val="clear" w:color="auto" w:fill="B8CCE4" w:themeFill="accent1" w:themeFillTint="66"/>
            <w:vAlign w:val="center"/>
          </w:tcPr>
          <w:p w14:paraId="73D76609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6" w:type="dxa"/>
            <w:gridSpan w:val="3"/>
            <w:shd w:val="clear" w:color="auto" w:fill="B8CCE4" w:themeFill="accent1" w:themeFillTint="66"/>
            <w:vAlign w:val="center"/>
          </w:tcPr>
          <w:p w14:paraId="29727004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64" w:type="dxa"/>
            <w:gridSpan w:val="2"/>
            <w:shd w:val="clear" w:color="auto" w:fill="B8CCE4" w:themeFill="accent1" w:themeFillTint="66"/>
            <w:vAlign w:val="center"/>
          </w:tcPr>
          <w:p w14:paraId="26400FF6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3" w:type="dxa"/>
            <w:gridSpan w:val="3"/>
            <w:shd w:val="clear" w:color="auto" w:fill="B8CCE4" w:themeFill="accent1" w:themeFillTint="66"/>
            <w:vAlign w:val="center"/>
          </w:tcPr>
          <w:p w14:paraId="02B1274A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68" w:type="dxa"/>
            <w:gridSpan w:val="2"/>
            <w:shd w:val="clear" w:color="auto" w:fill="B8CCE4" w:themeFill="accent1" w:themeFillTint="66"/>
            <w:vAlign w:val="center"/>
          </w:tcPr>
          <w:p w14:paraId="613CE9F8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0" w:type="dxa"/>
            <w:gridSpan w:val="3"/>
            <w:shd w:val="clear" w:color="auto" w:fill="B8CCE4" w:themeFill="accent1" w:themeFillTint="66"/>
            <w:vAlign w:val="center"/>
          </w:tcPr>
          <w:p w14:paraId="78E8AFC0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70" w:type="dxa"/>
            <w:gridSpan w:val="2"/>
            <w:shd w:val="clear" w:color="auto" w:fill="B8CCE4" w:themeFill="accent1" w:themeFillTint="66"/>
            <w:vAlign w:val="center"/>
          </w:tcPr>
          <w:p w14:paraId="11AB55BC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382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7504BFD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  <w:shd w:val="clear" w:color="auto" w:fill="B8CCE4" w:themeFill="accent1" w:themeFillTint="66"/>
            <w:textDirection w:val="btLr"/>
            <w:vAlign w:val="center"/>
          </w:tcPr>
          <w:p w14:paraId="5241BF2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2" w:type="dxa"/>
            <w:shd w:val="clear" w:color="auto" w:fill="B8CCE4" w:themeFill="accent1" w:themeFillTint="66"/>
            <w:textDirection w:val="btLr"/>
            <w:vAlign w:val="center"/>
          </w:tcPr>
          <w:p w14:paraId="3F4F1FCC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345E7B" w:rsidRPr="003A1809" w14:paraId="18ABD953" w14:textId="77777777" w:rsidTr="00E327FD">
        <w:trPr>
          <w:cantSplit/>
          <w:trHeight w:val="737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B8815B4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EB551D7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D116878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FE18263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53CBAE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EB9C97E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cellIns w:id="1433" w:author="OMH CKO" w:date="2018-04-17T12:27:00Z"/>
            <w:cellMerge w:id="1434" w:author="OMH CKO" w:date="2018-04-17T12:27:00Z" w:vMerge="cont"/>
          </w:tcPr>
          <w:p w14:paraId="3873ED92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cellIns w:id="1435" w:author="OMH CKO" w:date="2018-04-17T12:27:00Z"/>
            <w:cellMerge w:id="1436" w:author="OMH CKO" w:date="2018-04-17T12:27:00Z" w:vMerge="cont"/>
          </w:tcPr>
          <w:p w14:paraId="526DCB30" w14:textId="77777777" w:rsidR="008369EA" w:rsidRPr="00326EF6" w:rsidRDefault="008369EA" w:rsidP="008369EA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5918BF69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3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38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3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25740A38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40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41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4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6FB8CF79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43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44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4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0" w:type="dxa"/>
            <w:shd w:val="clear" w:color="auto" w:fill="B8CCE4" w:themeFill="accent1" w:themeFillTint="66"/>
            <w:textDirection w:val="btLr"/>
          </w:tcPr>
          <w:p w14:paraId="1FFC3997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4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47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4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2A3A073C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4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50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51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49" w:type="dxa"/>
            <w:shd w:val="clear" w:color="auto" w:fill="B8CCE4" w:themeFill="accent1" w:themeFillTint="66"/>
            <w:textDirection w:val="btLr"/>
          </w:tcPr>
          <w:p w14:paraId="0F34572D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5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53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5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66" w:type="dxa"/>
            <w:shd w:val="clear" w:color="auto" w:fill="B8CCE4" w:themeFill="accent1" w:themeFillTint="66"/>
            <w:textDirection w:val="btLr"/>
          </w:tcPr>
          <w:p w14:paraId="66010CAC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5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56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5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47" w:type="dxa"/>
            <w:gridSpan w:val="2"/>
            <w:shd w:val="clear" w:color="auto" w:fill="B8CCE4" w:themeFill="accent1" w:themeFillTint="66"/>
            <w:textDirection w:val="btLr"/>
          </w:tcPr>
          <w:p w14:paraId="51500C95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5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59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60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8" w:type="dxa"/>
            <w:shd w:val="clear" w:color="auto" w:fill="B8CCE4" w:themeFill="accent1" w:themeFillTint="66"/>
            <w:textDirection w:val="btLr"/>
          </w:tcPr>
          <w:p w14:paraId="06FF91C4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61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62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63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60" w:type="dxa"/>
            <w:shd w:val="clear" w:color="auto" w:fill="B8CCE4" w:themeFill="accent1" w:themeFillTint="66"/>
            <w:textDirection w:val="btLr"/>
          </w:tcPr>
          <w:p w14:paraId="1587B352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6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65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6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11F6FD3A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6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68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6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4B5D4288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70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71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7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53CE388B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73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74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7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295BFDDF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7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77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7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49271187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7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80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81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7AD846C0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8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83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8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561F245E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8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86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8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03C3044B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8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89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90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6B885210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91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92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93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67C11F14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9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95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9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76D2386D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49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498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49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79CB9898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00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01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0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12A9E7BF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03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04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0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1B2C4CDA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0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07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0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0D8CFF18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0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10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11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75230286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1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13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1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5B24C178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1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16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1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2C1EFCED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1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19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20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3BD9CBE4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21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22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23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2D6FC1B8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2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25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2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33678C28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27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28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2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2678ABFB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30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31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3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7E6A80AA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33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34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35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  <w:tc>
          <w:tcPr>
            <w:tcW w:w="375" w:type="dxa"/>
            <w:shd w:val="clear" w:color="auto" w:fill="B8CCE4" w:themeFill="accent1" w:themeFillTint="66"/>
            <w:textDirection w:val="btLr"/>
          </w:tcPr>
          <w:p w14:paraId="56D6FAB5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36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37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38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Spolu</w:t>
            </w:r>
          </w:p>
        </w:tc>
        <w:tc>
          <w:tcPr>
            <w:tcW w:w="330" w:type="dxa"/>
            <w:shd w:val="clear" w:color="auto" w:fill="B8CCE4" w:themeFill="accent1" w:themeFillTint="66"/>
            <w:textDirection w:val="btLr"/>
          </w:tcPr>
          <w:p w14:paraId="105CE2D3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39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40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41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M</w:t>
            </w:r>
          </w:p>
        </w:tc>
        <w:tc>
          <w:tcPr>
            <w:tcW w:w="422" w:type="dxa"/>
            <w:shd w:val="clear" w:color="auto" w:fill="B8CCE4" w:themeFill="accent1" w:themeFillTint="66"/>
            <w:textDirection w:val="btLr"/>
          </w:tcPr>
          <w:p w14:paraId="56766FCC" w14:textId="77777777" w:rsidR="008369EA" w:rsidRPr="008369EA" w:rsidRDefault="008369EA">
            <w:pPr>
              <w:spacing w:line="276" w:lineRule="auto"/>
              <w:jc w:val="center"/>
              <w:rPr>
                <w:rFonts w:eastAsiaTheme="minorHAnsi"/>
                <w:b/>
                <w:sz w:val="14"/>
                <w:rPrChange w:id="1542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pPrChange w:id="1543" w:author="OMH CKO" w:date="2018-04-17T12:27:00Z">
                <w:pPr>
                  <w:spacing w:before="60" w:after="60" w:line="276" w:lineRule="auto"/>
                  <w:ind w:left="113" w:right="113"/>
                  <w:jc w:val="center"/>
                </w:pPr>
              </w:pPrChange>
            </w:pPr>
            <w:r w:rsidRPr="008369EA">
              <w:rPr>
                <w:rFonts w:eastAsiaTheme="minorHAnsi"/>
                <w:b/>
                <w:sz w:val="14"/>
                <w:rPrChange w:id="1544" w:author="OMH CKO" w:date="2018-04-17T12:27:00Z">
                  <w:rPr>
                    <w:rFonts w:eastAsiaTheme="minorHAnsi"/>
                    <w:b/>
                    <w:sz w:val="16"/>
                  </w:rPr>
                </w:rPrChange>
              </w:rPr>
              <w:t>Ž</w:t>
            </w:r>
          </w:p>
        </w:tc>
      </w:tr>
      <w:tr w:rsidR="00345E7B" w:rsidRPr="003A1809" w14:paraId="359C27BC" w14:textId="77777777" w:rsidTr="00E327FD">
        <w:trPr>
          <w:cantSplit/>
          <w:trHeight w:val="567"/>
          <w:jc w:val="center"/>
        </w:trPr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3BD146E" w14:textId="77777777" w:rsidR="008369EA" w:rsidRPr="00407E3D" w:rsidRDefault="008369EA" w:rsidP="00B076E6">
            <w:pPr>
              <w:ind w:left="113" w:right="113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57A2E" w14:textId="77777777" w:rsidR="008369EA" w:rsidRPr="00407E3D" w:rsidRDefault="008369EA" w:rsidP="00B076E6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D15B8" w14:textId="77777777" w:rsidR="008369EA" w:rsidRPr="00407E3D" w:rsidRDefault="008369EA" w:rsidP="00B076E6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19F9" w14:textId="77777777" w:rsidR="008369EA" w:rsidRPr="00407E3D" w:rsidRDefault="008369EA" w:rsidP="00B076E6">
            <w:pPr>
              <w:jc w:val="center"/>
              <w:rPr>
                <w:sz w:val="18"/>
                <w:szCs w:val="18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C2F09" w14:textId="77777777" w:rsidR="008369EA" w:rsidRPr="00407E3D" w:rsidRDefault="008369EA" w:rsidP="00B076E6">
            <w:pPr>
              <w:jc w:val="center"/>
              <w:rPr>
                <w:sz w:val="18"/>
                <w:szCs w:val="18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cellIns w:id="1545" w:author="OMH CKO" w:date="2018-04-17T12:27:00Z"/>
          </w:tcPr>
          <w:p w14:paraId="34855459" w14:textId="77777777" w:rsidR="008369EA" w:rsidRPr="00407E3D" w:rsidRDefault="008369EA" w:rsidP="00B076E6">
            <w:pPr>
              <w:jc w:val="center"/>
              <w:rPr>
                <w:rFonts w:eastAsiaTheme="minorHAnsi"/>
                <w:i/>
                <w:sz w:val="18"/>
                <w:szCs w:val="18"/>
                <w:lang w:val="en-GB" w:eastAsia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19945" w14:textId="77777777" w:rsidR="008369EA" w:rsidRPr="00407E3D" w:rsidRDefault="008369EA" w:rsidP="00B076E6">
            <w:pPr>
              <w:jc w:val="center"/>
              <w:rPr>
                <w:sz w:val="18"/>
                <w:szCs w:val="18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A61DC16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74500C0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D3A8789" w14:textId="77777777" w:rsidR="008369EA" w:rsidRPr="00326EF6" w:rsidRDefault="008369EA" w:rsidP="009D3A4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96E7F0A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0" w:type="dxa"/>
            <w:shd w:val="clear" w:color="auto" w:fill="FFFFFF" w:themeFill="background1"/>
            <w:textDirection w:val="btLr"/>
            <w:vAlign w:val="center"/>
          </w:tcPr>
          <w:p w14:paraId="2F0C8E9B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0FC7A056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9" w:type="dxa"/>
            <w:shd w:val="clear" w:color="auto" w:fill="FFFFFF" w:themeFill="background1"/>
            <w:textDirection w:val="btLr"/>
            <w:vAlign w:val="center"/>
          </w:tcPr>
          <w:p w14:paraId="785EB66A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66" w:type="dxa"/>
            <w:shd w:val="clear" w:color="auto" w:fill="FFFFFF" w:themeFill="background1"/>
            <w:textDirection w:val="btLr"/>
            <w:vAlign w:val="center"/>
          </w:tcPr>
          <w:p w14:paraId="6489030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7" w:type="dxa"/>
            <w:gridSpan w:val="2"/>
            <w:shd w:val="clear" w:color="auto" w:fill="FFFFFF" w:themeFill="background1"/>
            <w:textDirection w:val="btLr"/>
            <w:vAlign w:val="center"/>
          </w:tcPr>
          <w:p w14:paraId="774633ED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8" w:type="dxa"/>
            <w:shd w:val="clear" w:color="auto" w:fill="FFFFFF" w:themeFill="background1"/>
            <w:textDirection w:val="btLr"/>
            <w:vAlign w:val="center"/>
          </w:tcPr>
          <w:p w14:paraId="5B430C1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FFFFFF" w:themeFill="background1"/>
            <w:textDirection w:val="btLr"/>
            <w:vAlign w:val="center"/>
          </w:tcPr>
          <w:p w14:paraId="3634F95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294F91D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6C9BE21D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333E650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7BB685F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243F7A4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3242CC56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47A5D13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3F57F9E1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2D1A10D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5C04FBB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4639A619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2CA5E84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73CC7B13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069A8A3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71B4C1EE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3E80CDE2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6E672BD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0709E80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2216C6A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5ED0EA42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0FB7D92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1B121AE3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209E440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75" w:type="dxa"/>
            <w:shd w:val="clear" w:color="auto" w:fill="FFFFFF" w:themeFill="background1"/>
            <w:textDirection w:val="btLr"/>
            <w:vAlign w:val="center"/>
          </w:tcPr>
          <w:p w14:paraId="72A4273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  <w:shd w:val="clear" w:color="auto" w:fill="FFFFFF" w:themeFill="background1"/>
            <w:textDirection w:val="btLr"/>
            <w:vAlign w:val="center"/>
          </w:tcPr>
          <w:p w14:paraId="1E815A0D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2" w:type="dxa"/>
            <w:shd w:val="clear" w:color="auto" w:fill="FFFFFF" w:themeFill="background1"/>
            <w:textDirection w:val="btLr"/>
            <w:vAlign w:val="center"/>
            <w:cellIns w:id="1546" w:author="OMH CKO" w:date="2018-04-17T12:27:00Z"/>
          </w:tcPr>
          <w:p w14:paraId="63685BF1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</w:tbl>
    <w:p w14:paraId="42AD2273" w14:textId="77777777" w:rsidR="000841B2" w:rsidRDefault="00774A09" w:rsidP="00AA7D81">
      <w:pPr>
        <w:spacing w:after="200" w:line="276" w:lineRule="auto"/>
        <w:rPr>
          <w:rFonts w:eastAsiaTheme="minorHAnsi"/>
          <w:b/>
        </w:rPr>
      </w:pPr>
      <w:r w:rsidRPr="00774A09">
        <w:rPr>
          <w:rFonts w:eastAsiaTheme="minorHAnsi"/>
          <w:sz w:val="18"/>
          <w:szCs w:val="18"/>
        </w:rPr>
        <w:t xml:space="preserve">* </w:t>
      </w:r>
      <w:r w:rsidR="000A6560">
        <w:rPr>
          <w:rFonts w:eastAsiaTheme="minorHAnsi"/>
          <w:sz w:val="18"/>
          <w:szCs w:val="18"/>
        </w:rPr>
        <w:t>R = ročná, K = kumulatívna</w:t>
      </w:r>
    </w:p>
    <w:p w14:paraId="070F76BD" w14:textId="77777777" w:rsidR="005414C7" w:rsidRDefault="005414C7" w:rsidP="00AA7D81">
      <w:pPr>
        <w:spacing w:after="200" w:line="276" w:lineRule="auto"/>
        <w:rPr>
          <w:ins w:id="1547" w:author="OMH CKO" w:date="2018-04-17T12:27:00Z"/>
          <w:rFonts w:eastAsiaTheme="minorHAnsi"/>
          <w:b/>
        </w:rPr>
      </w:pPr>
    </w:p>
    <w:p w14:paraId="774AE5C8" w14:textId="77777777" w:rsidR="005414C7" w:rsidRDefault="005414C7" w:rsidP="00AA7D81">
      <w:pPr>
        <w:spacing w:after="200" w:line="276" w:lineRule="auto"/>
        <w:rPr>
          <w:ins w:id="1548" w:author="OMH CKO" w:date="2018-04-17T12:27:00Z"/>
          <w:rFonts w:eastAsiaTheme="minorHAnsi"/>
          <w:b/>
        </w:rPr>
      </w:pPr>
    </w:p>
    <w:p w14:paraId="0F5E218B" w14:textId="77777777" w:rsidR="005414C7" w:rsidRDefault="005414C7" w:rsidP="00AA7D81">
      <w:pPr>
        <w:spacing w:after="200" w:line="276" w:lineRule="auto"/>
        <w:rPr>
          <w:ins w:id="1549" w:author="OMH CKO" w:date="2018-04-17T12:27:00Z"/>
          <w:rFonts w:eastAsiaTheme="minorHAnsi"/>
          <w:b/>
        </w:rPr>
      </w:pPr>
    </w:p>
    <w:p w14:paraId="29399CF3" w14:textId="77777777" w:rsidR="005414C7" w:rsidRDefault="005414C7" w:rsidP="00AA7D81">
      <w:pPr>
        <w:spacing w:after="200" w:line="276" w:lineRule="auto"/>
        <w:rPr>
          <w:ins w:id="1550" w:author="OMH CKO" w:date="2018-04-17T12:27:00Z"/>
          <w:rFonts w:eastAsiaTheme="minorHAnsi"/>
          <w:b/>
        </w:rPr>
      </w:pPr>
    </w:p>
    <w:p w14:paraId="2246ECBF" w14:textId="77777777" w:rsidR="005414C7" w:rsidRDefault="005414C7" w:rsidP="00AA7D81">
      <w:pPr>
        <w:spacing w:after="200" w:line="276" w:lineRule="auto"/>
        <w:rPr>
          <w:ins w:id="1551" w:author="OMH CKO" w:date="2018-04-17T12:27:00Z"/>
          <w:rFonts w:eastAsiaTheme="minorHAnsi"/>
          <w:b/>
        </w:rPr>
      </w:pPr>
    </w:p>
    <w:p w14:paraId="15F52665" w14:textId="77777777" w:rsidR="005414C7" w:rsidRDefault="005414C7" w:rsidP="00AA7D81">
      <w:pPr>
        <w:spacing w:after="200" w:line="276" w:lineRule="auto"/>
        <w:rPr>
          <w:ins w:id="1552" w:author="OMH CKO" w:date="2018-04-17T12:27:00Z"/>
          <w:rFonts w:eastAsiaTheme="minorHAnsi"/>
          <w:b/>
        </w:rPr>
      </w:pPr>
    </w:p>
    <w:p w14:paraId="78CE9D58" w14:textId="77777777" w:rsidR="005414C7" w:rsidRDefault="005414C7" w:rsidP="00AA7D81">
      <w:pPr>
        <w:spacing w:after="200" w:line="276" w:lineRule="auto"/>
        <w:rPr>
          <w:ins w:id="1553" w:author="OMH CKO" w:date="2018-04-17T12:27:00Z"/>
          <w:rFonts w:eastAsiaTheme="minorHAnsi"/>
          <w:b/>
        </w:rPr>
      </w:pPr>
    </w:p>
    <w:p w14:paraId="29774310" w14:textId="77777777" w:rsidR="005414C7" w:rsidRDefault="005414C7" w:rsidP="00AA7D81">
      <w:pPr>
        <w:spacing w:after="200" w:line="276" w:lineRule="auto"/>
        <w:rPr>
          <w:ins w:id="1554" w:author="OMH CKO" w:date="2018-04-17T12:27:00Z"/>
          <w:rFonts w:eastAsiaTheme="minorHAnsi"/>
          <w:b/>
        </w:rPr>
      </w:pPr>
    </w:p>
    <w:p w14:paraId="5F548DA9" w14:textId="77777777" w:rsidR="005414C7" w:rsidRDefault="005414C7" w:rsidP="00AA7D81">
      <w:pPr>
        <w:spacing w:after="200" w:line="276" w:lineRule="auto"/>
        <w:rPr>
          <w:ins w:id="1555" w:author="OMH CKO" w:date="2018-04-17T12:27:00Z"/>
          <w:rFonts w:eastAsiaTheme="minorHAnsi"/>
          <w:b/>
        </w:rPr>
      </w:pPr>
    </w:p>
    <w:p w14:paraId="49CB65DC" w14:textId="77777777" w:rsidR="00AA7D81" w:rsidRPr="00CB0F5E" w:rsidRDefault="00AA7D81" w:rsidP="00AA7D81">
      <w:pPr>
        <w:spacing w:after="200" w:line="276" w:lineRule="auto"/>
        <w:rPr>
          <w:rFonts w:eastAsiaTheme="minorHAnsi"/>
          <w:b/>
        </w:rPr>
      </w:pPr>
      <w:r w:rsidRPr="00CB0F5E">
        <w:rPr>
          <w:rFonts w:eastAsiaTheme="minorHAnsi"/>
          <w:b/>
        </w:rPr>
        <w:t>Tabuľka 3A  Spoločné a  programovo špecif</w:t>
      </w:r>
      <w:r w:rsidR="00043E8B">
        <w:rPr>
          <w:rFonts w:eastAsiaTheme="minorHAnsi"/>
          <w:b/>
        </w:rPr>
        <w:t>ické ukazovatele výstupu pre EFRR</w:t>
      </w:r>
      <w:r w:rsidRPr="00CB0F5E">
        <w:rPr>
          <w:rFonts w:eastAsiaTheme="minorHAnsi"/>
          <w:b/>
        </w:rPr>
        <w:t xml:space="preserve"> a KF</w:t>
      </w:r>
      <w:r w:rsidRPr="00CB0F5E">
        <w:rPr>
          <w:rFonts w:eastAsiaTheme="minorHAnsi"/>
          <w:b/>
          <w:lang w:eastAsia="en-US"/>
        </w:rPr>
        <w:t xml:space="preserve"> </w:t>
      </w:r>
      <w:r w:rsidRPr="00CB0F5E">
        <w:rPr>
          <w:rFonts w:eastAsiaTheme="minorHAnsi"/>
          <w:b/>
        </w:rPr>
        <w:t>v rozdelení na prioritné osi, investičné priori</w:t>
      </w:r>
      <w:r w:rsidR="00043E8B">
        <w:rPr>
          <w:rFonts w:eastAsiaTheme="minorHAnsi"/>
          <w:b/>
        </w:rPr>
        <w:t>ty a kategórie regiónov pre EFRR</w:t>
      </w:r>
      <w:r w:rsidRPr="00CB0F5E">
        <w:rPr>
          <w:rFonts w:eastAsiaTheme="minorHAnsi"/>
          <w:b/>
        </w:rPr>
        <w:t xml:space="preserve"> </w:t>
      </w:r>
      <w:r w:rsidRPr="000841B2">
        <w:rPr>
          <w:rFonts w:eastAsiaTheme="minorHAnsi"/>
          <w:b/>
        </w:rPr>
        <w:t>(</w:t>
      </w:r>
      <w:r w:rsidR="00BA318D" w:rsidRPr="00944010">
        <w:rPr>
          <w:rFonts w:eastAsiaTheme="minorHAnsi"/>
        </w:rPr>
        <w:t>uvedie sa aj prioritná os TP</w:t>
      </w:r>
      <w:r w:rsidRPr="000841B2">
        <w:rPr>
          <w:rFonts w:eastAsiaTheme="minorHAnsi"/>
          <w:b/>
        </w:rPr>
        <w:t>)</w:t>
      </w:r>
    </w:p>
    <w:p w14:paraId="1B0F7E1E" w14:textId="50930013" w:rsidR="00F04068" w:rsidRPr="00F41510" w:rsidRDefault="00F04068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del w:id="1556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1557" w:author="OMH CKO" w:date="2018-04-17T12:27:00Z">
        <w:r w:rsidR="00435F36">
          <w:rPr>
            <w:rFonts w:eastAsiaTheme="minorHAnsi"/>
            <w:i/>
            <w:u w:val="single"/>
          </w:rPr>
          <w:t>Doplňujúce</w:t>
        </w:r>
      </w:ins>
      <w:r w:rsidR="00435F36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>informácie</w:t>
      </w:r>
    </w:p>
    <w:p w14:paraId="3C660C88" w14:textId="77777777" w:rsidR="00842F2D" w:rsidRDefault="004C01E1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1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</w:t>
      </w:r>
      <w:r w:rsidR="00C34AA3">
        <w:rPr>
          <w:rFonts w:eastAsiaTheme="minorHAnsi"/>
          <w:i/>
        </w:rPr>
        <w:t xml:space="preserve">daje nadväzujú na tabuľky 5 a </w:t>
      </w:r>
      <w:r w:rsidR="00842F2D" w:rsidRPr="00842F2D">
        <w:rPr>
          <w:rFonts w:eastAsiaTheme="minorHAnsi"/>
          <w:i/>
        </w:rPr>
        <w:t>13 vzoru OP. RO poskytuje informácie v delení podľa pohlavia, ak tak bolo stanoven</w:t>
      </w:r>
      <w:r w:rsidR="009D64C1">
        <w:rPr>
          <w:rFonts w:eastAsiaTheme="minorHAnsi"/>
          <w:i/>
        </w:rPr>
        <w:t>é v OP, inak vyplní stĺpec „spolu“.</w:t>
      </w:r>
    </w:p>
    <w:p w14:paraId="31FB89C2" w14:textId="0EC2540D" w:rsidR="004C01E1" w:rsidRDefault="004C01E1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2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údaje nadväzujú na tabuľky 5 a 12 vzoru </w:t>
      </w:r>
      <w:del w:id="1558" w:author="OMH CKO" w:date="2018-04-17T12:27:00Z">
        <w:r>
          <w:rPr>
            <w:rFonts w:eastAsiaTheme="minorHAnsi"/>
            <w:i/>
          </w:rPr>
          <w:delText>PS</w:delText>
        </w:r>
      </w:del>
      <w:ins w:id="1559" w:author="OMH CKO" w:date="2018-04-17T12:27:00Z">
        <w:r>
          <w:rPr>
            <w:rFonts w:eastAsiaTheme="minorHAnsi"/>
            <w:i/>
          </w:rPr>
          <w:t>P</w:t>
        </w:r>
        <w:r w:rsidR="00435F36">
          <w:rPr>
            <w:rFonts w:eastAsiaTheme="minorHAnsi"/>
            <w:i/>
          </w:rPr>
          <w:t>C</w:t>
        </w:r>
        <w:r>
          <w:rPr>
            <w:rFonts w:eastAsiaTheme="minorHAnsi"/>
            <w:i/>
          </w:rPr>
          <w:t>S</w:t>
        </w:r>
      </w:ins>
      <w:r>
        <w:rPr>
          <w:rFonts w:eastAsiaTheme="minorHAnsi"/>
          <w:i/>
        </w:rPr>
        <w:t xml:space="preserve">. </w:t>
      </w:r>
      <w:r w:rsidR="00C25E51">
        <w:rPr>
          <w:rFonts w:eastAsiaTheme="minorHAnsi"/>
          <w:i/>
        </w:rPr>
        <w:t xml:space="preserve">Pre </w:t>
      </w:r>
      <w:del w:id="1560" w:author="OMH CKO" w:date="2018-04-17T12:27:00Z">
        <w:r w:rsidR="00C25E51">
          <w:rPr>
            <w:rFonts w:eastAsiaTheme="minorHAnsi"/>
            <w:i/>
          </w:rPr>
          <w:delText>PS</w:delText>
        </w:r>
      </w:del>
      <w:ins w:id="1561" w:author="OMH CKO" w:date="2018-04-17T12:27:00Z">
        <w:r w:rsidR="00C25E51">
          <w:rPr>
            <w:rFonts w:eastAsiaTheme="minorHAnsi"/>
            <w:i/>
          </w:rPr>
          <w:t>P</w:t>
        </w:r>
        <w:r w:rsidR="005D0326">
          <w:rPr>
            <w:rFonts w:eastAsiaTheme="minorHAnsi"/>
            <w:i/>
          </w:rPr>
          <w:t>C</w:t>
        </w:r>
        <w:r w:rsidR="00C25E51">
          <w:rPr>
            <w:rFonts w:eastAsiaTheme="minorHAnsi"/>
            <w:i/>
          </w:rPr>
          <w:t>S</w:t>
        </w:r>
      </w:ins>
      <w:r w:rsidR="00C25E51">
        <w:rPr>
          <w:rFonts w:eastAsiaTheme="minorHAnsi"/>
          <w:i/>
        </w:rPr>
        <w:t xml:space="preserve"> sa vy</w:t>
      </w:r>
      <w:r w:rsidR="00686E73">
        <w:rPr>
          <w:rFonts w:eastAsiaTheme="minorHAnsi"/>
          <w:i/>
        </w:rPr>
        <w:t>nechajú</w:t>
      </w:r>
      <w:r>
        <w:rPr>
          <w:rFonts w:eastAsiaTheme="minorHAnsi"/>
          <w:i/>
        </w:rPr>
        <w:t xml:space="preserve"> st</w:t>
      </w:r>
      <w:r w:rsidR="00C25E51">
        <w:rPr>
          <w:rFonts w:eastAsiaTheme="minorHAnsi"/>
          <w:i/>
        </w:rPr>
        <w:t>ĺpce „fond“</w:t>
      </w:r>
      <w:r>
        <w:rPr>
          <w:rFonts w:eastAsiaTheme="minorHAnsi"/>
          <w:i/>
        </w:rPr>
        <w:t xml:space="preserve"> </w:t>
      </w:r>
      <w:r w:rsidR="00C25E51">
        <w:rPr>
          <w:rFonts w:eastAsiaTheme="minorHAnsi"/>
          <w:i/>
        </w:rPr>
        <w:t xml:space="preserve">a </w:t>
      </w:r>
      <w:r>
        <w:rPr>
          <w:rFonts w:eastAsiaTheme="minorHAnsi"/>
          <w:i/>
        </w:rPr>
        <w:t>„kategória regiónu“ a</w:t>
      </w:r>
      <w:r w:rsidR="00C25E51">
        <w:rPr>
          <w:rFonts w:eastAsiaTheme="minorHAnsi"/>
          <w:i/>
        </w:rPr>
        <w:t xml:space="preserve"> nepoužije sa </w:t>
      </w:r>
      <w:r>
        <w:rPr>
          <w:rFonts w:eastAsiaTheme="minorHAnsi"/>
          <w:i/>
        </w:rPr>
        <w:t>delenie podľa pohlavia.</w:t>
      </w:r>
      <w:ins w:id="1562" w:author="OMH CKO" w:date="2018-04-17T12:27:00Z">
        <w:r w:rsidR="00435F36">
          <w:rPr>
            <w:rFonts w:eastAsiaTheme="minorHAnsi"/>
            <w:i/>
          </w:rPr>
          <w:t xml:space="preserve"> V prípade cieľa 2 je tabuľka 3A označená ako tabuľka 2. </w:t>
        </w:r>
      </w:ins>
    </w:p>
    <w:p w14:paraId="501F3B82" w14:textId="77777777" w:rsidR="00F04068" w:rsidRDefault="00F04068" w:rsidP="00F04068">
      <w:pPr>
        <w:shd w:val="clear" w:color="auto" w:fill="B8CCE4" w:themeFill="accent1" w:themeFillTint="66"/>
        <w:spacing w:before="120" w:after="120"/>
        <w:jc w:val="both"/>
        <w:rPr>
          <w:del w:id="1563" w:author="OMH CKO" w:date="2018-04-17T12:27:00Z"/>
          <w:rFonts w:eastAsiaTheme="minorHAnsi"/>
          <w:i/>
          <w:u w:val="single"/>
        </w:rPr>
      </w:pPr>
      <w:del w:id="1564" w:author="OMH CKO" w:date="2018-04-17T12:27:00Z">
        <w:r w:rsidRPr="00063CD4">
          <w:rPr>
            <w:rFonts w:eastAsiaTheme="minorHAnsi"/>
            <w:i/>
            <w:u w:val="single"/>
          </w:rPr>
          <w:delText>Zdroj údajo</w:delText>
        </w:r>
        <w:r>
          <w:rPr>
            <w:rFonts w:eastAsiaTheme="minorHAnsi"/>
            <w:i/>
            <w:u w:val="single"/>
          </w:rPr>
          <w:delText>v</w:delText>
        </w:r>
      </w:del>
    </w:p>
    <w:p w14:paraId="593ABA53" w14:textId="77777777" w:rsidR="00842F2D" w:rsidRDefault="00842F2D" w:rsidP="00F41510">
      <w:pPr>
        <w:shd w:val="clear" w:color="auto" w:fill="B8CCE4" w:themeFill="accent1" w:themeFillTint="66"/>
        <w:spacing w:before="120" w:after="120"/>
        <w:jc w:val="both"/>
        <w:rPr>
          <w:del w:id="1565" w:author="OMH CKO" w:date="2018-04-17T12:27:00Z"/>
          <w:rFonts w:eastAsiaTheme="minorHAnsi"/>
          <w:i/>
        </w:rPr>
      </w:pPr>
      <w:del w:id="1566" w:author="OMH CKO" w:date="2018-04-17T12:27:00Z">
        <w:r w:rsidRPr="002A612F">
          <w:rPr>
            <w:rFonts w:eastAsiaTheme="minorHAnsi"/>
            <w:i/>
          </w:rPr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6</w:delText>
        </w:r>
        <w:r w:rsidRPr="002A612F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2A612F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a</w:delText>
        </w:r>
        <w:r w:rsidRPr="002A612F">
          <w:rPr>
            <w:rFonts w:eastAsiaTheme="minorHAnsi"/>
            <w:i/>
          </w:rPr>
          <w:delText xml:space="preserve">utomaticky generované </w:delText>
        </w:r>
        <w:r>
          <w:rPr>
            <w:rFonts w:eastAsiaTheme="minorHAnsi"/>
            <w:i/>
          </w:rPr>
          <w:delText>ITMS2014+.</w:delText>
        </w:r>
      </w:del>
    </w:p>
    <w:p w14:paraId="3D0AE2A9" w14:textId="77777777" w:rsidR="00842F2D" w:rsidRDefault="00842F2D" w:rsidP="00F41510">
      <w:pPr>
        <w:shd w:val="clear" w:color="auto" w:fill="B8CCE4" w:themeFill="accent1" w:themeFillTint="66"/>
        <w:spacing w:before="120" w:after="120"/>
        <w:jc w:val="both"/>
        <w:rPr>
          <w:del w:id="1567" w:author="OMH CKO" w:date="2018-04-17T12:27:00Z"/>
        </w:rPr>
      </w:pPr>
      <w:del w:id="1568" w:author="OMH CKO" w:date="2018-04-17T12:27:00Z">
        <w:r>
          <w:rPr>
            <w:rFonts w:eastAsiaTheme="minorHAnsi"/>
            <w:i/>
          </w:rPr>
          <w:delText>Stĺpec 7</w:delText>
        </w:r>
        <w:r w:rsidR="002345FD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</w:delText>
        </w:r>
        <w:r w:rsidR="002345FD">
          <w:rPr>
            <w:rFonts w:eastAsiaTheme="minorHAnsi"/>
            <w:i/>
          </w:rPr>
          <w:delText>automaticky generované ITMS2014+ na základe údajov z monitorovacích správ projektov</w:delText>
        </w:r>
        <w:r w:rsidR="00044DBF">
          <w:rPr>
            <w:rFonts w:eastAsiaTheme="minorHAnsi"/>
            <w:i/>
          </w:rPr>
          <w:delText>.</w:delText>
        </w:r>
        <w:r w:rsidR="00044DBF" w:rsidRPr="00044DBF">
          <w:rPr>
            <w:rFonts w:eastAsiaTheme="minorHAnsi"/>
            <w:i/>
          </w:rPr>
          <w:delText xml:space="preserve"> </w:delText>
        </w:r>
        <w:r w:rsidR="002345FD">
          <w:rPr>
            <w:rFonts w:eastAsiaTheme="minorHAnsi"/>
            <w:i/>
          </w:rPr>
          <w:delText>Kumulatívna h</w:delText>
        </w:r>
        <w:r w:rsidR="00044DBF">
          <w:rPr>
            <w:rFonts w:eastAsiaTheme="minorHAnsi"/>
            <w:i/>
          </w:rPr>
          <w:delText xml:space="preserve">odnota merateľného ukazovateľa sa vypĺňa na základe hodnôt dosiahnutých v rámci </w:delText>
        </w:r>
        <w:r w:rsidR="00C34AA3">
          <w:rPr>
            <w:rFonts w:eastAsiaTheme="minorHAnsi"/>
            <w:i/>
          </w:rPr>
          <w:delText xml:space="preserve">vybraných projektov a </w:delText>
        </w:r>
        <w:r w:rsidR="00044DBF">
          <w:rPr>
            <w:rFonts w:eastAsiaTheme="minorHAnsi"/>
            <w:i/>
          </w:rPr>
          <w:delText>plne realizovaných projektov.</w:delText>
        </w:r>
      </w:del>
    </w:p>
    <w:p w14:paraId="19E0B4D7" w14:textId="77777777" w:rsidR="00842F2D" w:rsidRDefault="00842F2D" w:rsidP="00F41510">
      <w:pPr>
        <w:shd w:val="clear" w:color="auto" w:fill="B8CCE4" w:themeFill="accent1" w:themeFillTint="66"/>
        <w:spacing w:before="120" w:after="120"/>
        <w:jc w:val="both"/>
        <w:rPr>
          <w:ins w:id="1569" w:author="OMH CKO" w:date="2018-04-17T12:27:00Z"/>
          <w:rFonts w:eastAsiaTheme="minorHAnsi"/>
          <w:i/>
        </w:rPr>
      </w:pPr>
      <w:ins w:id="1570" w:author="OMH CKO" w:date="2018-04-17T12:27:00Z">
        <w:r w:rsidRPr="002A612F">
          <w:rPr>
            <w:rFonts w:eastAsiaTheme="minorHAnsi"/>
            <w:i/>
          </w:rPr>
          <w:t>Stĺpe</w:t>
        </w:r>
        <w:r w:rsidR="00435F36">
          <w:rPr>
            <w:rFonts w:eastAsiaTheme="minorHAnsi"/>
            <w:i/>
          </w:rPr>
          <w:t>c</w:t>
        </w:r>
        <w:r w:rsidRPr="002A612F">
          <w:rPr>
            <w:rFonts w:eastAsiaTheme="minorHAnsi"/>
            <w:i/>
          </w:rPr>
          <w:t xml:space="preserve"> </w:t>
        </w:r>
        <w:r>
          <w:rPr>
            <w:rFonts w:eastAsiaTheme="minorHAnsi"/>
            <w:i/>
          </w:rPr>
          <w:t>6</w:t>
        </w:r>
        <w:r w:rsidRPr="002A612F">
          <w:rPr>
            <w:rFonts w:eastAsiaTheme="minorHAnsi"/>
            <w:i/>
          </w:rPr>
          <w:t xml:space="preserve"> </w:t>
        </w:r>
        <w:r w:rsidR="003C7CC5">
          <w:rPr>
            <w:rFonts w:eastAsiaTheme="minorHAnsi"/>
            <w:i/>
          </w:rPr>
          <w:t>–</w:t>
        </w:r>
        <w:r w:rsidRPr="002A612F">
          <w:rPr>
            <w:rFonts w:eastAsiaTheme="minorHAnsi"/>
            <w:i/>
          </w:rPr>
          <w:t xml:space="preserve"> </w:t>
        </w:r>
        <w:r w:rsidR="00435F36">
          <w:rPr>
            <w:rFonts w:eastAsiaTheme="minorHAnsi"/>
            <w:i/>
          </w:rPr>
          <w:t>v prípade technickej pomoci sú cieľové hodnoty nepovinné</w:t>
        </w:r>
        <w:r>
          <w:rPr>
            <w:rFonts w:eastAsiaTheme="minorHAnsi"/>
            <w:i/>
          </w:rPr>
          <w:t>.</w:t>
        </w:r>
      </w:ins>
    </w:p>
    <w:p w14:paraId="5C865C05" w14:textId="77777777" w:rsidR="00842F2D" w:rsidRDefault="00842F2D" w:rsidP="00F41510">
      <w:pPr>
        <w:shd w:val="clear" w:color="auto" w:fill="B8CCE4" w:themeFill="accent1" w:themeFillTint="66"/>
        <w:spacing w:before="120" w:after="120"/>
        <w:jc w:val="both"/>
        <w:rPr>
          <w:ins w:id="1571" w:author="OMH CKO" w:date="2018-04-17T12:27:00Z"/>
        </w:rPr>
      </w:pPr>
      <w:ins w:id="1572" w:author="OMH CKO" w:date="2018-04-17T12:27:00Z">
        <w:r>
          <w:rPr>
            <w:rFonts w:eastAsiaTheme="minorHAnsi"/>
            <w:i/>
          </w:rPr>
          <w:t>Stĺpec 7</w:t>
        </w:r>
        <w:r w:rsidR="002345FD">
          <w:rPr>
            <w:rFonts w:eastAsiaTheme="minorHAnsi"/>
            <w:i/>
          </w:rPr>
          <w:t xml:space="preserve"> </w:t>
        </w:r>
        <w:r w:rsidR="003C7CC5">
          <w:rPr>
            <w:rFonts w:eastAsiaTheme="minorHAnsi"/>
            <w:i/>
          </w:rPr>
          <w:t>–</w:t>
        </w:r>
        <w:r w:rsidR="007743F3">
          <w:rPr>
            <w:rFonts w:eastAsiaTheme="minorHAnsi"/>
            <w:i/>
          </w:rPr>
          <w:t xml:space="preserve">Pre každý </w:t>
        </w:r>
        <w:r w:rsidR="00044DBF">
          <w:rPr>
            <w:rFonts w:eastAsiaTheme="minorHAnsi"/>
            <w:i/>
          </w:rPr>
          <w:t>merateľn</w:t>
        </w:r>
        <w:r w:rsidR="007743F3">
          <w:rPr>
            <w:rFonts w:eastAsiaTheme="minorHAnsi"/>
            <w:i/>
          </w:rPr>
          <w:t>ý</w:t>
        </w:r>
        <w:r w:rsidR="00044DBF">
          <w:rPr>
            <w:rFonts w:eastAsiaTheme="minorHAnsi"/>
            <w:i/>
          </w:rPr>
          <w:t xml:space="preserve"> ukazovateľ </w:t>
        </w:r>
        <w:r w:rsidR="007743F3">
          <w:rPr>
            <w:rFonts w:eastAsiaTheme="minorHAnsi"/>
            <w:i/>
          </w:rPr>
          <w:t>je potrebné vyplniť v dvoch riadkoch kumulatívnu hodnotu. V prvom riadku hodnotu za vybrané projekty a v druhom riadku hodnotu za čiastočne a/alebo plne realizované projekty (v prípade projektov EFRR a KF sa uvedú hodnoty za čiastočne realizované projekty iba pokiaľ je to vzhľadom na charakter projektu, ukazovateľa a spôsob stanovenia cieľovej hodnoty možné).</w:t>
        </w:r>
      </w:ins>
    </w:p>
    <w:p w14:paraId="29850356" w14:textId="77777777" w:rsidR="006040DB" w:rsidRPr="007327C9" w:rsidRDefault="00842F2D" w:rsidP="007327C9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lastRenderedPageBreak/>
        <w:t xml:space="preserve">Stĺpec </w:t>
      </w:r>
      <w:r w:rsidR="007C417D">
        <w:rPr>
          <w:rFonts w:eastAsiaTheme="minorHAnsi"/>
          <w:i/>
        </w:rPr>
        <w:t>8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C34AA3" w:rsidRPr="00C34AA3">
        <w:rPr>
          <w:rFonts w:eastAsiaTheme="minorHAnsi"/>
          <w:i/>
        </w:rPr>
        <w:t>RO vyplní v prípade potreby bližšieho vysvetlenia vykazovaných hodnôt</w:t>
      </w:r>
      <w:ins w:id="1573" w:author="OMH CKO" w:date="2018-04-17T12:27:00Z">
        <w:r w:rsidR="00FC3FE7">
          <w:rPr>
            <w:rFonts w:eastAsiaTheme="minorHAnsi"/>
            <w:i/>
          </w:rPr>
          <w:t xml:space="preserve">, napr. </w:t>
        </w:r>
        <w:r w:rsidR="007743F3">
          <w:rPr>
            <w:rFonts w:eastAsiaTheme="minorHAnsi"/>
            <w:i/>
          </w:rPr>
          <w:t>uvedenia za aké projekty sú vykazované hodnoty, ak je vykázaná kumulatívna hodnota za čiastočne a plne realizované projekty</w:t>
        </w:r>
        <w:r w:rsidR="00EF60A9">
          <w:rPr>
            <w:rFonts w:eastAsiaTheme="minorHAnsi"/>
            <w:i/>
          </w:rPr>
          <w:t>, uvedie samostatnú hodnotu za čiastočne realizované projekty a za plne realizované projekty</w:t>
        </w:r>
        <w:r w:rsidR="007743F3">
          <w:rPr>
            <w:rFonts w:eastAsiaTheme="minorHAnsi"/>
            <w:i/>
          </w:rPr>
          <w:t xml:space="preserve"> a pod</w:t>
        </w:r>
      </w:ins>
      <w:r w:rsidR="00FC3FE7">
        <w:rPr>
          <w:rFonts w:eastAsiaTheme="minorHAnsi"/>
          <w:i/>
        </w:rPr>
        <w:t>.</w:t>
      </w:r>
    </w:p>
    <w:p w14:paraId="6EDDB3B6" w14:textId="77777777" w:rsidR="00BD740D" w:rsidRDefault="00BD740D">
      <w:pPr>
        <w:spacing w:after="200" w:line="276" w:lineRule="auto"/>
        <w:rPr>
          <w:rFonts w:eastAsiaTheme="minorHAnsi"/>
          <w:u w:val="single"/>
        </w:rPr>
      </w:pPr>
      <w:r>
        <w:rPr>
          <w:rFonts w:eastAsiaTheme="minorHAnsi"/>
          <w:u w:val="single"/>
        </w:rPr>
        <w:br w:type="page"/>
      </w:r>
    </w:p>
    <w:p w14:paraId="4A44332B" w14:textId="77777777" w:rsidR="006040DB" w:rsidRPr="00CB0F5E" w:rsidRDefault="00AA7D81" w:rsidP="00AA7D81">
      <w:pPr>
        <w:spacing w:after="200" w:line="276" w:lineRule="auto"/>
        <w:rPr>
          <w:rFonts w:eastAsiaTheme="minorHAnsi"/>
          <w:u w:val="single"/>
        </w:rPr>
      </w:pPr>
      <w:r w:rsidRPr="00CB0F5E">
        <w:rPr>
          <w:rFonts w:eastAsiaTheme="minorHAnsi"/>
          <w:u w:val="single"/>
        </w:rPr>
        <w:lastRenderedPageBreak/>
        <w:t>Investičná priorita:</w:t>
      </w:r>
    </w:p>
    <w:tbl>
      <w:tblPr>
        <w:tblW w:w="1559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970"/>
        <w:gridCol w:w="788"/>
        <w:gridCol w:w="562"/>
        <w:gridCol w:w="911"/>
        <w:gridCol w:w="398"/>
        <w:gridCol w:w="398"/>
        <w:gridCol w:w="398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986"/>
      </w:tblGrid>
      <w:tr w:rsidR="00F65AB8" w:rsidRPr="00AA7D81" w14:paraId="24AD0781" w14:textId="77777777" w:rsidTr="00F41510">
        <w:trPr>
          <w:trHeight w:val="582"/>
        </w:trPr>
        <w:tc>
          <w:tcPr>
            <w:tcW w:w="1843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356BE1BF" w14:textId="77777777" w:rsidR="006040DB" w:rsidRPr="00AA7D81" w:rsidRDefault="006040DB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6C03029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1.</w:t>
            </w:r>
          </w:p>
        </w:tc>
        <w:tc>
          <w:tcPr>
            <w:tcW w:w="97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6044B38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2.</w:t>
            </w:r>
          </w:p>
        </w:tc>
        <w:tc>
          <w:tcPr>
            <w:tcW w:w="78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DC67145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3.</w:t>
            </w:r>
          </w:p>
        </w:tc>
        <w:tc>
          <w:tcPr>
            <w:tcW w:w="56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0F43A50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4.</w:t>
            </w:r>
          </w:p>
        </w:tc>
        <w:tc>
          <w:tcPr>
            <w:tcW w:w="911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46DC529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5.</w:t>
            </w:r>
          </w:p>
        </w:tc>
        <w:tc>
          <w:tcPr>
            <w:tcW w:w="1194" w:type="dxa"/>
            <w:gridSpan w:val="3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2319547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6.</w:t>
            </w:r>
          </w:p>
        </w:tc>
        <w:tc>
          <w:tcPr>
            <w:tcW w:w="7630" w:type="dxa"/>
            <w:gridSpan w:val="30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338B2E6" w14:textId="77777777" w:rsidR="006040DB" w:rsidRPr="00F41510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7.</w:t>
            </w:r>
          </w:p>
        </w:tc>
        <w:tc>
          <w:tcPr>
            <w:tcW w:w="986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1340B94" w14:textId="77777777" w:rsidR="006040DB" w:rsidRPr="00F41510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8.</w:t>
            </w:r>
          </w:p>
        </w:tc>
      </w:tr>
      <w:tr w:rsidR="00F65AB8" w:rsidRPr="00AA7D81" w14:paraId="2E8EA612" w14:textId="77777777" w:rsidTr="006040DB">
        <w:trPr>
          <w:trHeight w:val="832"/>
        </w:trPr>
        <w:tc>
          <w:tcPr>
            <w:tcW w:w="1843" w:type="dxa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1D05B86E" w14:textId="77777777" w:rsidR="006040DB" w:rsidRPr="00AA7D81" w:rsidRDefault="006040DB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812242" w14:textId="77777777" w:rsidR="006040DB" w:rsidRPr="00774A09" w:rsidRDefault="006040DB" w:rsidP="00AA7D81">
            <w:pPr>
              <w:spacing w:after="200" w:line="276" w:lineRule="auto"/>
              <w:ind w:left="33" w:hanging="3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97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80C3710" w14:textId="77777777" w:rsidR="006040DB" w:rsidRPr="00774A09" w:rsidRDefault="006040DB" w:rsidP="00AA7D81">
            <w:pPr>
              <w:spacing w:after="200" w:line="276" w:lineRule="auto"/>
              <w:ind w:left="34" w:hanging="34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výstupu</w:t>
            </w:r>
          </w:p>
        </w:tc>
        <w:tc>
          <w:tcPr>
            <w:tcW w:w="78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7A928AC" w14:textId="77777777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</w:tc>
        <w:tc>
          <w:tcPr>
            <w:tcW w:w="56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F8A0961" w14:textId="77777777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Fond</w:t>
            </w:r>
          </w:p>
        </w:tc>
        <w:tc>
          <w:tcPr>
            <w:tcW w:w="911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D969F3D" w14:textId="77777777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1194" w:type="dxa"/>
            <w:gridSpan w:val="3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667A832" w14:textId="65A6456F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</w:t>
            </w:r>
            <w:del w:id="1574" w:author="OMH CKO" w:date="2018-04-17T12:27:00Z">
              <w:r w:rsidRPr="00774A0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)*</w:delText>
              </w:r>
            </w:del>
            <w:ins w:id="1575" w:author="OMH CKO" w:date="2018-04-17T12:27:00Z">
              <w:r w:rsidRPr="00774A09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)</w:t>
              </w:r>
            </w:ins>
          </w:p>
        </w:tc>
        <w:tc>
          <w:tcPr>
            <w:tcW w:w="763" w:type="dxa"/>
            <w:gridSpan w:val="3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1AC797B" w14:textId="36C29D93" w:rsidR="006040DB" w:rsidRPr="000841B2" w:rsidRDefault="00474972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moveToRangeStart w:id="1576" w:author="OMH CKO" w:date="2018-04-17T12:27:00Z" w:name="move511731410"/>
            <w:moveTo w:id="157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To>
            <w:moveToRangeEnd w:id="1576"/>
            <w:del w:id="1578" w:author="OMH CKO" w:date="2018-04-17T12:27:00Z">
              <w:r w:rsidR="006040DB" w:rsidRPr="00CB0F5E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2014</w:delText>
              </w:r>
            </w:del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40BD2C11" w14:textId="6323D99B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moveToRangeStart w:id="1579" w:author="OMH CKO" w:date="2018-04-17T12:27:00Z" w:name="move511731409"/>
            <w:moveTo w:id="1580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22</w:t>
              </w:r>
            </w:moveTo>
            <w:moveFromRangeStart w:id="1581" w:author="OMH CKO" w:date="2018-04-17T12:27:00Z" w:name="move511731411"/>
            <w:moveToRangeEnd w:id="1579"/>
            <w:moveFrom w:id="1582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From>
            <w:moveFromRangeEnd w:id="1581"/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34504D7C" w14:textId="715FFAE7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moveToRangeStart w:id="1583" w:author="OMH CKO" w:date="2018-04-17T12:27:00Z" w:name="move511731408"/>
            <w:moveTo w:id="158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21</w:t>
              </w:r>
            </w:moveTo>
            <w:moveFromRangeStart w:id="1585" w:author="OMH CKO" w:date="2018-04-17T12:27:00Z" w:name="move511731412"/>
            <w:moveToRangeEnd w:id="1583"/>
            <w:moveFrom w:id="1586" w:author="OMH CKO" w:date="2018-04-17T12:27:00Z">
              <w:r w:rsidR="00E10F35">
                <w:rPr>
                  <w:rFonts w:eastAsiaTheme="minorHAnsi"/>
                  <w:b/>
                  <w:sz w:val="18"/>
                  <w:rPrChange w:id="1587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2016</w:t>
              </w:r>
            </w:moveFrom>
            <w:moveFromRangeEnd w:id="1585"/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07B96890" w14:textId="0A2969D4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moveToRangeStart w:id="1588" w:author="OMH CKO" w:date="2018-04-17T12:27:00Z" w:name="move511731413"/>
            <w:moveTo w:id="158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</w:moveTo>
            <w:moveFromRangeStart w:id="1590" w:author="OMH CKO" w:date="2018-04-17T12:27:00Z" w:name="move511731400"/>
            <w:moveToRangeEnd w:id="1588"/>
            <w:moveFrom w:id="1591" w:author="OMH CKO" w:date="2018-04-17T12:27:00Z">
              <w:r w:rsidR="00C229D4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2017</w:t>
              </w:r>
            </w:moveFrom>
            <w:moveFromRangeEnd w:id="1590"/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6EED1FF8" w14:textId="71CDB1DF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del w:id="1592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</w:delText>
              </w:r>
              <w:r w:rsidRPr="00CB0F5E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18</w:delText>
              </w:r>
            </w:del>
            <w:ins w:id="159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19</w:t>
              </w:r>
            </w:ins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19F06E1F" w14:textId="7B2D9944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ins w:id="159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18</w:t>
              </w:r>
            </w:ins>
            <w:moveFromRangeStart w:id="1595" w:author="OMH CKO" w:date="2018-04-17T12:27:00Z" w:name="move511731414"/>
            <w:moveFrom w:id="1596" w:author="OMH CKO" w:date="2018-04-17T12:27:00Z">
              <w:r w:rsidR="00E10F35">
                <w:rPr>
                  <w:rFonts w:eastAsiaTheme="minorHAnsi"/>
                  <w:b/>
                  <w:sz w:val="18"/>
                  <w:rPrChange w:id="1597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2019</w:t>
              </w:r>
            </w:moveFrom>
            <w:moveFromRangeEnd w:id="1595"/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37BD6D02" w14:textId="1F5DBD37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moveToRangeStart w:id="1598" w:author="OMH CKO" w:date="2018-04-17T12:27:00Z" w:name="move511731415"/>
            <w:moveTo w:id="159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17</w:t>
              </w:r>
            </w:moveTo>
            <w:moveFromRangeStart w:id="1600" w:author="OMH CKO" w:date="2018-04-17T12:27:00Z" w:name="move511731413"/>
            <w:moveToRangeEnd w:id="1598"/>
            <w:moveFrom w:id="160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</w:moveFrom>
            <w:moveFromRangeEnd w:id="1600"/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790BC615" w14:textId="6A30B607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moveToRangeStart w:id="1602" w:author="OMH CKO" w:date="2018-04-17T12:27:00Z" w:name="move511731388"/>
            <w:moveTo w:id="160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16</w:t>
              </w:r>
            </w:moveTo>
            <w:moveFromRangeStart w:id="1604" w:author="OMH CKO" w:date="2018-04-17T12:27:00Z" w:name="move511731416"/>
            <w:moveToRangeEnd w:id="1602"/>
            <w:moveFrom w:id="1605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From>
            <w:moveFromRangeEnd w:id="1604"/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53BB0418" w14:textId="69C41C95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moveToRangeStart w:id="1606" w:author="OMH CKO" w:date="2018-04-17T12:27:00Z" w:name="move511731403"/>
            <w:moveTo w:id="160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15</w:t>
              </w:r>
            </w:moveTo>
            <w:moveFromRangeStart w:id="1608" w:author="OMH CKO" w:date="2018-04-17T12:27:00Z" w:name="move511731417"/>
            <w:moveToRangeEnd w:id="1606"/>
            <w:moveFrom w:id="1609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From>
            <w:moveFromRangeEnd w:id="1608"/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4898FF49" w14:textId="23896B81" w:rsidR="006040DB" w:rsidRPr="00F41510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ins w:id="1610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14</w:t>
              </w:r>
            </w:ins>
            <w:moveFromRangeStart w:id="1611" w:author="OMH CKO" w:date="2018-04-17T12:27:00Z" w:name="move511731410"/>
            <w:moveFrom w:id="1612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From>
            <w:moveFromRangeEnd w:id="1611"/>
          </w:p>
        </w:tc>
        <w:tc>
          <w:tcPr>
            <w:tcW w:w="986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08662F2" w14:textId="77777777" w:rsidR="006040DB" w:rsidRPr="00CB0F5E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CB0F5E">
              <w:rPr>
                <w:rFonts w:eastAsiaTheme="minorHAnsi"/>
                <w:b/>
                <w:sz w:val="16"/>
                <w:szCs w:val="16"/>
                <w:lang w:eastAsia="de-DE"/>
              </w:rPr>
              <w:t>Poznámka</w:t>
            </w:r>
          </w:p>
        </w:tc>
      </w:tr>
      <w:tr w:rsidR="00F65AB8" w:rsidRPr="00AA7D81" w14:paraId="3BD4684D" w14:textId="77777777" w:rsidTr="006040DB">
        <w:trPr>
          <w:trHeight w:val="1185"/>
        </w:trPr>
        <w:tc>
          <w:tcPr>
            <w:tcW w:w="1843" w:type="dxa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3185D74F" w14:textId="77777777" w:rsidR="00842F2D" w:rsidRPr="00AA7D81" w:rsidRDefault="00842F2D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6A1B236" w14:textId="77777777" w:rsidR="00842F2D" w:rsidRPr="00960B56" w:rsidRDefault="00842F2D" w:rsidP="00960B56">
            <w:pPr>
              <w:spacing w:after="200" w:line="276" w:lineRule="auto"/>
              <w:ind w:left="33" w:hanging="3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9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43EAA85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7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206F2E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562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5620C2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91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33A5A3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1194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D666576" w14:textId="77777777" w:rsidR="00842F2D" w:rsidRPr="00960B56" w:rsidRDefault="00842F2D" w:rsidP="000B0CEB">
            <w:pPr>
              <w:jc w:val="center"/>
              <w:rPr>
                <w:sz w:val="18"/>
                <w:szCs w:val="18"/>
              </w:rPr>
            </w:pP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</w:t>
            </w:r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N'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C4F3475" w14:textId="77777777" w:rsidR="00842F2D" w:rsidRDefault="00842F2D" w:rsidP="00960B56">
            <w:pPr>
              <w:spacing w:after="200" w:line="276" w:lineRule="auto"/>
              <w:jc w:val="center"/>
              <w:rPr>
                <w:rFonts w:eastAsia="Calibri"/>
                <w:i/>
                <w:sz w:val="18"/>
                <w:szCs w:val="18"/>
                <w:lang w:val="en-GB" w:eastAsia="en-GB"/>
              </w:rPr>
            </w:pPr>
          </w:p>
          <w:p w14:paraId="359C6F7B" w14:textId="77777777" w:rsidR="00842F2D" w:rsidRPr="00960B56" w:rsidRDefault="00842F2D" w:rsidP="00960B56">
            <w:pPr>
              <w:spacing w:after="200" w:line="276" w:lineRule="auto"/>
              <w:jc w:val="center"/>
              <w:rPr>
                <w:rFonts w:eastAsia="Calibri"/>
                <w:i/>
                <w:sz w:val="18"/>
                <w:szCs w:val="18"/>
                <w:lang w:val="en-GB" w:eastAsia="en-GB"/>
              </w:rPr>
            </w:pP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</w:t>
            </w:r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N</w:t>
            </w: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'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</w:t>
            </w:r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M</w:t>
            </w: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D6D88A4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E1FD5F0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65F5AA4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3250232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DD20FFB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BBE586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61419D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1EE84B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vAlign w:val="center"/>
          </w:tcPr>
          <w:p w14:paraId="33C2714B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9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581213D" w14:textId="77777777" w:rsidR="00842F2D" w:rsidRDefault="00842F2D" w:rsidP="00960B56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70541B">
              <w:rPr>
                <w:i/>
                <w:sz w:val="18"/>
                <w:szCs w:val="18"/>
              </w:rPr>
              <w:t>&lt;typ='S'</w:t>
            </w:r>
          </w:p>
          <w:p w14:paraId="05E4F695" w14:textId="77777777" w:rsidR="00842F2D" w:rsidRPr="0070541B" w:rsidRDefault="00842F2D" w:rsidP="00960B56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proofErr w:type="spellStart"/>
            <w:r w:rsidRPr="0070541B">
              <w:rPr>
                <w:i/>
                <w:sz w:val="18"/>
                <w:szCs w:val="18"/>
              </w:rPr>
              <w:t>max.rozsah</w:t>
            </w:r>
            <w:proofErr w:type="spellEnd"/>
            <w:r w:rsidRPr="0070541B">
              <w:rPr>
                <w:i/>
                <w:sz w:val="18"/>
                <w:szCs w:val="18"/>
              </w:rPr>
              <w:t>=875 vstup='M'&gt;</w:t>
            </w:r>
          </w:p>
        </w:tc>
      </w:tr>
      <w:tr w:rsidR="00345E7B" w:rsidRPr="00AA7D81" w14:paraId="27FFD422" w14:textId="77777777" w:rsidTr="0070541B">
        <w:trPr>
          <w:cantSplit/>
          <w:trHeight w:val="684"/>
        </w:trPr>
        <w:tc>
          <w:tcPr>
            <w:tcW w:w="1843" w:type="dxa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5EB23853" w14:textId="77777777" w:rsidR="00842F2D" w:rsidRPr="00AA7D81" w:rsidRDefault="00842F2D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7627A6A2" w14:textId="77777777" w:rsidR="00842F2D" w:rsidRPr="00AA7D81" w:rsidRDefault="00842F2D" w:rsidP="00AA7D81">
            <w:pPr>
              <w:spacing w:after="200" w:line="276" w:lineRule="auto"/>
              <w:ind w:left="33" w:hanging="3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970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6A3096ED" w14:textId="77777777" w:rsidR="00842F2D" w:rsidRPr="00AA7D81" w:rsidRDefault="00842F2D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88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651AE886" w14:textId="77777777" w:rsidR="00842F2D" w:rsidRPr="00AA7D81" w:rsidRDefault="00842F2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562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54574222" w14:textId="77777777" w:rsidR="00842F2D" w:rsidRPr="00AA7D81" w:rsidRDefault="00842F2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911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3290E9F2" w14:textId="77777777" w:rsidR="00842F2D" w:rsidRPr="00AA7D81" w:rsidRDefault="00842F2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39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</w:tcPr>
          <w:p w14:paraId="7C6BA95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98" w:type="dxa"/>
            <w:shd w:val="clear" w:color="auto" w:fill="B8CCE4" w:themeFill="accent1" w:themeFillTint="66"/>
            <w:textDirection w:val="btLr"/>
          </w:tcPr>
          <w:p w14:paraId="494CC3A0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98" w:type="dxa"/>
            <w:shd w:val="clear" w:color="auto" w:fill="B8CCE4" w:themeFill="accent1" w:themeFillTint="66"/>
            <w:textDirection w:val="btLr"/>
          </w:tcPr>
          <w:p w14:paraId="20F9BA8D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</w:tcPr>
          <w:p w14:paraId="27767C81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07932D12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3434B49A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6501401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C04FC35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664C8A7E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2169ECC0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7AC4795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2743040F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0FF80B3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4F93747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17CAA05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3762C0E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784F7FD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432A9C1F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4B42ACD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1EDAD6A3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4C68EEBA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09B224B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0A7F9774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5BE1E886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04A23D0B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F0C72BC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7B9A88C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27E75D6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87B8574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35BBB6F1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D660281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4D7B0F97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0511F01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986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1C349333" w14:textId="77777777" w:rsidR="00842F2D" w:rsidRPr="00AA7D81" w:rsidRDefault="00842F2D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</w:tr>
      <w:tr w:rsidR="00F65AB8" w:rsidRPr="00AA7D81" w14:paraId="6FB4C23A" w14:textId="77777777" w:rsidTr="003176CF">
        <w:tc>
          <w:tcPr>
            <w:tcW w:w="1843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1C79F691" w14:textId="687D1301" w:rsidR="00960B56" w:rsidRPr="00043E8B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043E8B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Kumulatívna hodnota – </w:t>
            </w:r>
            <w:del w:id="1613" w:author="OMH CKO" w:date="2018-04-17T12:27:00Z">
              <w:r w:rsidRPr="00043E8B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 xml:space="preserve">vybrané </w:delText>
              </w:r>
              <w:r w:rsidR="00550336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 xml:space="preserve">projekty </w:delText>
              </w:r>
              <w:r w:rsidRPr="00043E8B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(</w:delText>
              </w:r>
              <w:r w:rsidR="00842F2D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prognózy</w:delText>
              </w:r>
            </w:del>
            <w:ins w:id="1614" w:author="OMH CKO" w:date="2018-04-17T12:27:00Z">
              <w:r w:rsidR="00435F36">
                <w:rPr>
                  <w:rFonts w:eastAsiaTheme="minorHAnsi"/>
                  <w:b/>
                  <w:sz w:val="18"/>
                  <w:szCs w:val="18"/>
                  <w:lang w:eastAsia="de-DE"/>
                </w:rPr>
                <w:t>výstupy</w:t>
              </w:r>
            </w:ins>
            <w:r w:rsidR="00435F36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, ktoré </w:t>
            </w:r>
            <w:del w:id="1615" w:author="OMH CKO" w:date="2018-04-17T12:27:00Z">
              <w:r w:rsidR="00842F2D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poskytli prijímatelia</w:delText>
              </w:r>
              <w:r w:rsidRPr="00043E8B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)</w:delText>
              </w:r>
            </w:del>
            <w:ins w:id="1616" w:author="OMH CKO" w:date="2018-04-17T12:27:00Z">
              <w:r w:rsidR="00435F36">
                <w:rPr>
                  <w:rFonts w:eastAsiaTheme="minorHAnsi"/>
                  <w:b/>
                  <w:sz w:val="18"/>
                  <w:szCs w:val="18"/>
                  <w:lang w:eastAsia="de-DE"/>
                </w:rPr>
                <w:t>sa majú realizovať prostredníctvom vybraných projektov</w:t>
              </w:r>
            </w:ins>
          </w:p>
          <w:p w14:paraId="0DF4E6D4" w14:textId="77777777" w:rsidR="00960B56" w:rsidRPr="00043E8B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8"/>
                <w:szCs w:val="18"/>
                <w:lang w:eastAsia="de-DE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074817C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ind w:left="33" w:hanging="33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70" w:type="dxa"/>
            <w:vMerge w:val="restart"/>
            <w:shd w:val="clear" w:color="auto" w:fill="auto"/>
          </w:tcPr>
          <w:p w14:paraId="73C5E39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788" w:type="dxa"/>
            <w:vMerge w:val="restart"/>
            <w:shd w:val="clear" w:color="auto" w:fill="auto"/>
          </w:tcPr>
          <w:p w14:paraId="09B8388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562" w:type="dxa"/>
            <w:vMerge w:val="restart"/>
            <w:shd w:val="clear" w:color="auto" w:fill="auto"/>
          </w:tcPr>
          <w:p w14:paraId="7B5E2AE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11" w:type="dxa"/>
            <w:vMerge w:val="restart"/>
            <w:shd w:val="clear" w:color="auto" w:fill="auto"/>
          </w:tcPr>
          <w:p w14:paraId="66A0A3C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 w:val="restart"/>
            <w:shd w:val="clear" w:color="auto" w:fill="auto"/>
          </w:tcPr>
          <w:p w14:paraId="3BB8DF3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 w:val="restart"/>
            <w:shd w:val="clear" w:color="auto" w:fill="auto"/>
          </w:tcPr>
          <w:p w14:paraId="3E572DF9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 w:val="restart"/>
            <w:shd w:val="clear" w:color="auto" w:fill="auto"/>
          </w:tcPr>
          <w:p w14:paraId="318B74C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E0B255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CA580C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144964C0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EAADE2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C199E8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5DE2FCB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8055B8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096527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11E59C8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0B3D5D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E1E91C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75CBA43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0677D8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D46F8F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6C9BE3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492734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15D794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5A03919B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5F5D33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2B4614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D05F15B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809323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3D808B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1D3898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B4F141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3C1DA3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EDC90F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EB26E0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E331C7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9D8D87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86" w:type="dxa"/>
            <w:shd w:val="clear" w:color="auto" w:fill="auto"/>
          </w:tcPr>
          <w:p w14:paraId="3EF59DD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</w:tr>
      <w:tr w:rsidR="00F65AB8" w:rsidRPr="00AA7D81" w14:paraId="635EE51F" w14:textId="77777777" w:rsidTr="003176CF">
        <w:trPr>
          <w:trHeight w:val="268"/>
        </w:trPr>
        <w:tc>
          <w:tcPr>
            <w:tcW w:w="1843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70AE6682" w14:textId="77777777" w:rsidR="00960B56" w:rsidRPr="00043E8B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del w:id="1617" w:author="OMH CKO" w:date="2018-04-17T12:27:00Z"/>
                <w:rFonts w:eastAsiaTheme="minorHAnsi"/>
                <w:b/>
                <w:sz w:val="18"/>
                <w:szCs w:val="18"/>
                <w:lang w:eastAsia="de-DE"/>
              </w:rPr>
            </w:pPr>
            <w:r w:rsidRPr="00043E8B">
              <w:rPr>
                <w:rFonts w:eastAsiaTheme="minorHAnsi"/>
                <w:b/>
                <w:sz w:val="18"/>
                <w:szCs w:val="18"/>
                <w:lang w:eastAsia="de-DE"/>
              </w:rPr>
              <w:t>Kumulatívna hodnota –</w:t>
            </w:r>
            <w:del w:id="1618" w:author="OMH CKO" w:date="2018-04-17T12:27:00Z">
              <w:r w:rsidRPr="00043E8B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 xml:space="preserve"> </w:delText>
              </w:r>
            </w:del>
            <w:ins w:id="1619" w:author="OMH CKO" w:date="2018-04-17T12:27:00Z">
              <w:r w:rsidR="00435F36">
                <w:rPr>
                  <w:rFonts w:eastAsiaTheme="minorHAnsi"/>
                  <w:b/>
                  <w:sz w:val="18"/>
                  <w:szCs w:val="18"/>
                  <w:lang w:eastAsia="de-DE"/>
                </w:rPr>
                <w:t>výstupy zrealizované prostredníctvom projektov</w:t>
              </w:r>
              <w:r w:rsidR="00B42D60">
                <w:rPr>
                  <w:rFonts w:eastAsiaTheme="minorHAnsi"/>
                  <w:b/>
                  <w:sz w:val="18"/>
                  <w:szCs w:val="18"/>
                  <w:lang w:eastAsia="de-DE"/>
                </w:rPr>
                <w:t xml:space="preserve"> (čiastočne a </w:t>
              </w:r>
            </w:ins>
            <w:r w:rsidR="00B42D60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plne realizované </w:t>
            </w:r>
            <w:r w:rsidR="00B42D60">
              <w:rPr>
                <w:rFonts w:eastAsiaTheme="minorHAnsi"/>
                <w:b/>
                <w:sz w:val="18"/>
                <w:szCs w:val="18"/>
                <w:lang w:eastAsia="de-DE"/>
              </w:rPr>
              <w:lastRenderedPageBreak/>
              <w:t>projekty</w:t>
            </w:r>
            <w:del w:id="1620" w:author="OMH CKO" w:date="2018-04-17T12:27:00Z">
              <w:r w:rsidR="00550336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 xml:space="preserve"> </w:delText>
              </w:r>
              <w:r w:rsidRPr="00043E8B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(</w:delText>
              </w:r>
              <w:r w:rsidR="00842F2D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skutočné dosahovanie výstupov</w:delText>
              </w:r>
              <w:r w:rsidRPr="00043E8B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)</w:delText>
              </w:r>
            </w:del>
          </w:p>
          <w:p w14:paraId="048C20B6" w14:textId="214F0CE5" w:rsidR="00960B56" w:rsidRPr="00043E8B" w:rsidRDefault="00B42D60" w:rsidP="00435F36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ins w:id="1621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de-DE"/>
                </w:rPr>
                <w:t>)</w:t>
              </w:r>
            </w:ins>
          </w:p>
        </w:tc>
        <w:tc>
          <w:tcPr>
            <w:tcW w:w="709" w:type="dxa"/>
            <w:vMerge/>
            <w:shd w:val="clear" w:color="auto" w:fill="auto"/>
          </w:tcPr>
          <w:p w14:paraId="0ECFA07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70" w:type="dxa"/>
            <w:vMerge/>
            <w:shd w:val="clear" w:color="auto" w:fill="auto"/>
          </w:tcPr>
          <w:p w14:paraId="4E4CA1F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788" w:type="dxa"/>
            <w:vMerge/>
            <w:shd w:val="clear" w:color="auto" w:fill="auto"/>
          </w:tcPr>
          <w:p w14:paraId="6CEF6B2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562" w:type="dxa"/>
            <w:vMerge/>
            <w:shd w:val="clear" w:color="auto" w:fill="auto"/>
          </w:tcPr>
          <w:p w14:paraId="37EECE39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11" w:type="dxa"/>
            <w:vMerge/>
            <w:shd w:val="clear" w:color="auto" w:fill="auto"/>
          </w:tcPr>
          <w:p w14:paraId="5F6A41B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/>
            <w:shd w:val="clear" w:color="auto" w:fill="auto"/>
          </w:tcPr>
          <w:p w14:paraId="0A68D21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/>
            <w:shd w:val="clear" w:color="auto" w:fill="auto"/>
          </w:tcPr>
          <w:p w14:paraId="7251964C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/>
            <w:shd w:val="clear" w:color="auto" w:fill="auto"/>
          </w:tcPr>
          <w:p w14:paraId="3EFFD3C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76D326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3340FA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F488EE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D9EC740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F4EB6F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9CF18D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8F8155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058924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10EFE96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ED934BC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DC8EBDC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300D2F6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04E0BCD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CB95AF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2DE2E3C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4486E4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9BA993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2694B88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27731C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1BDCEB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9AF8B5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E8121B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AF6F0D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5E81A0D9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E0488A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EFAACF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71CA0160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DA3C01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E0C910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3240087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86" w:type="dxa"/>
            <w:shd w:val="clear" w:color="auto" w:fill="auto"/>
          </w:tcPr>
          <w:p w14:paraId="1734E5C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</w:tr>
    </w:tbl>
    <w:p w14:paraId="6D9F87B4" w14:textId="77777777" w:rsidR="00AA7D81" w:rsidRPr="000A6560" w:rsidRDefault="00AA7D81" w:rsidP="00AA7D81">
      <w:pPr>
        <w:spacing w:after="200" w:line="276" w:lineRule="auto"/>
        <w:rPr>
          <w:del w:id="1622" w:author="OMH CKO" w:date="2018-04-17T12:27:00Z"/>
          <w:rFonts w:eastAsiaTheme="minorHAnsi"/>
          <w:sz w:val="18"/>
          <w:szCs w:val="18"/>
        </w:rPr>
      </w:pPr>
      <w:del w:id="1623" w:author="OMH CKO" w:date="2018-04-17T12:27:00Z">
        <w:r w:rsidRPr="000A6560">
          <w:rPr>
            <w:rFonts w:eastAsiaTheme="minorHAnsi"/>
            <w:sz w:val="18"/>
            <w:szCs w:val="18"/>
          </w:rPr>
          <w:delText>* nie je povinné pre technickú pomoc</w:delText>
        </w:r>
      </w:del>
    </w:p>
    <w:p w14:paraId="4A88B618" w14:textId="77777777" w:rsidR="007C293F" w:rsidRDefault="00AA7D81" w:rsidP="00BD740D">
      <w:pPr>
        <w:keepNext/>
        <w:spacing w:after="200" w:line="276" w:lineRule="auto"/>
        <w:rPr>
          <w:rFonts w:eastAsiaTheme="minorHAnsi"/>
          <w:b/>
        </w:rPr>
      </w:pPr>
      <w:r w:rsidRPr="009839E4">
        <w:rPr>
          <w:rFonts w:eastAsiaTheme="minorHAnsi"/>
          <w:b/>
        </w:rPr>
        <w:t xml:space="preserve">Tabuľka 3B </w:t>
      </w:r>
      <w:r w:rsidRPr="002345FD">
        <w:rPr>
          <w:rFonts w:eastAsiaTheme="minorHAnsi"/>
          <w:b/>
        </w:rPr>
        <w:t xml:space="preserve">Spoločné ukazovatele výstupov pre </w:t>
      </w:r>
      <w:r w:rsidR="00B5361E" w:rsidRPr="00FF51E9">
        <w:rPr>
          <w:rFonts w:eastAsiaTheme="minorHAnsi"/>
          <w:b/>
        </w:rPr>
        <w:t xml:space="preserve">EFRR </w:t>
      </w:r>
      <w:r w:rsidRPr="00FF51E9">
        <w:rPr>
          <w:rFonts w:eastAsiaTheme="minorHAnsi"/>
          <w:b/>
        </w:rPr>
        <w:t xml:space="preserve">v rámci cieľa Investovanie do rastu a zamestnanosti týkajúce sa </w:t>
      </w:r>
      <w:r w:rsidR="00377C82" w:rsidRPr="00FF51E9">
        <w:rPr>
          <w:rFonts w:eastAsiaTheme="minorHAnsi"/>
          <w:b/>
        </w:rPr>
        <w:t xml:space="preserve">investícií do výroby </w:t>
      </w:r>
      <w:r w:rsidRPr="00FF51E9">
        <w:rPr>
          <w:rFonts w:eastAsiaTheme="minorHAnsi"/>
          <w:b/>
        </w:rPr>
        <w:t>– počet podnikov</w:t>
      </w:r>
      <w:r w:rsidR="00377C82" w:rsidRPr="00FF51E9">
        <w:rPr>
          <w:rFonts w:eastAsiaTheme="minorHAnsi"/>
          <w:b/>
        </w:rPr>
        <w:t>, ktoré dostávajú podporu z OP, bez podpory z iných zdrojov pre tie isté podniky</w:t>
      </w:r>
    </w:p>
    <w:p w14:paraId="1C25F59C" w14:textId="77777777" w:rsidR="007C293F" w:rsidRDefault="007C293F" w:rsidP="00BD740D">
      <w:pPr>
        <w:keepNext/>
        <w:shd w:val="clear" w:color="auto" w:fill="B8CCE4" w:themeFill="accent1" w:themeFillTint="66"/>
        <w:spacing w:before="120" w:after="120"/>
        <w:jc w:val="both"/>
        <w:rPr>
          <w:del w:id="1624" w:author="OMH CKO" w:date="2018-04-17T12:27:00Z"/>
          <w:rFonts w:eastAsiaTheme="minorHAnsi"/>
          <w:i/>
          <w:u w:val="single"/>
        </w:rPr>
      </w:pPr>
      <w:del w:id="1625" w:author="OMH CKO" w:date="2018-04-17T12:27:00Z">
        <w:r w:rsidRPr="00063CD4">
          <w:rPr>
            <w:rFonts w:eastAsiaTheme="minorHAnsi"/>
            <w:i/>
            <w:u w:val="single"/>
          </w:rPr>
          <w:delText>Zdroj údajo</w:delText>
        </w:r>
        <w:r>
          <w:rPr>
            <w:rFonts w:eastAsiaTheme="minorHAnsi"/>
            <w:i/>
            <w:u w:val="single"/>
          </w:rPr>
          <w:delText>v</w:delText>
        </w:r>
      </w:del>
    </w:p>
    <w:p w14:paraId="79BE9CC5" w14:textId="774C26D4" w:rsidR="007C293F" w:rsidRDefault="00B770FE" w:rsidP="00BD740D">
      <w:pPr>
        <w:keepNext/>
        <w:shd w:val="clear" w:color="auto" w:fill="B8CCE4" w:themeFill="accent1" w:themeFillTint="66"/>
        <w:spacing w:before="120" w:after="120"/>
        <w:jc w:val="both"/>
        <w:rPr>
          <w:ins w:id="1626" w:author="OMH CKO" w:date="2018-04-17T12:27:00Z"/>
          <w:rFonts w:eastAsiaTheme="minorHAnsi"/>
          <w:i/>
          <w:u w:val="single"/>
        </w:rPr>
      </w:pPr>
      <w:del w:id="1627" w:author="OMH CKO" w:date="2018-04-17T12:27:00Z">
        <w:r>
          <w:rPr>
            <w:rFonts w:eastAsiaTheme="minorHAnsi"/>
            <w:i/>
          </w:rPr>
          <w:delText>Kumulatívna hodnota ukazovateľov sa automaticky generuje ITMS2014+ na základe údajov z monitorovacích správ projektov.</w:delText>
        </w:r>
      </w:del>
      <w:ins w:id="1628" w:author="OMH CKO" w:date="2018-04-17T12:27:00Z">
        <w:r w:rsidR="00CD5803">
          <w:rPr>
            <w:rFonts w:eastAsiaTheme="minorHAnsi"/>
            <w:i/>
            <w:u w:val="single"/>
          </w:rPr>
          <w:t>Doplňujúce informácie</w:t>
        </w:r>
      </w:ins>
    </w:p>
    <w:p w14:paraId="20911A8B" w14:textId="3F7A85F5" w:rsidR="00AA7D81" w:rsidRPr="00AA7D81" w:rsidRDefault="00B770FE" w:rsidP="00BD740D">
      <w:pPr>
        <w:keepNext/>
        <w:shd w:val="clear" w:color="auto" w:fill="B8CCE4" w:themeFill="accent1" w:themeFillTint="66"/>
        <w:spacing w:before="120" w:after="200"/>
        <w:jc w:val="both"/>
        <w:rPr>
          <w:rFonts w:eastAsiaTheme="minorHAnsi"/>
          <w:sz w:val="22"/>
          <w:szCs w:val="22"/>
          <w:lang w:eastAsia="de-DE"/>
        </w:rPr>
      </w:pPr>
      <w:ins w:id="1629" w:author="OMH CKO" w:date="2018-04-17T12:27:00Z">
        <w:r>
          <w:rPr>
            <w:rFonts w:eastAsiaTheme="minorHAnsi"/>
            <w:i/>
          </w:rPr>
          <w:t>.</w:t>
        </w:r>
      </w:ins>
      <w:r>
        <w:rPr>
          <w:rFonts w:eastAsiaTheme="minorHAnsi"/>
          <w:i/>
        </w:rPr>
        <w:t xml:space="preserve"> </w:t>
      </w:r>
      <w:r w:rsidR="00312338" w:rsidRPr="006758D5">
        <w:rPr>
          <w:rFonts w:eastAsiaTheme="minorHAnsi"/>
          <w:i/>
        </w:rPr>
        <w:t xml:space="preserve">Hodnota </w:t>
      </w:r>
      <w:r w:rsidR="00312338">
        <w:rPr>
          <w:rFonts w:eastAsiaTheme="minorHAnsi"/>
          <w:i/>
        </w:rPr>
        <w:t>merateľného ukazovateľa</w:t>
      </w:r>
      <w:r w:rsidR="00312338" w:rsidRPr="006758D5">
        <w:rPr>
          <w:rFonts w:eastAsiaTheme="minorHAnsi"/>
          <w:i/>
        </w:rPr>
        <w:t xml:space="preserve"> sa vypĺňa na základe hodnôt dosiahnutých v rámci </w:t>
      </w:r>
      <w:del w:id="1630" w:author="OMH CKO" w:date="2018-04-17T12:27:00Z">
        <w:r w:rsidR="00062EAE" w:rsidRPr="00712AF7">
          <w:rPr>
            <w:rFonts w:eastAsiaTheme="minorHAnsi"/>
            <w:i/>
          </w:rPr>
          <w:delText>vybraných</w:delText>
        </w:r>
      </w:del>
      <w:ins w:id="1631" w:author="OMH CKO" w:date="2018-04-17T12:27:00Z">
        <w:r w:rsidR="00B42D60">
          <w:rPr>
            <w:rFonts w:eastAsiaTheme="minorHAnsi"/>
            <w:i/>
          </w:rPr>
          <w:t>čiastočne</w:t>
        </w:r>
        <w:r w:rsidR="00312338" w:rsidRPr="006758D5">
          <w:rPr>
            <w:rFonts w:eastAsiaTheme="minorHAnsi"/>
            <w:i/>
          </w:rPr>
          <w:t xml:space="preserve"> realizovaných projektov a </w:t>
        </w:r>
        <w:r w:rsidR="00B42D60">
          <w:rPr>
            <w:rFonts w:eastAsiaTheme="minorHAnsi"/>
            <w:i/>
          </w:rPr>
          <w:t>plne</w:t>
        </w:r>
        <w:r w:rsidR="00312338" w:rsidRPr="006758D5">
          <w:rPr>
            <w:rFonts w:eastAsiaTheme="minorHAnsi"/>
            <w:i/>
          </w:rPr>
          <w:t xml:space="preserve"> realizovaných</w:t>
        </w:r>
      </w:ins>
      <w:r w:rsidR="00312338" w:rsidRPr="006758D5">
        <w:rPr>
          <w:rFonts w:eastAsiaTheme="minorHAnsi"/>
          <w:i/>
        </w:rPr>
        <w:t xml:space="preserve"> projektov.</w:t>
      </w:r>
      <w:ins w:id="1632" w:author="OMH CKO" w:date="2018-04-17T12:27:00Z">
        <w:r w:rsidR="00312338">
          <w:rPr>
            <w:rFonts w:eastAsiaTheme="minorHAnsi"/>
            <w:i/>
          </w:rPr>
          <w:t xml:space="preserve"> Hodnoty sú očistené o duplicity na úrovni investičnej priority.</w:t>
        </w:r>
      </w:ins>
      <w:r w:rsidR="00312338" w:rsidRPr="006758D5">
        <w:rPr>
          <w:rFonts w:eastAsiaTheme="minorHAnsi"/>
          <w:i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4"/>
        <w:gridCol w:w="4110"/>
        <w:tblGridChange w:id="1633">
          <w:tblGrid>
            <w:gridCol w:w="10"/>
            <w:gridCol w:w="4619"/>
            <w:gridCol w:w="3229"/>
            <w:gridCol w:w="1236"/>
            <w:gridCol w:w="4110"/>
          </w:tblGrid>
        </w:tblGridChange>
      </w:tblGrid>
      <w:tr w:rsidR="00F65AB8" w:rsidRPr="00AA7D81" w14:paraId="1921677C" w14:textId="77777777" w:rsidTr="00474972">
        <w:trPr>
          <w:trHeight w:val="965"/>
          <w:jc w:val="center"/>
        </w:trPr>
        <w:tc>
          <w:tcPr>
            <w:tcW w:w="9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40C67" w14:textId="77777777" w:rsidR="00AA7D81" w:rsidRPr="009839E4" w:rsidRDefault="00AA7D81" w:rsidP="00AA7D81">
            <w:pPr>
              <w:spacing w:after="240" w:line="276" w:lineRule="auto"/>
              <w:ind w:left="72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9839E4">
              <w:rPr>
                <w:rFonts w:eastAsiaTheme="minorHAnsi"/>
                <w:b/>
                <w:bCs/>
                <w:lang w:eastAsia="en-US"/>
              </w:rPr>
              <w:t>Názov ukazovateľa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CB751" w14:textId="77777777" w:rsidR="00AA7D81" w:rsidRPr="009839E4" w:rsidRDefault="0079352E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</w:rPr>
              <w:t>P</w:t>
            </w:r>
            <w:r w:rsidRPr="0079352E">
              <w:rPr>
                <w:rFonts w:eastAsiaTheme="minorHAnsi"/>
                <w:b/>
              </w:rPr>
              <w:t xml:space="preserve">očet podnikov, ktoré dostávajú podporu z OP, bez podpory z iných zdrojov </w:t>
            </w:r>
          </w:p>
        </w:tc>
      </w:tr>
      <w:tr w:rsidR="00AA7D81" w:rsidRPr="00AA7D81" w14:paraId="670F8782" w14:textId="77777777" w:rsidTr="00474972">
        <w:tblPrEx>
          <w:tblW w:w="0" w:type="auto"/>
          <w:jc w:val="center"/>
          <w:tblCellMar>
            <w:left w:w="0" w:type="dxa"/>
            <w:right w:w="0" w:type="dxa"/>
          </w:tblCellMar>
          <w:tblPrExChange w:id="1634" w:author="OMH CKO" w:date="2018-04-17T12:27:00Z">
            <w:tblPrEx>
              <w:tblW w:w="0" w:type="auto"/>
              <w:jc w:val="center"/>
              <w:tblCellMar>
                <w:left w:w="0" w:type="dxa"/>
                <w:right w:w="0" w:type="dxa"/>
              </w:tblCellMar>
            </w:tblPrEx>
          </w:tblPrExChange>
        </w:tblPrEx>
        <w:trPr>
          <w:trHeight w:hRule="exact" w:val="1107"/>
          <w:jc w:val="center"/>
          <w:trPrChange w:id="1635" w:author="OMH CKO" w:date="2018-04-17T12:27:00Z">
            <w:trPr>
              <w:gridAfter w:val="0"/>
              <w:trHeight w:hRule="exact" w:val="680"/>
              <w:jc w:val="center"/>
            </w:trPr>
          </w:trPrChange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1636" w:author="OMH CKO" w:date="2018-04-17T12:27:00Z">
              <w:tcPr>
                <w:tcW w:w="4629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318BB758" w14:textId="7905BF82" w:rsidR="00AA7D81" w:rsidRPr="009839E4" w:rsidRDefault="00EC5D46" w:rsidP="00E869A0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A) </w:t>
            </w:r>
            <w:r w:rsidR="00AA7D81" w:rsidRPr="009839E4">
              <w:rPr>
                <w:rFonts w:eastAsiaTheme="minorHAnsi"/>
                <w:bCs/>
                <w:lang w:eastAsia="en-US"/>
              </w:rPr>
              <w:t xml:space="preserve">Počet podnikov, ktorým sa poskytuje </w:t>
            </w:r>
            <w:r w:rsidR="0014326A">
              <w:rPr>
                <w:rFonts w:eastAsiaTheme="minorHAnsi"/>
                <w:bCs/>
                <w:lang w:eastAsia="en-US"/>
              </w:rPr>
              <w:t>podpora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="00474972" w:rsidRPr="00474972">
              <w:rPr>
                <w:rFonts w:eastAsiaTheme="minorHAnsi"/>
                <w:sz w:val="22"/>
                <w:rPrChange w:id="1637" w:author="OMH CKO" w:date="2018-04-17T12:27:00Z">
                  <w:rPr>
                    <w:rFonts w:eastAsiaTheme="minorHAnsi"/>
                  </w:rPr>
                </w:rPrChange>
              </w:rPr>
              <w:t>(</w:t>
            </w:r>
            <w:del w:id="1638" w:author="OMH CKO" w:date="2018-04-17T12:27:00Z">
              <w:r>
                <w:rPr>
                  <w:rFonts w:eastAsiaTheme="minorHAnsi"/>
                  <w:bCs/>
                  <w:lang w:eastAsia="en-US"/>
                </w:rPr>
                <w:delText>A=</w:delText>
              </w:r>
            </w:del>
            <w:ins w:id="1639" w:author="OMH CKO" w:date="2018-04-17T12:27:00Z">
              <w:r w:rsidR="00474972" w:rsidRPr="00474972">
                <w:rPr>
                  <w:rFonts w:eastAsiaTheme="minorHAnsi"/>
                  <w:bCs/>
                  <w:sz w:val="22"/>
                  <w:lang w:eastAsia="en-US"/>
                </w:rPr>
                <w:t xml:space="preserve">hodnota ukazovateľa sa vypočíta ako súčet hodnôt ukazovateľov, uvedených v písmenách </w:t>
              </w:r>
            </w:ins>
            <w:r w:rsidR="00474972" w:rsidRPr="00474972">
              <w:rPr>
                <w:rFonts w:eastAsiaTheme="minorHAnsi"/>
                <w:sz w:val="22"/>
                <w:rPrChange w:id="1640" w:author="OMH CKO" w:date="2018-04-17T12:27:00Z">
                  <w:rPr>
                    <w:rFonts w:eastAsiaTheme="minorHAnsi"/>
                  </w:rPr>
                </w:rPrChange>
              </w:rPr>
              <w:t>B</w:t>
            </w:r>
            <w:del w:id="1641" w:author="OMH CKO" w:date="2018-04-17T12:27:00Z">
              <w:r>
                <w:rPr>
                  <w:rFonts w:eastAsiaTheme="minorHAnsi"/>
                  <w:bCs/>
                  <w:lang w:eastAsia="en-US"/>
                </w:rPr>
                <w:delText>+</w:delText>
              </w:r>
            </w:del>
            <w:ins w:id="1642" w:author="OMH CKO" w:date="2018-04-17T12:27:00Z">
              <w:r w:rsidR="00474972" w:rsidRPr="00474972">
                <w:rPr>
                  <w:rFonts w:eastAsiaTheme="minorHAnsi"/>
                  <w:bCs/>
                  <w:sz w:val="22"/>
                  <w:lang w:eastAsia="en-US"/>
                </w:rPr>
                <w:t xml:space="preserve">, </w:t>
              </w:r>
            </w:ins>
            <w:r w:rsidR="00474972" w:rsidRPr="00474972">
              <w:rPr>
                <w:rFonts w:eastAsiaTheme="minorHAnsi"/>
                <w:sz w:val="22"/>
                <w:rPrChange w:id="1643" w:author="OMH CKO" w:date="2018-04-17T12:27:00Z">
                  <w:rPr>
                    <w:rFonts w:eastAsiaTheme="minorHAnsi"/>
                  </w:rPr>
                </w:rPrChange>
              </w:rPr>
              <w:t>C</w:t>
            </w:r>
            <w:del w:id="1644" w:author="OMH CKO" w:date="2018-04-17T12:27:00Z">
              <w:r>
                <w:rPr>
                  <w:rFonts w:eastAsiaTheme="minorHAnsi"/>
                  <w:bCs/>
                  <w:lang w:eastAsia="en-US"/>
                </w:rPr>
                <w:delText>+</w:delText>
              </w:r>
            </w:del>
            <w:ins w:id="1645" w:author="OMH CKO" w:date="2018-04-17T12:27:00Z">
              <w:r w:rsidR="00474972" w:rsidRPr="00474972">
                <w:rPr>
                  <w:rFonts w:eastAsiaTheme="minorHAnsi"/>
                  <w:bCs/>
                  <w:sz w:val="22"/>
                  <w:lang w:eastAsia="en-US"/>
                </w:rPr>
                <w:t xml:space="preserve"> a</w:t>
              </w:r>
              <w:r w:rsidR="00E869A0">
                <w:rPr>
                  <w:rFonts w:eastAsiaTheme="minorHAnsi"/>
                  <w:bCs/>
                  <w:sz w:val="22"/>
                  <w:lang w:eastAsia="en-US"/>
                </w:rPr>
                <w:t> </w:t>
              </w:r>
            </w:ins>
            <w:r w:rsidR="00474972" w:rsidRPr="00474972">
              <w:rPr>
                <w:rFonts w:eastAsiaTheme="minorHAnsi"/>
                <w:sz w:val="22"/>
                <w:rPrChange w:id="1646" w:author="OMH CKO" w:date="2018-04-17T12:27:00Z">
                  <w:rPr>
                    <w:rFonts w:eastAsiaTheme="minorHAnsi"/>
                  </w:rPr>
                </w:rPrChange>
              </w:rPr>
              <w:t>D</w:t>
            </w:r>
            <w:del w:id="1647" w:author="OMH CKO" w:date="2018-04-17T12:27:00Z">
              <w:r>
                <w:rPr>
                  <w:rFonts w:eastAsiaTheme="minorHAnsi"/>
                  <w:bCs/>
                  <w:lang w:eastAsia="en-US"/>
                </w:rPr>
                <w:delText>)</w:delText>
              </w:r>
            </w:del>
            <w:ins w:id="1648" w:author="OMH CKO" w:date="2018-04-17T12:27:00Z">
              <w:r w:rsidR="00E869A0">
                <w:rPr>
                  <w:rFonts w:eastAsiaTheme="minorHAnsi"/>
                  <w:bCs/>
                  <w:sz w:val="22"/>
                  <w:lang w:eastAsia="en-US"/>
                </w:rPr>
                <w:t>,</w:t>
              </w:r>
              <w:r w:rsidR="00474972" w:rsidRPr="00474972">
                <w:rPr>
                  <w:rFonts w:eastAsiaTheme="minorHAnsi"/>
                  <w:bCs/>
                  <w:sz w:val="22"/>
                  <w:lang w:eastAsia="en-US"/>
                </w:rPr>
                <w:t xml:space="preserve"> </w:t>
              </w:r>
              <w:r w:rsidR="00E869A0">
                <w:rPr>
                  <w:rFonts w:eastAsiaTheme="minorHAnsi"/>
                  <w:bCs/>
                  <w:sz w:val="22"/>
                  <w:lang w:eastAsia="en-US"/>
                </w:rPr>
                <w:t xml:space="preserve">znížený následne o </w:t>
              </w:r>
              <w:r w:rsidR="00474972" w:rsidRPr="00474972">
                <w:rPr>
                  <w:rFonts w:eastAsiaTheme="minorHAnsi"/>
                  <w:bCs/>
                  <w:sz w:val="22"/>
                  <w:lang w:eastAsia="en-US"/>
                </w:rPr>
                <w:t xml:space="preserve">duplicity na úrovni investičnej priority) </w:t>
              </w:r>
            </w:ins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649" w:author="OMH CKO" w:date="2018-04-17T12:27:00Z">
              <w:tcPr>
                <w:tcW w:w="3229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580586C1" w14:textId="77777777" w:rsidR="00AA7D81" w:rsidRPr="00AA7D81" w:rsidRDefault="0070541B" w:rsidP="0070541B">
            <w:pPr>
              <w:spacing w:after="200"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i/>
                <w:sz w:val="20"/>
              </w:rPr>
              <w:t>&lt;typ='N' vstup</w:t>
            </w:r>
            <w:r w:rsidRPr="000611E6">
              <w:rPr>
                <w:i/>
                <w:sz w:val="20"/>
              </w:rPr>
              <w:t>='M'&gt;</w:t>
            </w:r>
          </w:p>
        </w:tc>
      </w:tr>
      <w:tr w:rsidR="0070541B" w:rsidRPr="00AA7D81" w14:paraId="4AFAE44A" w14:textId="77777777" w:rsidTr="00474972">
        <w:tblPrEx>
          <w:tblW w:w="0" w:type="auto"/>
          <w:jc w:val="center"/>
          <w:tblCellMar>
            <w:left w:w="0" w:type="dxa"/>
            <w:right w:w="0" w:type="dxa"/>
          </w:tblCellMar>
          <w:tblPrExChange w:id="1650" w:author="OMH CKO" w:date="2018-04-17T12:27:00Z">
            <w:tblPrEx>
              <w:tblW w:w="0" w:type="auto"/>
              <w:jc w:val="center"/>
              <w:tblCellMar>
                <w:left w:w="0" w:type="dxa"/>
                <w:right w:w="0" w:type="dxa"/>
              </w:tblCellMar>
            </w:tblPrEx>
          </w:tblPrExChange>
        </w:tblPrEx>
        <w:trPr>
          <w:trHeight w:hRule="exact" w:val="428"/>
          <w:jc w:val="center"/>
          <w:trPrChange w:id="1651" w:author="OMH CKO" w:date="2018-04-17T12:27:00Z">
            <w:trPr>
              <w:gridAfter w:val="0"/>
              <w:trHeight w:hRule="exact" w:val="680"/>
              <w:jc w:val="center"/>
            </w:trPr>
          </w:trPrChange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1652" w:author="OMH CKO" w:date="2018-04-17T12:27:00Z">
              <w:tcPr>
                <w:tcW w:w="4629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59CE678F" w14:textId="77777777" w:rsidR="0070541B" w:rsidRPr="009839E4" w:rsidRDefault="00EC5D46" w:rsidP="0014326A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B) </w:t>
            </w:r>
            <w:r w:rsidR="0070541B" w:rsidRPr="009839E4">
              <w:rPr>
                <w:rFonts w:eastAsiaTheme="minorHAnsi"/>
                <w:bCs/>
                <w:lang w:eastAsia="en-US"/>
              </w:rPr>
              <w:t xml:space="preserve">Počet podnikov, </w:t>
            </w:r>
            <w:r w:rsidR="0014326A">
              <w:rPr>
                <w:rFonts w:eastAsiaTheme="minorHAnsi"/>
                <w:bCs/>
                <w:lang w:eastAsia="en-US"/>
              </w:rPr>
              <w:t>ktoré dostávajú granty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653" w:author="OMH CKO" w:date="2018-04-17T12:27:00Z">
              <w:tcPr>
                <w:tcW w:w="3229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5E67B0EA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  <w:tr w:rsidR="0070541B" w:rsidRPr="00AA7D81" w14:paraId="74778362" w14:textId="77777777" w:rsidTr="00474972">
        <w:tblPrEx>
          <w:tblW w:w="0" w:type="auto"/>
          <w:jc w:val="center"/>
          <w:tblCellMar>
            <w:left w:w="0" w:type="dxa"/>
            <w:right w:w="0" w:type="dxa"/>
          </w:tblCellMar>
          <w:tblPrExChange w:id="1654" w:author="OMH CKO" w:date="2018-04-17T12:27:00Z">
            <w:tblPrEx>
              <w:tblW w:w="0" w:type="auto"/>
              <w:jc w:val="center"/>
              <w:tblCellMar>
                <w:left w:w="0" w:type="dxa"/>
                <w:right w:w="0" w:type="dxa"/>
              </w:tblCellMar>
            </w:tblPrEx>
          </w:tblPrExChange>
        </w:tblPrEx>
        <w:trPr>
          <w:trHeight w:hRule="exact" w:val="434"/>
          <w:jc w:val="center"/>
          <w:trPrChange w:id="1655" w:author="OMH CKO" w:date="2018-04-17T12:27:00Z">
            <w:trPr>
              <w:gridAfter w:val="0"/>
              <w:trHeight w:hRule="exact" w:val="680"/>
              <w:jc w:val="center"/>
            </w:trPr>
          </w:trPrChange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1656" w:author="OMH CKO" w:date="2018-04-17T12:27:00Z">
              <w:tcPr>
                <w:tcW w:w="4629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1614B836" w14:textId="77777777" w:rsidR="0070541B" w:rsidRPr="009839E4" w:rsidRDefault="00EC5D46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C) </w:t>
            </w:r>
            <w:r w:rsidR="0014326A" w:rsidRPr="0014326A">
              <w:rPr>
                <w:rFonts w:eastAsiaTheme="minorHAnsi"/>
                <w:bCs/>
                <w:lang w:eastAsia="en-US"/>
              </w:rPr>
              <w:t>Počet podnikov, ktoré dostávajú finančnú podporu inú ako granty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657" w:author="OMH CKO" w:date="2018-04-17T12:27:00Z">
              <w:tcPr>
                <w:tcW w:w="3229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3EBB47A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  <w:tr w:rsidR="0070541B" w:rsidRPr="00AA7D81" w14:paraId="03192AC6" w14:textId="77777777" w:rsidTr="00474972">
        <w:tblPrEx>
          <w:tblW w:w="0" w:type="auto"/>
          <w:jc w:val="center"/>
          <w:tblCellMar>
            <w:left w:w="0" w:type="dxa"/>
            <w:right w:w="0" w:type="dxa"/>
          </w:tblCellMar>
          <w:tblPrExChange w:id="1658" w:author="OMH CKO" w:date="2018-04-17T12:27:00Z">
            <w:tblPrEx>
              <w:tblW w:w="0" w:type="auto"/>
              <w:jc w:val="center"/>
              <w:tblCellMar>
                <w:left w:w="0" w:type="dxa"/>
                <w:right w:w="0" w:type="dxa"/>
              </w:tblCellMar>
            </w:tblPrEx>
          </w:tblPrExChange>
        </w:tblPrEx>
        <w:trPr>
          <w:trHeight w:hRule="exact" w:val="425"/>
          <w:jc w:val="center"/>
          <w:trPrChange w:id="1659" w:author="OMH CKO" w:date="2018-04-17T12:27:00Z">
            <w:trPr>
              <w:gridAfter w:val="0"/>
              <w:trHeight w:hRule="exact" w:val="680"/>
              <w:jc w:val="center"/>
            </w:trPr>
          </w:trPrChange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1660" w:author="OMH CKO" w:date="2018-04-17T12:27:00Z">
              <w:tcPr>
                <w:tcW w:w="4629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27F8495A" w14:textId="77777777" w:rsidR="0070541B" w:rsidRPr="009839E4" w:rsidRDefault="00EC5D46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D) </w:t>
            </w:r>
            <w:r w:rsidR="0014326A" w:rsidRPr="0014326A">
              <w:rPr>
                <w:rFonts w:eastAsiaTheme="minorHAnsi"/>
                <w:bCs/>
                <w:lang w:eastAsia="en-US"/>
              </w:rPr>
              <w:t>Počet podnikov, ktoré dostávajú nefinančnú podporu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661" w:author="OMH CKO" w:date="2018-04-17T12:27:00Z">
              <w:tcPr>
                <w:tcW w:w="3229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7B22DA2F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  <w:tr w:rsidR="0070541B" w:rsidRPr="00AA7D81" w14:paraId="446E9AFB" w14:textId="77777777" w:rsidTr="00474972">
        <w:tblPrEx>
          <w:tblW w:w="0" w:type="auto"/>
          <w:jc w:val="center"/>
          <w:tblCellMar>
            <w:left w:w="0" w:type="dxa"/>
            <w:right w:w="0" w:type="dxa"/>
          </w:tblCellMar>
          <w:tblPrExChange w:id="1662" w:author="OMH CKO" w:date="2018-04-17T12:27:00Z">
            <w:tblPrEx>
              <w:tblW w:w="0" w:type="auto"/>
              <w:jc w:val="center"/>
              <w:tblCellMar>
                <w:left w:w="0" w:type="dxa"/>
                <w:right w:w="0" w:type="dxa"/>
              </w:tblCellMar>
            </w:tblPrEx>
          </w:tblPrExChange>
        </w:tblPrEx>
        <w:trPr>
          <w:trHeight w:hRule="exact" w:val="418"/>
          <w:jc w:val="center"/>
          <w:trPrChange w:id="1663" w:author="OMH CKO" w:date="2018-04-17T12:27:00Z">
            <w:trPr>
              <w:gridAfter w:val="0"/>
              <w:trHeight w:hRule="exact" w:val="680"/>
              <w:jc w:val="center"/>
            </w:trPr>
          </w:trPrChange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1664" w:author="OMH CKO" w:date="2018-04-17T12:27:00Z">
              <w:tcPr>
                <w:tcW w:w="4629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778A9E68" w14:textId="77777777" w:rsidR="0070541B" w:rsidRPr="009839E4" w:rsidRDefault="00EC5D46" w:rsidP="00AA7D81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lastRenderedPageBreak/>
              <w:t xml:space="preserve">E) </w:t>
            </w:r>
            <w:r w:rsidR="0070541B" w:rsidRPr="009839E4">
              <w:rPr>
                <w:rFonts w:eastAsiaTheme="minorHAnsi"/>
                <w:bCs/>
                <w:lang w:eastAsia="en-US"/>
              </w:rPr>
              <w:t>Počet podporených nových podnikov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665" w:author="OMH CKO" w:date="2018-04-17T12:27:00Z">
              <w:tcPr>
                <w:tcW w:w="3229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BEBE9A2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</w:tbl>
    <w:p w14:paraId="623C72B0" w14:textId="77777777" w:rsidR="005414C7" w:rsidRDefault="005414C7">
      <w:pPr>
        <w:keepNext/>
        <w:shd w:val="clear" w:color="auto" w:fill="FFFFFF" w:themeFill="background1"/>
        <w:spacing w:before="120" w:after="120"/>
        <w:jc w:val="both"/>
        <w:rPr>
          <w:rFonts w:eastAsiaTheme="minorHAnsi"/>
          <w:b/>
        </w:rPr>
        <w:pPrChange w:id="1666" w:author="OMH CKO" w:date="2018-04-17T12:27:00Z">
          <w:pPr>
            <w:spacing w:after="200" w:line="276" w:lineRule="auto"/>
          </w:pPr>
        </w:pPrChange>
      </w:pPr>
    </w:p>
    <w:p w14:paraId="4408AC2B" w14:textId="77777777" w:rsidR="005414C7" w:rsidRDefault="005414C7">
      <w:pPr>
        <w:keepNext/>
        <w:shd w:val="clear" w:color="auto" w:fill="FFFFFF" w:themeFill="background1"/>
        <w:spacing w:before="120" w:after="120"/>
        <w:jc w:val="both"/>
        <w:rPr>
          <w:rFonts w:eastAsiaTheme="minorHAnsi"/>
          <w:b/>
        </w:rPr>
        <w:pPrChange w:id="1667" w:author="OMH CKO" w:date="2018-04-17T12:27:00Z">
          <w:pPr>
            <w:spacing w:after="200" w:line="276" w:lineRule="auto"/>
          </w:pPr>
        </w:pPrChange>
      </w:pPr>
    </w:p>
    <w:p w14:paraId="1BC1CC7C" w14:textId="77777777" w:rsidR="007327C9" w:rsidRDefault="00AA7D81" w:rsidP="00BD740D">
      <w:pPr>
        <w:keepNext/>
        <w:shd w:val="clear" w:color="auto" w:fill="FFFFFF" w:themeFill="background1"/>
        <w:spacing w:before="120" w:after="120"/>
        <w:jc w:val="both"/>
        <w:rPr>
          <w:rFonts w:eastAsiaTheme="minorHAnsi"/>
          <w:b/>
        </w:rPr>
      </w:pPr>
      <w:r w:rsidRPr="009839E4">
        <w:rPr>
          <w:rFonts w:eastAsiaTheme="minorHAnsi"/>
          <w:b/>
        </w:rPr>
        <w:t>Tabuľka 4A Spoločné ukazovatele výstupu pre ESF v rozdelení na prioritné osi, investičné priority a kategórie regiónov</w:t>
      </w:r>
      <w:r w:rsidR="00C25E51">
        <w:rPr>
          <w:rStyle w:val="Odkaznapoznmkupodiarou"/>
          <w:rFonts w:eastAsiaTheme="minorHAnsi"/>
          <w:b/>
        </w:rPr>
        <w:footnoteReference w:id="6"/>
      </w:r>
    </w:p>
    <w:p w14:paraId="74CE62DF" w14:textId="6C90CC25" w:rsidR="00F04068" w:rsidRDefault="00F04068" w:rsidP="00BD740D">
      <w:pPr>
        <w:keepNext/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del w:id="1668" w:author="OMH CKO" w:date="2018-04-17T12:27:00Z">
        <w:r w:rsidRPr="00944010">
          <w:rPr>
            <w:rFonts w:eastAsiaTheme="minorHAnsi"/>
            <w:i/>
            <w:u w:val="single"/>
          </w:rPr>
          <w:delText>Požadované</w:delText>
        </w:r>
      </w:del>
      <w:ins w:id="1669" w:author="OMH CKO" w:date="2018-04-17T12:27:00Z">
        <w:r w:rsidR="00312338">
          <w:rPr>
            <w:rFonts w:eastAsiaTheme="minorHAnsi"/>
            <w:i/>
            <w:u w:val="single"/>
          </w:rPr>
          <w:t>Doplňujúce</w:t>
        </w:r>
      </w:ins>
      <w:r w:rsidR="00312338" w:rsidRPr="00944010">
        <w:rPr>
          <w:rFonts w:eastAsiaTheme="minorHAnsi"/>
          <w:i/>
          <w:u w:val="single"/>
        </w:rPr>
        <w:t xml:space="preserve"> </w:t>
      </w:r>
      <w:r w:rsidRPr="00944010">
        <w:rPr>
          <w:rFonts w:eastAsiaTheme="minorHAnsi"/>
          <w:i/>
          <w:u w:val="single"/>
        </w:rPr>
        <w:t>informácie</w:t>
      </w:r>
    </w:p>
    <w:p w14:paraId="2CB3FD33" w14:textId="77777777" w:rsidR="00F04068" w:rsidRDefault="00F04068" w:rsidP="00F04068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944010">
        <w:rPr>
          <w:rFonts w:eastAsiaTheme="minorHAnsi"/>
          <w:i/>
        </w:rPr>
        <w:t>Údaje nadväzujú na tabuľky č</w:t>
      </w:r>
      <w:r>
        <w:rPr>
          <w:rFonts w:eastAsiaTheme="minorHAnsi"/>
          <w:i/>
        </w:rPr>
        <w:t xml:space="preserve"> </w:t>
      </w:r>
      <w:r w:rsidRPr="00944010">
        <w:rPr>
          <w:rFonts w:eastAsiaTheme="minorHAnsi"/>
          <w:i/>
        </w:rPr>
        <w:t xml:space="preserve">5 a 13 vzoru OP. </w:t>
      </w:r>
      <w:r>
        <w:rPr>
          <w:rFonts w:eastAsiaTheme="minorHAnsi"/>
          <w:i/>
        </w:rPr>
        <w:t xml:space="preserve">Pre </w:t>
      </w:r>
      <w:r w:rsidRPr="00944010">
        <w:rPr>
          <w:rFonts w:eastAsiaTheme="minorHAnsi"/>
          <w:i/>
        </w:rPr>
        <w:t>IZM sa nevyžaduje rozdelenie podľa kategórie regiónu.</w:t>
      </w:r>
    </w:p>
    <w:p w14:paraId="10054E7E" w14:textId="77777777" w:rsidR="00F04068" w:rsidRPr="00EA7FB2" w:rsidRDefault="00F04068" w:rsidP="00F04068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EA7FB2">
        <w:rPr>
          <w:rFonts w:eastAsiaTheme="minorHAnsi"/>
          <w:i/>
        </w:rPr>
        <w:t xml:space="preserve">Hodnoty ukazovateľov </w:t>
      </w:r>
      <w:r>
        <w:rPr>
          <w:rFonts w:eastAsiaTheme="minorHAnsi"/>
          <w:i/>
        </w:rPr>
        <w:t xml:space="preserve">výstupu ESF označených * </w:t>
      </w:r>
      <w:r w:rsidRPr="00EA7FB2">
        <w:rPr>
          <w:rFonts w:eastAsiaTheme="minorHAnsi"/>
          <w:i/>
        </w:rPr>
        <w:t>sa získajú na základe reprezentatívnej vzorky účastníkov</w:t>
      </w:r>
      <w:r>
        <w:rPr>
          <w:rFonts w:eastAsiaTheme="minorHAnsi"/>
          <w:i/>
        </w:rPr>
        <w:t>.</w:t>
      </w:r>
      <w:r w:rsidRPr="00EA7FB2">
        <w:rPr>
          <w:rFonts w:eastAsiaTheme="minorHAnsi"/>
          <w:i/>
        </w:rPr>
        <w:t xml:space="preserve"> V prípade </w:t>
      </w:r>
      <w:r>
        <w:rPr>
          <w:rFonts w:eastAsiaTheme="minorHAnsi"/>
          <w:i/>
        </w:rPr>
        <w:t xml:space="preserve">týchto </w:t>
      </w:r>
      <w:r w:rsidRPr="00EA7FB2">
        <w:rPr>
          <w:rFonts w:eastAsiaTheme="minorHAnsi"/>
          <w:i/>
        </w:rPr>
        <w:t xml:space="preserve">ukazovateľov si RO zvolí, či bude vykazovať údaje každoročne použitím stĺpcov „ročné hodnoty“ alebo poskytne údaje </w:t>
      </w:r>
      <w:r>
        <w:rPr>
          <w:rFonts w:eastAsiaTheme="minorHAnsi"/>
          <w:i/>
        </w:rPr>
        <w:t>jedenkrát</w:t>
      </w:r>
      <w:r w:rsidRPr="00EA7FB2">
        <w:rPr>
          <w:rFonts w:eastAsiaTheme="minorHAnsi"/>
          <w:i/>
        </w:rPr>
        <w:t xml:space="preserve"> za obdobie a t</w:t>
      </w:r>
      <w:r>
        <w:rPr>
          <w:rFonts w:eastAsiaTheme="minorHAnsi"/>
          <w:i/>
        </w:rPr>
        <w:t>o vo VS predkladanej v roku 2018</w:t>
      </w:r>
      <w:r w:rsidRPr="00EA7FB2">
        <w:rPr>
          <w:rFonts w:eastAsiaTheme="minorHAnsi"/>
          <w:i/>
        </w:rPr>
        <w:t>, kedy sa použije stĺpec „kumulatívna hodnota“.</w:t>
      </w:r>
    </w:p>
    <w:p w14:paraId="09F49344" w14:textId="77777777" w:rsidR="00F04068" w:rsidRPr="00F41510" w:rsidRDefault="00F04068" w:rsidP="00F41510">
      <w:pPr>
        <w:shd w:val="clear" w:color="auto" w:fill="B8CCE4" w:themeFill="accent1" w:themeFillTint="66"/>
        <w:spacing w:after="120"/>
        <w:jc w:val="both"/>
        <w:rPr>
          <w:del w:id="1670" w:author="OMH CKO" w:date="2018-04-17T12:27:00Z"/>
          <w:rFonts w:eastAsiaTheme="minorHAnsi"/>
          <w:i/>
        </w:rPr>
      </w:pPr>
      <w:del w:id="1671" w:author="OMH CKO" w:date="2018-04-17T12:27:00Z">
        <w:r w:rsidRPr="00EA7FB2">
          <w:rPr>
            <w:rFonts w:eastAsiaTheme="minorHAnsi"/>
            <w:i/>
          </w:rPr>
          <w:delText xml:space="preserve">Metodika vykazovania </w:delText>
        </w:r>
        <w:r>
          <w:rPr>
            <w:rFonts w:eastAsiaTheme="minorHAnsi"/>
            <w:i/>
          </w:rPr>
          <w:delText>ukazovateľov výstupu a výsledku ESF/</w:delText>
        </w:r>
        <w:r w:rsidRPr="00EA7FB2">
          <w:rPr>
            <w:rFonts w:eastAsiaTheme="minorHAnsi"/>
            <w:i/>
          </w:rPr>
          <w:delText>IZM je obsiahnutá v Metodickom pokyne CKO k monitorovaniu projektov</w:delText>
        </w:r>
        <w:r>
          <w:rPr>
            <w:rFonts w:eastAsiaTheme="minorHAnsi"/>
            <w:i/>
          </w:rPr>
          <w:delText>.</w:delText>
        </w:r>
      </w:del>
    </w:p>
    <w:p w14:paraId="06C259DE" w14:textId="77777777" w:rsidR="00EA7FB2" w:rsidRPr="00F41510" w:rsidRDefault="00EA7FB2" w:rsidP="00F41510">
      <w:pPr>
        <w:shd w:val="clear" w:color="auto" w:fill="B8CCE4" w:themeFill="accent1" w:themeFillTint="66"/>
        <w:spacing w:after="120"/>
        <w:jc w:val="both"/>
        <w:rPr>
          <w:del w:id="1672" w:author="OMH CKO" w:date="2018-04-17T12:27:00Z"/>
          <w:rFonts w:eastAsiaTheme="minorHAnsi"/>
          <w:i/>
          <w:u w:val="single"/>
        </w:rPr>
      </w:pPr>
      <w:del w:id="1673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68FE5C08" w14:textId="77777777" w:rsidR="00EA7FB2" w:rsidRPr="00EA7FB2" w:rsidRDefault="00EA7FB2" w:rsidP="00EA7FB2">
      <w:pPr>
        <w:shd w:val="clear" w:color="auto" w:fill="B8CCE4" w:themeFill="accent1" w:themeFillTint="66"/>
        <w:spacing w:after="120"/>
        <w:jc w:val="both"/>
        <w:rPr>
          <w:del w:id="1674" w:author="OMH CKO" w:date="2018-04-17T12:27:00Z"/>
          <w:rFonts w:eastAsiaTheme="minorHAnsi"/>
          <w:i/>
        </w:rPr>
      </w:pPr>
      <w:del w:id="1675" w:author="OMH CKO" w:date="2018-04-17T12:27:00Z">
        <w:r w:rsidRPr="00F41510">
          <w:rPr>
            <w:rFonts w:eastAsiaTheme="minorHAnsi"/>
            <w:i/>
          </w:rPr>
          <w:delText xml:space="preserve">Stĺpce 1- 4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</w:delText>
        </w:r>
        <w:r w:rsidRPr="00F41510">
          <w:rPr>
            <w:rFonts w:eastAsiaTheme="minorHAnsi"/>
            <w:i/>
          </w:rPr>
          <w:delText xml:space="preserve"> ITMS2014+</w:delText>
        </w:r>
        <w:r w:rsidR="00942B48">
          <w:rPr>
            <w:rFonts w:eastAsiaTheme="minorHAnsi"/>
            <w:i/>
          </w:rPr>
          <w:delText>.</w:delText>
        </w:r>
      </w:del>
    </w:p>
    <w:p w14:paraId="36A0FDC2" w14:textId="011D9C91" w:rsidR="00EA7FB2" w:rsidRPr="00EA7FB2" w:rsidRDefault="00EA7FB2" w:rsidP="00EA7FB2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del w:id="1676" w:author="OMH CKO" w:date="2018-04-17T12:27:00Z">
        <w:r w:rsidRPr="00EA7FB2">
          <w:rPr>
            <w:rFonts w:eastAsiaTheme="minorHAnsi"/>
            <w:i/>
          </w:rPr>
          <w:delText xml:space="preserve">Stĺpec 5 </w:delText>
        </w:r>
        <w:r w:rsidR="003C7CC5">
          <w:rPr>
            <w:rFonts w:eastAsiaTheme="minorHAnsi"/>
            <w:i/>
          </w:rPr>
          <w:delText>–</w:delText>
        </w:r>
        <w:r w:rsidRPr="00EA7FB2">
          <w:rPr>
            <w:rFonts w:eastAsiaTheme="minorHAnsi"/>
            <w:i/>
          </w:rPr>
          <w:delText xml:space="preserve"> </w:delText>
        </w:r>
        <w:r w:rsidR="00894981">
          <w:rPr>
            <w:rFonts w:eastAsiaTheme="minorHAnsi"/>
            <w:i/>
          </w:rPr>
          <w:delText xml:space="preserve">ročné hodnoty </w:delText>
        </w:r>
        <w:r w:rsidRPr="00EA7FB2">
          <w:rPr>
            <w:rFonts w:eastAsiaTheme="minorHAnsi"/>
            <w:i/>
          </w:rPr>
          <w:delText>automaticky generované ITMS2014+</w:delText>
        </w:r>
        <w:r w:rsidR="005A132E">
          <w:rPr>
            <w:rFonts w:eastAsiaTheme="minorHAnsi"/>
            <w:i/>
          </w:rPr>
          <w:delText>na základe údajov z monitorovacích správ projektov</w:delText>
        </w:r>
        <w:r w:rsidRPr="00EA7FB2">
          <w:rPr>
            <w:rFonts w:eastAsiaTheme="minorHAnsi"/>
            <w:i/>
          </w:rPr>
          <w:delText xml:space="preserve">. </w:delText>
        </w:r>
      </w:del>
      <w:ins w:id="1677" w:author="OMH CKO" w:date="2018-04-17T12:27:00Z">
        <w:r w:rsidRPr="00EA7FB2">
          <w:rPr>
            <w:rFonts w:eastAsiaTheme="minorHAnsi"/>
            <w:i/>
          </w:rPr>
          <w:t xml:space="preserve">Stĺpec 5 </w:t>
        </w:r>
        <w:r w:rsidR="003C7CC5">
          <w:rPr>
            <w:rFonts w:eastAsiaTheme="minorHAnsi"/>
            <w:i/>
          </w:rPr>
          <w:t>–</w:t>
        </w:r>
      </w:ins>
      <w:r w:rsidR="005E3D44">
        <w:rPr>
          <w:rFonts w:eastAsiaTheme="minorHAnsi"/>
          <w:i/>
        </w:rPr>
        <w:t>Ročná h</w:t>
      </w:r>
      <w:r w:rsidRPr="00EA7FB2"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 w:rsidRPr="00EA7FB2">
        <w:rPr>
          <w:rFonts w:eastAsiaTheme="minorHAnsi"/>
          <w:i/>
        </w:rPr>
        <w:t>hodnôt dosiahnutých v rámci plne realizovaných projektov a čiastočne realizovaných projektov.</w:t>
      </w:r>
    </w:p>
    <w:p w14:paraId="680C0B3D" w14:textId="77777777" w:rsidR="00EA7FB2" w:rsidRPr="00EA7FB2" w:rsidRDefault="00EA7FB2" w:rsidP="00EA7FB2">
      <w:pPr>
        <w:shd w:val="clear" w:color="auto" w:fill="B8CCE4" w:themeFill="accent1" w:themeFillTint="66"/>
        <w:spacing w:after="120"/>
        <w:jc w:val="both"/>
        <w:rPr>
          <w:del w:id="1678" w:author="OMH CKO" w:date="2018-04-17T12:27:00Z"/>
          <w:rFonts w:eastAsiaTheme="minorHAnsi"/>
          <w:i/>
        </w:rPr>
      </w:pPr>
      <w:del w:id="1679" w:author="OMH CKO" w:date="2018-04-17T12:27:00Z">
        <w:r w:rsidRPr="00EA7FB2">
          <w:rPr>
            <w:rFonts w:eastAsiaTheme="minorHAnsi"/>
            <w:i/>
          </w:rPr>
          <w:delText xml:space="preserve">Stĺpec 6 </w:delText>
        </w:r>
        <w:r w:rsidR="003C7CC5">
          <w:rPr>
            <w:rFonts w:eastAsiaTheme="minorHAnsi"/>
            <w:i/>
          </w:rPr>
          <w:delText>–</w:delText>
        </w:r>
        <w:r w:rsidRPr="00EA7FB2">
          <w:rPr>
            <w:rFonts w:eastAsiaTheme="minorHAnsi"/>
            <w:i/>
          </w:rPr>
          <w:delText xml:space="preserve"> automaticky generované ITMS2014+</w:delText>
        </w:r>
        <w:r w:rsidR="00942B48">
          <w:rPr>
            <w:rFonts w:eastAsiaTheme="minorHAnsi"/>
            <w:i/>
          </w:rPr>
          <w:delText>.</w:delText>
        </w:r>
      </w:del>
    </w:p>
    <w:p w14:paraId="31181594" w14:textId="77777777" w:rsidR="00EA7FB2" w:rsidRDefault="00EA7FB2" w:rsidP="00EA7FB2">
      <w:pPr>
        <w:shd w:val="clear" w:color="auto" w:fill="B8CCE4" w:themeFill="accent1" w:themeFillTint="66"/>
        <w:spacing w:after="120"/>
        <w:jc w:val="both"/>
        <w:rPr>
          <w:del w:id="1680" w:author="OMH CKO" w:date="2018-04-17T12:27:00Z"/>
          <w:rFonts w:eastAsiaTheme="minorHAnsi"/>
          <w:i/>
        </w:rPr>
      </w:pPr>
      <w:del w:id="1681" w:author="OMH CKO" w:date="2018-04-17T12:27:00Z">
        <w:r w:rsidRPr="00EA7FB2">
          <w:rPr>
            <w:rFonts w:eastAsiaTheme="minorHAnsi"/>
            <w:i/>
          </w:rPr>
          <w:delText xml:space="preserve">Stĺpec 7 </w:delText>
        </w:r>
        <w:r w:rsidR="003C7CC5">
          <w:rPr>
            <w:rFonts w:eastAsiaTheme="minorHAnsi"/>
            <w:i/>
          </w:rPr>
          <w:delText>–</w:delText>
        </w:r>
        <w:r w:rsidRPr="00EA7FB2">
          <w:rPr>
            <w:rFonts w:eastAsiaTheme="minorHAnsi"/>
            <w:i/>
          </w:rPr>
          <w:delText xml:space="preserve"> automaticky generované ITMS2014+</w:delText>
        </w:r>
        <w:r w:rsidR="00942B48">
          <w:rPr>
            <w:rFonts w:eastAsiaTheme="minorHAnsi"/>
            <w:i/>
          </w:rPr>
          <w:delText>.</w:delText>
        </w:r>
      </w:del>
    </w:p>
    <w:p w14:paraId="5933C7FA" w14:textId="32293861" w:rsidR="0014421E" w:rsidRPr="0014421E" w:rsidRDefault="0039382E" w:rsidP="0014421E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lastRenderedPageBreak/>
        <w:t>Celkový p</w:t>
      </w:r>
      <w:r w:rsidR="0014421E" w:rsidRPr="0014421E">
        <w:rPr>
          <w:rFonts w:eastAsiaTheme="minorHAnsi"/>
          <w:i/>
        </w:rPr>
        <w:t>očet účastníkov</w:t>
      </w:r>
      <w:ins w:id="1682" w:author="OMH CKO" w:date="2018-04-17T12:27:00Z">
        <w:r w:rsidR="00806319">
          <w:rPr>
            <w:rFonts w:eastAsiaTheme="minorHAnsi"/>
            <w:i/>
          </w:rPr>
          <w:t xml:space="preserve"> vypočíta systém SFC</w:t>
        </w:r>
        <w:r w:rsidR="0061591B">
          <w:rPr>
            <w:rFonts w:eastAsiaTheme="minorHAnsi"/>
            <w:i/>
          </w:rPr>
          <w:t>2014</w:t>
        </w:r>
        <w:r w:rsidR="00806319">
          <w:rPr>
            <w:rFonts w:eastAsiaTheme="minorHAnsi"/>
            <w:i/>
          </w:rPr>
          <w:t xml:space="preserve"> z nasledovných 3 spoločných merateľných ukazovateľov výstupu</w:t>
        </w:r>
      </w:ins>
      <w:r w:rsidR="00806319">
        <w:rPr>
          <w:rFonts w:eastAsiaTheme="minorHAnsi"/>
          <w:i/>
        </w:rPr>
        <w:t xml:space="preserve"> </w:t>
      </w:r>
      <w:r w:rsidR="0014421E" w:rsidRPr="0014421E">
        <w:rPr>
          <w:rFonts w:eastAsiaTheme="minorHAnsi"/>
          <w:i/>
        </w:rPr>
        <w:t xml:space="preserve">= nezamestnané osoby vrátane dlhodobo nezamestnaných + neaktívne osoby + zamestnané osoby vrátane samostatne zárobkovo činných osôb </w:t>
      </w:r>
      <w:del w:id="1683" w:author="OMH CKO" w:date="2018-04-17T12:27:00Z">
        <w:r w:rsidR="0014421E" w:rsidRPr="0014421E">
          <w:rPr>
            <w:rFonts w:eastAsiaTheme="minorHAnsi"/>
            <w:i/>
          </w:rPr>
          <w:delText>= účastníci</w:delText>
        </w:r>
      </w:del>
      <w:ins w:id="1684" w:author="OMH CKO" w:date="2018-04-17T12:27:00Z">
        <w:r w:rsidR="00806319">
          <w:rPr>
            <w:rFonts w:eastAsiaTheme="minorHAnsi"/>
            <w:i/>
          </w:rPr>
          <w:t>-</w:t>
        </w:r>
        <w:r w:rsidR="0014421E" w:rsidRPr="0014421E">
          <w:rPr>
            <w:rFonts w:eastAsiaTheme="minorHAnsi"/>
            <w:i/>
          </w:rPr>
          <w:t xml:space="preserve"> </w:t>
        </w:r>
        <w:r w:rsidR="00806319">
          <w:rPr>
            <w:rFonts w:eastAsiaTheme="minorHAnsi"/>
            <w:i/>
          </w:rPr>
          <w:t xml:space="preserve">tento súčet zahŕňa len </w:t>
        </w:r>
        <w:r w:rsidR="0014421E" w:rsidRPr="0014421E">
          <w:rPr>
            <w:rFonts w:eastAsiaTheme="minorHAnsi"/>
            <w:i/>
          </w:rPr>
          <w:t>účastní</w:t>
        </w:r>
        <w:r w:rsidR="00806319">
          <w:rPr>
            <w:rFonts w:eastAsiaTheme="minorHAnsi"/>
            <w:i/>
          </w:rPr>
          <w:t>kov</w:t>
        </w:r>
      </w:ins>
      <w:r w:rsidR="0014421E" w:rsidRPr="0014421E">
        <w:rPr>
          <w:rFonts w:eastAsiaTheme="minorHAnsi"/>
          <w:i/>
        </w:rPr>
        <w:t xml:space="preserve"> s </w:t>
      </w:r>
      <w:del w:id="1685" w:author="OMH CKO" w:date="2018-04-17T12:27:00Z">
        <w:r w:rsidR="0014421E" w:rsidRPr="0014421E">
          <w:rPr>
            <w:rFonts w:eastAsiaTheme="minorHAnsi"/>
            <w:i/>
          </w:rPr>
          <w:delText>kompletným záznamom o</w:delText>
        </w:r>
      </w:del>
      <w:ins w:id="1686" w:author="OMH CKO" w:date="2018-04-17T12:27:00Z">
        <w:r w:rsidR="0014421E" w:rsidRPr="0014421E">
          <w:rPr>
            <w:rFonts w:eastAsiaTheme="minorHAnsi"/>
            <w:i/>
          </w:rPr>
          <w:t>kompletným</w:t>
        </w:r>
        <w:r w:rsidR="00806319">
          <w:rPr>
            <w:rFonts w:eastAsiaTheme="minorHAnsi"/>
            <w:i/>
          </w:rPr>
          <w:t>i</w:t>
        </w:r>
        <w:r w:rsidR="0014421E" w:rsidRPr="0014421E">
          <w:rPr>
            <w:rFonts w:eastAsiaTheme="minorHAnsi"/>
            <w:i/>
          </w:rPr>
          <w:t xml:space="preserve"> </w:t>
        </w:r>
        <w:r w:rsidR="00806319">
          <w:rPr>
            <w:rFonts w:eastAsiaTheme="minorHAnsi"/>
            <w:i/>
          </w:rPr>
          <w:t>údajmi vrátane všetkých</w:t>
        </w:r>
      </w:ins>
      <w:r w:rsidR="0014421E" w:rsidRPr="0014421E">
        <w:rPr>
          <w:rFonts w:eastAsiaTheme="minorHAnsi"/>
          <w:i/>
        </w:rPr>
        <w:t xml:space="preserve"> osobných údajoch</w:t>
      </w:r>
      <w:r w:rsidR="005A132E">
        <w:rPr>
          <w:rFonts w:eastAsiaTheme="minorHAnsi"/>
          <w:i/>
        </w:rPr>
        <w:t>, ktoré nie sú citlivé</w:t>
      </w:r>
      <w:del w:id="1687" w:author="OMH CKO" w:date="2018-04-17T12:27:00Z">
        <w:r w:rsidR="0014421E" w:rsidRPr="0014421E">
          <w:rPr>
            <w:rFonts w:eastAsiaTheme="minorHAnsi"/>
            <w:i/>
          </w:rPr>
          <w:delText xml:space="preserve"> (</w:delText>
        </w:r>
        <w:r w:rsidR="00942B48">
          <w:rPr>
            <w:rFonts w:eastAsiaTheme="minorHAnsi"/>
            <w:i/>
          </w:rPr>
          <w:delText xml:space="preserve">automaticky </w:delText>
        </w:r>
        <w:r w:rsidR="0014421E">
          <w:rPr>
            <w:rFonts w:eastAsiaTheme="minorHAnsi"/>
            <w:i/>
          </w:rPr>
          <w:delText>generované ITMS2014+</w:delText>
        </w:r>
        <w:r w:rsidR="0014421E" w:rsidRPr="0014421E">
          <w:rPr>
            <w:rFonts w:eastAsiaTheme="minorHAnsi"/>
            <w:i/>
          </w:rPr>
          <w:delText>)</w:delText>
        </w:r>
      </w:del>
      <w:ins w:id="1688" w:author="OMH CKO" w:date="2018-04-17T12:27:00Z">
        <w:r w:rsidR="00C90964">
          <w:rPr>
            <w:rFonts w:eastAsiaTheme="minorHAnsi"/>
            <w:i/>
          </w:rPr>
          <w:t>.</w:t>
        </w:r>
        <w:r w:rsidR="0014421E" w:rsidRPr="0014421E">
          <w:rPr>
            <w:rFonts w:eastAsiaTheme="minorHAnsi"/>
            <w:i/>
          </w:rPr>
          <w:t xml:space="preserve"> </w:t>
        </w:r>
      </w:ins>
    </w:p>
    <w:p w14:paraId="328BAD1E" w14:textId="037A34B1" w:rsidR="0014421E" w:rsidRPr="00EA7FB2" w:rsidRDefault="0014421E" w:rsidP="0014421E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del w:id="1689" w:author="OMH CKO" w:date="2018-04-17T12:27:00Z">
        <w:r w:rsidRPr="0014421E">
          <w:rPr>
            <w:rFonts w:eastAsiaTheme="minorHAnsi"/>
            <w:i/>
          </w:rPr>
          <w:delText>Celkový súčet</w:delText>
        </w:r>
      </w:del>
      <w:ins w:id="1690" w:author="OMH CKO" w:date="2018-04-17T12:27:00Z">
        <w:r w:rsidR="00806319">
          <w:rPr>
            <w:rFonts w:eastAsiaTheme="minorHAnsi"/>
            <w:i/>
          </w:rPr>
          <w:t>Do c</w:t>
        </w:r>
        <w:r w:rsidRPr="0014421E">
          <w:rPr>
            <w:rFonts w:eastAsiaTheme="minorHAnsi"/>
            <w:i/>
          </w:rPr>
          <w:t>elkov</w:t>
        </w:r>
        <w:r w:rsidR="00806319">
          <w:rPr>
            <w:rFonts w:eastAsiaTheme="minorHAnsi"/>
            <w:i/>
          </w:rPr>
          <w:t>ého</w:t>
        </w:r>
        <w:r w:rsidRPr="0014421E">
          <w:rPr>
            <w:rFonts w:eastAsiaTheme="minorHAnsi"/>
            <w:i/>
          </w:rPr>
          <w:t xml:space="preserve"> súčt</w:t>
        </w:r>
        <w:r w:rsidR="00806319">
          <w:rPr>
            <w:rFonts w:eastAsiaTheme="minorHAnsi"/>
            <w:i/>
          </w:rPr>
          <w:t>u</w:t>
        </w:r>
      </w:ins>
      <w:r w:rsidRPr="0014421E">
        <w:rPr>
          <w:rFonts w:eastAsiaTheme="minorHAnsi"/>
          <w:i/>
        </w:rPr>
        <w:t xml:space="preserve"> účastníkov („grand </w:t>
      </w:r>
      <w:proofErr w:type="spellStart"/>
      <w:r w:rsidRPr="0014421E">
        <w:rPr>
          <w:rFonts w:eastAsiaTheme="minorHAnsi"/>
          <w:i/>
        </w:rPr>
        <w:t>total</w:t>
      </w:r>
      <w:proofErr w:type="spellEnd"/>
      <w:r w:rsidRPr="0014421E">
        <w:rPr>
          <w:rFonts w:eastAsiaTheme="minorHAnsi"/>
          <w:i/>
        </w:rPr>
        <w:t>“)</w:t>
      </w:r>
      <w:r w:rsidR="00806319">
        <w:rPr>
          <w:rFonts w:eastAsiaTheme="minorHAnsi"/>
          <w:i/>
        </w:rPr>
        <w:t xml:space="preserve"> </w:t>
      </w:r>
      <w:del w:id="1691" w:author="OMH CKO" w:date="2018-04-17T12:27:00Z">
        <w:r w:rsidRPr="0014421E">
          <w:rPr>
            <w:rFonts w:eastAsiaTheme="minorHAnsi"/>
            <w:i/>
          </w:rPr>
          <w:delText>=  účastníci</w:delText>
        </w:r>
      </w:del>
      <w:ins w:id="1692" w:author="OMH CKO" w:date="2018-04-17T12:27:00Z">
        <w:r w:rsidR="00806319">
          <w:rPr>
            <w:rFonts w:eastAsiaTheme="minorHAnsi"/>
            <w:i/>
          </w:rPr>
          <w:t>je však potrebné zahrnúť</w:t>
        </w:r>
        <w:r w:rsidR="00C90964">
          <w:rPr>
            <w:rFonts w:eastAsiaTheme="minorHAnsi"/>
            <w:i/>
          </w:rPr>
          <w:t xml:space="preserve"> okrem</w:t>
        </w:r>
        <w:r w:rsidRPr="0014421E">
          <w:rPr>
            <w:rFonts w:eastAsiaTheme="minorHAnsi"/>
            <w:i/>
          </w:rPr>
          <w:t xml:space="preserve">  účastní</w:t>
        </w:r>
        <w:r w:rsidR="00C90964">
          <w:rPr>
            <w:rFonts w:eastAsiaTheme="minorHAnsi"/>
            <w:i/>
          </w:rPr>
          <w:t>kov</w:t>
        </w:r>
      </w:ins>
      <w:r w:rsidRPr="0014421E">
        <w:rPr>
          <w:rFonts w:eastAsiaTheme="minorHAnsi"/>
          <w:i/>
        </w:rPr>
        <w:t xml:space="preserve"> s kompletným záznamom o osobných údajoch</w:t>
      </w:r>
      <w:r w:rsidR="005A132E">
        <w:rPr>
          <w:rFonts w:eastAsiaTheme="minorHAnsi"/>
          <w:i/>
        </w:rPr>
        <w:t>, ktoré nie sú citlivé</w:t>
      </w:r>
      <w:r w:rsidRPr="0014421E">
        <w:rPr>
          <w:rFonts w:eastAsiaTheme="minorHAnsi"/>
          <w:i/>
        </w:rPr>
        <w:t xml:space="preserve"> </w:t>
      </w:r>
      <w:del w:id="1693" w:author="OMH CKO" w:date="2018-04-17T12:27:00Z">
        <w:r w:rsidRPr="0014421E">
          <w:rPr>
            <w:rFonts w:eastAsiaTheme="minorHAnsi"/>
            <w:i/>
          </w:rPr>
          <w:delText>+ účastníci</w:delText>
        </w:r>
      </w:del>
      <w:ins w:id="1694" w:author="OMH CKO" w:date="2018-04-17T12:27:00Z">
        <w:r w:rsidR="00C90964">
          <w:rPr>
            <w:rFonts w:eastAsiaTheme="minorHAnsi"/>
            <w:i/>
          </w:rPr>
          <w:t>aj</w:t>
        </w:r>
        <w:r w:rsidRPr="0014421E">
          <w:rPr>
            <w:rFonts w:eastAsiaTheme="minorHAnsi"/>
            <w:i/>
          </w:rPr>
          <w:t xml:space="preserve"> účastní</w:t>
        </w:r>
        <w:r w:rsidR="00C90964">
          <w:rPr>
            <w:rFonts w:eastAsiaTheme="minorHAnsi"/>
            <w:i/>
          </w:rPr>
          <w:t>kov</w:t>
        </w:r>
      </w:ins>
      <w:r w:rsidRPr="0014421E">
        <w:rPr>
          <w:rFonts w:eastAsiaTheme="minorHAnsi"/>
          <w:i/>
        </w:rPr>
        <w:t xml:space="preserve"> s nekompletným záznamom o osobných údajoch</w:t>
      </w:r>
      <w:r w:rsidR="005A132E">
        <w:rPr>
          <w:rFonts w:eastAsiaTheme="minorHAnsi"/>
          <w:i/>
        </w:rPr>
        <w:t>, ktoré nie sú citlivé</w:t>
      </w:r>
      <w:del w:id="1695" w:author="OMH CKO" w:date="2018-04-17T12:27:00Z">
        <w:r>
          <w:rPr>
            <w:rFonts w:eastAsiaTheme="minorHAnsi"/>
            <w:i/>
          </w:rPr>
          <w:delText xml:space="preserve"> </w:delText>
        </w:r>
        <w:r w:rsidRPr="0014421E">
          <w:rPr>
            <w:rFonts w:eastAsiaTheme="minorHAnsi"/>
            <w:i/>
          </w:rPr>
          <w:delText>(</w:delText>
        </w:r>
        <w:r w:rsidR="00942B48">
          <w:rPr>
            <w:rFonts w:eastAsiaTheme="minorHAnsi"/>
            <w:i/>
          </w:rPr>
          <w:delText xml:space="preserve">automaticky </w:delText>
        </w:r>
        <w:r>
          <w:rPr>
            <w:rFonts w:eastAsiaTheme="minorHAnsi"/>
            <w:i/>
          </w:rPr>
          <w:delText>generované ITMS2014+</w:delText>
        </w:r>
        <w:r w:rsidRPr="0014421E">
          <w:rPr>
            <w:rFonts w:eastAsiaTheme="minorHAnsi"/>
            <w:i/>
          </w:rPr>
          <w:delText>)</w:delText>
        </w:r>
      </w:del>
      <w:ins w:id="1696" w:author="OMH CKO" w:date="2018-04-17T12:27:00Z">
        <w:r w:rsidR="00C90964">
          <w:rPr>
            <w:rFonts w:eastAsiaTheme="minorHAnsi"/>
            <w:i/>
          </w:rPr>
          <w:t>.</w:t>
        </w:r>
        <w:r>
          <w:rPr>
            <w:rFonts w:eastAsiaTheme="minorHAnsi"/>
            <w:i/>
          </w:rPr>
          <w:t xml:space="preserve"> </w:t>
        </w:r>
      </w:ins>
    </w:p>
    <w:p w14:paraId="337D35EF" w14:textId="0244123E" w:rsidR="00806319" w:rsidRDefault="00BD740D" w:rsidP="00AA7D81">
      <w:pPr>
        <w:tabs>
          <w:tab w:val="left" w:pos="4692"/>
        </w:tabs>
        <w:spacing w:after="200" w:line="276" w:lineRule="auto"/>
        <w:rPr>
          <w:ins w:id="1697" w:author="OMH CKO" w:date="2018-04-17T12:27:00Z"/>
          <w:rFonts w:eastAsiaTheme="minorHAnsi"/>
          <w:u w:val="single"/>
        </w:rPr>
      </w:pPr>
      <w:del w:id="1698" w:author="OMH CKO" w:date="2018-04-17T12:27:00Z">
        <w:r>
          <w:rPr>
            <w:rFonts w:eastAsiaTheme="minorHAnsi"/>
            <w:u w:val="single"/>
          </w:rPr>
          <w:br w:type="page"/>
        </w:r>
      </w:del>
    </w:p>
    <w:p w14:paraId="658AEA16" w14:textId="77777777" w:rsidR="00806319" w:rsidRDefault="00806319" w:rsidP="00AA7D81">
      <w:pPr>
        <w:tabs>
          <w:tab w:val="left" w:pos="4692"/>
        </w:tabs>
        <w:spacing w:after="200" w:line="276" w:lineRule="auto"/>
        <w:rPr>
          <w:ins w:id="1699" w:author="OMH CKO" w:date="2018-04-17T12:27:00Z"/>
          <w:rFonts w:eastAsiaTheme="minorHAnsi"/>
          <w:u w:val="single"/>
        </w:rPr>
      </w:pPr>
    </w:p>
    <w:p w14:paraId="1D434D26" w14:textId="77777777" w:rsidR="005414C7" w:rsidRDefault="005414C7" w:rsidP="00AA7D81">
      <w:pPr>
        <w:tabs>
          <w:tab w:val="left" w:pos="4692"/>
        </w:tabs>
        <w:spacing w:after="200" w:line="276" w:lineRule="auto"/>
        <w:rPr>
          <w:ins w:id="1700" w:author="OMH CKO" w:date="2018-04-17T12:27:00Z"/>
          <w:rFonts w:eastAsiaTheme="minorHAnsi"/>
          <w:u w:val="single"/>
        </w:rPr>
      </w:pPr>
    </w:p>
    <w:p w14:paraId="39F367A6" w14:textId="77777777" w:rsidR="005414C7" w:rsidRDefault="005414C7">
      <w:pPr>
        <w:tabs>
          <w:tab w:val="left" w:pos="4692"/>
        </w:tabs>
        <w:spacing w:after="200" w:line="276" w:lineRule="auto"/>
        <w:rPr>
          <w:rFonts w:eastAsiaTheme="minorHAnsi"/>
          <w:u w:val="single"/>
        </w:rPr>
        <w:pPrChange w:id="1701" w:author="OMH CKO" w:date="2018-04-17T12:27:00Z">
          <w:pPr>
            <w:spacing w:after="200" w:line="276" w:lineRule="auto"/>
          </w:pPr>
        </w:pPrChange>
      </w:pPr>
    </w:p>
    <w:p w14:paraId="49DC11A9" w14:textId="77777777" w:rsidR="00AA7D81" w:rsidRPr="00AA7D81" w:rsidRDefault="00AA7D81" w:rsidP="00AA7D81">
      <w:pPr>
        <w:tabs>
          <w:tab w:val="left" w:pos="4692"/>
        </w:tabs>
        <w:spacing w:after="200" w:line="276" w:lineRule="auto"/>
        <w:rPr>
          <w:rFonts w:eastAsiaTheme="minorHAnsi"/>
          <w:sz w:val="22"/>
          <w:szCs w:val="22"/>
          <w:u w:val="single"/>
        </w:rPr>
      </w:pPr>
      <w:r w:rsidRPr="009839E4">
        <w:rPr>
          <w:rFonts w:eastAsiaTheme="minorHAnsi"/>
          <w:u w:val="single"/>
        </w:rPr>
        <w:t>Investičná priorita:</w:t>
      </w:r>
      <w:r w:rsidRPr="00AA7D81">
        <w:rPr>
          <w:rFonts w:eastAsiaTheme="minorHAnsi"/>
          <w:sz w:val="22"/>
          <w:szCs w:val="22"/>
        </w:rPr>
        <w:tab/>
      </w:r>
    </w:p>
    <w:tbl>
      <w:tblPr>
        <w:tblW w:w="494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3"/>
        <w:gridCol w:w="1194"/>
        <w:gridCol w:w="931"/>
        <w:gridCol w:w="259"/>
        <w:gridCol w:w="404"/>
        <w:gridCol w:w="368"/>
        <w:gridCol w:w="404"/>
        <w:gridCol w:w="368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473"/>
        <w:gridCol w:w="263"/>
        <w:gridCol w:w="404"/>
        <w:gridCol w:w="531"/>
        <w:gridCol w:w="268"/>
        <w:gridCol w:w="431"/>
        <w:gridCol w:w="409"/>
      </w:tblGrid>
      <w:tr w:rsidR="00F65AB8" w:rsidRPr="009839E4" w14:paraId="23E5C90B" w14:textId="77777777" w:rsidTr="00F04068">
        <w:trPr>
          <w:trHeight w:val="303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A9E6FBE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B317C5A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47C689B" w14:textId="77777777" w:rsidR="00113D7D" w:rsidRDefault="00113D7D" w:rsidP="00C2216C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3C5C8F7" w14:textId="77777777" w:rsidR="00113D7D" w:rsidRPr="00EB51B6" w:rsidRDefault="00113D7D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82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5BB9096" w14:textId="77777777" w:rsidR="00113D7D" w:rsidRPr="0070541B" w:rsidRDefault="00113D7D" w:rsidP="0070541B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5.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7A690DB" w14:textId="77777777" w:rsidR="00113D7D" w:rsidRPr="00F41510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F41510">
              <w:rPr>
                <w:rFonts w:eastAsiaTheme="minorHAnsi"/>
                <w:b/>
                <w:sz w:val="16"/>
                <w:szCs w:val="16"/>
                <w:lang w:eastAsia="de-DE"/>
              </w:rPr>
              <w:t>6.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C0FC42E" w14:textId="77777777" w:rsidR="00113D7D" w:rsidRPr="00F41510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highlight w:val="yellow"/>
                <w:lang w:eastAsia="de-DE"/>
              </w:rPr>
            </w:pPr>
            <w:r w:rsidRPr="00F41510">
              <w:rPr>
                <w:rFonts w:eastAsiaTheme="minorHAnsi"/>
                <w:b/>
                <w:sz w:val="16"/>
                <w:szCs w:val="16"/>
                <w:lang w:eastAsia="de-DE"/>
              </w:rPr>
              <w:t>7.</w:t>
            </w:r>
          </w:p>
        </w:tc>
      </w:tr>
      <w:tr w:rsidR="00F65AB8" w:rsidRPr="009839E4" w14:paraId="1DDD2372" w14:textId="77777777" w:rsidTr="00F41510">
        <w:trPr>
          <w:trHeight w:val="241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5E648B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D43EF27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výstupu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23A9006" w14:textId="77777777" w:rsidR="00113D7D" w:rsidRDefault="00113D7D" w:rsidP="00C2216C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  <w:p w14:paraId="6BB3FC63" w14:textId="77777777" w:rsidR="00113D7D" w:rsidRPr="00C2216C" w:rsidRDefault="00113D7D" w:rsidP="00C2216C">
            <w:pPr>
              <w:snapToGrid w:val="0"/>
              <w:spacing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a</w:t>
            </w:r>
            <w:r w:rsidRPr="00C2216C">
              <w:rPr>
                <w:rFonts w:eastAsiaTheme="minorHAnsi"/>
                <w:i/>
                <w:sz w:val="18"/>
                <w:szCs w:val="18"/>
                <w:lang w:eastAsia="en-US"/>
              </w:rPr>
              <w:t>k je relevantné</w:t>
            </w:r>
          </w:p>
        </w:tc>
        <w:tc>
          <w:tcPr>
            <w:tcW w:w="3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2E6435E" w14:textId="77777777" w:rsidR="00113D7D" w:rsidRPr="00EB51B6" w:rsidRDefault="00113D7D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(2023)*</w:t>
            </w:r>
          </w:p>
          <w:p w14:paraId="06B37273" w14:textId="77777777" w:rsidR="00113D7D" w:rsidRPr="009839E4" w:rsidRDefault="00113D7D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r</w:t>
            </w:r>
            <w:r w:rsidRPr="00EB51B6">
              <w:rPr>
                <w:rFonts w:eastAsiaTheme="minorHAnsi"/>
                <w:i/>
                <w:sz w:val="16"/>
                <w:szCs w:val="16"/>
                <w:lang w:eastAsia="en-US"/>
              </w:rPr>
              <w:t>ozdelenie podľa pohlavia je voliteľné pre cieľovú hodnotu</w:t>
            </w:r>
          </w:p>
        </w:tc>
        <w:tc>
          <w:tcPr>
            <w:tcW w:w="282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D3A5EA6" w14:textId="77777777" w:rsidR="00113D7D" w:rsidRPr="0070541B" w:rsidRDefault="00113D7D" w:rsidP="0070541B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70541B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4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34DDAFA" w14:textId="77777777" w:rsidR="00113D7D" w:rsidRPr="00EB51B6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Kumulatívna</w:t>
            </w:r>
            <w:r w:rsidR="004A0A09" w:rsidRPr="00EB51B6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</w:t>
            </w:r>
            <w:r w:rsidR="00113D7D" w:rsidRPr="00EB51B6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</w:p>
          <w:p w14:paraId="4CD66609" w14:textId="77777777" w:rsidR="00113D7D" w:rsidRPr="009839E4" w:rsidRDefault="00113D7D" w:rsidP="007635E3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 xml:space="preserve">generované </w:t>
            </w:r>
            <w:r w:rsidRPr="00EB51B6">
              <w:rPr>
                <w:rFonts w:eastAsiaTheme="minorHAnsi"/>
                <w:i/>
                <w:sz w:val="16"/>
                <w:szCs w:val="16"/>
                <w:lang w:eastAsia="de-DE"/>
              </w:rPr>
              <w:t>automaticky</w:t>
            </w:r>
          </w:p>
        </w:tc>
        <w:tc>
          <w:tcPr>
            <w:tcW w:w="4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8155078" w14:textId="77777777" w:rsidR="00113D7D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</w:t>
            </w:r>
            <w:r w:rsidR="00EA7FB2">
              <w:rPr>
                <w:rFonts w:eastAsiaTheme="minorHAnsi"/>
                <w:b/>
                <w:sz w:val="18"/>
                <w:szCs w:val="18"/>
                <w:lang w:eastAsia="de-DE"/>
              </w:rPr>
              <w:t>omer dosahovania</w:t>
            </w: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výstupov</w:t>
            </w:r>
            <w:ins w:id="1702" w:author="OMH CKO" w:date="2018-04-17T12:27:00Z">
              <w:r w:rsidR="00474972">
                <w:rPr>
                  <w:rFonts w:eastAsiaTheme="minorHAnsi"/>
                  <w:b/>
                  <w:sz w:val="18"/>
                  <w:szCs w:val="18"/>
                  <w:lang w:eastAsia="de-DE"/>
                </w:rPr>
                <w:t xml:space="preserve"> (miera splnenia)</w:t>
              </w:r>
            </w:ins>
          </w:p>
          <w:p w14:paraId="44BCE655" w14:textId="77777777" w:rsidR="00113D7D" w:rsidRPr="009839E4" w:rsidRDefault="00113D7D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  <w:r w:rsidRPr="00EB51B6">
              <w:rPr>
                <w:rFonts w:eastAsiaTheme="minorHAnsi"/>
                <w:i/>
                <w:sz w:val="16"/>
                <w:szCs w:val="16"/>
                <w:lang w:eastAsia="de-DE"/>
              </w:rPr>
              <w:t>rozdelenie podľa pohlavia je voliteľné</w:t>
            </w:r>
          </w:p>
        </w:tc>
      </w:tr>
      <w:tr w:rsidR="00F65AB8" w:rsidRPr="009839E4" w14:paraId="079A3DFF" w14:textId="77777777" w:rsidTr="00F04068">
        <w:trPr>
          <w:trHeight w:val="24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7A59AB7" w14:textId="77777777" w:rsidR="00113D7D" w:rsidRPr="009839E4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72D3134" w14:textId="77777777" w:rsidR="00113D7D" w:rsidRPr="009839E4" w:rsidRDefault="00113D7D" w:rsidP="00AA7D81">
            <w:pPr>
              <w:snapToGrid w:val="0"/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BC55FBF" w14:textId="77777777" w:rsidR="00113D7D" w:rsidRPr="009839E4" w:rsidRDefault="00113D7D" w:rsidP="00AA7D81">
            <w:pPr>
              <w:snapToGrid w:val="0"/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7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DF703A5" w14:textId="77777777" w:rsidR="00113D7D" w:rsidRPr="009839E4" w:rsidRDefault="00113D7D" w:rsidP="00AA7D81">
            <w:pPr>
              <w:snapToGrid w:val="0"/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853A1F0" w14:textId="087C80E2" w:rsidR="00113D7D" w:rsidRPr="0070541B" w:rsidRDefault="00113D7D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03" w:author="OMH CKO" w:date="2018-04-17T12:27:00Z" w:name="move511731418"/>
            <w:moveTo w:id="1704" w:author="OMH CKO" w:date="2018-04-17T12:27:00Z">
              <w:r w:rsidRPr="0070541B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</w:t>
              </w:r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023</w:t>
              </w:r>
            </w:moveTo>
            <w:moveToRangeEnd w:id="1703"/>
            <w:del w:id="1705" w:author="OMH CKO" w:date="2018-04-17T12:27:00Z">
              <w:r w:rsidRPr="0070541B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2014</w:delText>
              </w:r>
            </w:del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B785B97" w14:textId="2B6925F6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06" w:author="OMH CKO" w:date="2018-04-17T12:27:00Z" w:name="move511731417"/>
            <w:moveTo w:id="170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To>
            <w:moveFromRangeStart w:id="1708" w:author="OMH CKO" w:date="2018-04-17T12:27:00Z" w:name="move511731419"/>
            <w:moveToRangeEnd w:id="1706"/>
            <w:moveFrom w:id="170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From>
            <w:moveFromRangeEnd w:id="1708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5E7CCE" w14:textId="7BE22040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10" w:author="OMH CKO" w:date="2018-04-17T12:27:00Z" w:name="move511731416"/>
            <w:moveTo w:id="171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To>
            <w:moveToRangeEnd w:id="1710"/>
            <w:del w:id="1712" w:author="OMH CKO" w:date="2018-04-17T12:27:00Z">
              <w:r w:rsidR="00113D7D" w:rsidRPr="0070541B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2016</w:delText>
              </w:r>
            </w:del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AE6D995" w14:textId="2CFC3CA9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13" w:author="OMH CKO" w:date="2018-04-17T12:27:00Z" w:name="move511731420"/>
            <w:moveTo w:id="1714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To>
            <w:moveFromRangeStart w:id="1715" w:author="OMH CKO" w:date="2018-04-17T12:27:00Z" w:name="move511731407"/>
            <w:moveToRangeEnd w:id="1713"/>
            <w:moveFrom w:id="1716" w:author="OMH CKO" w:date="2018-04-17T12:27:00Z">
              <w:r w:rsidR="005B6EDD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2017</w:t>
              </w:r>
            </w:moveFrom>
            <w:moveFromRangeEnd w:id="1715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535EE70" w14:textId="63AFF5EF" w:rsidR="00113D7D" w:rsidRPr="0070541B" w:rsidRDefault="00113D7D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del w:id="1717" w:author="OMH CKO" w:date="2018-04-17T12:27:00Z">
              <w:r w:rsidRPr="0070541B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2018</w:delText>
              </w:r>
            </w:del>
            <w:ins w:id="1718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2019</w:t>
              </w:r>
            </w:ins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1091933" w14:textId="707ACA28" w:rsidR="00113D7D" w:rsidRPr="0070541B" w:rsidRDefault="00113D7D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del w:id="1719" w:author="OMH CKO" w:date="2018-04-17T12:27:00Z">
              <w:r w:rsidRPr="0070541B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2019</w:delText>
              </w:r>
            </w:del>
            <w:ins w:id="1720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2018</w:t>
              </w:r>
            </w:ins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518A38E" w14:textId="31AA55CC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21" w:author="OMH CKO" w:date="2018-04-17T12:27:00Z" w:name="move511731421"/>
            <w:moveTo w:id="1722" w:author="OMH CKO" w:date="2018-04-17T12:27:00Z">
              <w:r>
                <w:rPr>
                  <w:rFonts w:eastAsiaTheme="minorHAnsi"/>
                  <w:b/>
                  <w:sz w:val="16"/>
                  <w:rPrChange w:id="1723" w:author="OMH CKO" w:date="2018-04-17T12:27:00Z">
                    <w:rPr>
                      <w:rFonts w:eastAsiaTheme="minorHAnsi"/>
                      <w:b/>
                      <w:sz w:val="18"/>
                    </w:rPr>
                  </w:rPrChange>
                </w:rPr>
                <w:t>2017</w:t>
              </w:r>
            </w:moveTo>
            <w:moveFromRangeStart w:id="1724" w:author="OMH CKO" w:date="2018-04-17T12:27:00Z" w:name="move511731420"/>
            <w:moveToRangeEnd w:id="1721"/>
            <w:moveFrom w:id="1725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From>
            <w:moveFromRangeEnd w:id="1724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D4732E2" w14:textId="6EAA30EC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26" w:author="OMH CKO" w:date="2018-04-17T12:27:00Z" w:name="move511731398"/>
            <w:moveTo w:id="1727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2016</w:t>
              </w:r>
            </w:moveTo>
            <w:moveFromRangeStart w:id="1728" w:author="OMH CKO" w:date="2018-04-17T12:27:00Z" w:name="move511731422"/>
            <w:moveToRangeEnd w:id="1726"/>
            <w:moveFrom w:id="172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From>
            <w:moveFromRangeEnd w:id="1728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F78000F" w14:textId="1223C852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30" w:author="OMH CKO" w:date="2018-04-17T12:27:00Z" w:name="move511731411"/>
            <w:moveTo w:id="173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To>
            <w:moveFromRangeStart w:id="1732" w:author="OMH CKO" w:date="2018-04-17T12:27:00Z" w:name="move511731423"/>
            <w:moveToRangeEnd w:id="1730"/>
            <w:moveFrom w:id="173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From>
            <w:moveFromRangeEnd w:id="1732"/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9A73850" w14:textId="01C8AB90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34" w:author="OMH CKO" w:date="2018-04-17T12:27:00Z" w:name="move511731424"/>
            <w:moveTo w:id="1735" w:author="OMH CKO" w:date="2018-04-17T12:27:00Z">
              <w:r>
                <w:rPr>
                  <w:rFonts w:eastAsiaTheme="minorHAnsi"/>
                  <w:b/>
                  <w:sz w:val="16"/>
                  <w:rPrChange w:id="1736" w:author="OMH CKO" w:date="2018-04-17T12:27:00Z">
                    <w:rPr>
                      <w:rFonts w:eastAsiaTheme="minorHAnsi"/>
                    </w:rPr>
                  </w:rPrChange>
                </w:rPr>
                <w:t>2014</w:t>
              </w:r>
            </w:moveTo>
            <w:moveFromRangeStart w:id="1737" w:author="OMH CKO" w:date="2018-04-17T12:27:00Z" w:name="move511731418"/>
            <w:moveToRangeEnd w:id="1734"/>
            <w:moveFrom w:id="1738" w:author="OMH CKO" w:date="2018-04-17T12:27:00Z">
              <w:r w:rsidR="00113D7D" w:rsidRPr="0070541B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</w:t>
              </w:r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023</w:t>
              </w:r>
            </w:moveFrom>
            <w:moveFromRangeEnd w:id="1737"/>
          </w:p>
        </w:tc>
        <w:tc>
          <w:tcPr>
            <w:tcW w:w="43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F280804" w14:textId="77777777" w:rsidR="00113D7D" w:rsidRPr="00EB51B6" w:rsidRDefault="00113D7D" w:rsidP="007635E3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7DC848B5" w14:textId="77777777" w:rsidR="00113D7D" w:rsidRPr="00EB51B6" w:rsidRDefault="00113D7D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</w:tr>
      <w:tr w:rsidR="00F65AB8" w:rsidRPr="00A765CF" w14:paraId="629A73AC" w14:textId="77777777" w:rsidTr="00F04068">
        <w:trPr>
          <w:trHeight w:val="241"/>
        </w:trPr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90507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4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2A985" w14:textId="77777777" w:rsidR="00A765CF" w:rsidRPr="00A765CF" w:rsidRDefault="00A765CF" w:rsidP="00A765CF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765C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E3432" w14:textId="77777777" w:rsidR="00A765CF" w:rsidRPr="00A765CF" w:rsidRDefault="00A765CF" w:rsidP="00A765CF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765C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55D0B" w14:textId="77777777" w:rsidR="00A765CF" w:rsidRPr="00A765CF" w:rsidRDefault="00A765CF" w:rsidP="00A765CF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765CF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F6B01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8D085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438E9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81E21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8DB57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35C1E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1B7A0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E4EF7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82B68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5E7CE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ABE6D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82759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&lt;typ='P' vstup='G'&gt;</w:t>
            </w:r>
          </w:p>
        </w:tc>
      </w:tr>
      <w:tr w:rsidR="00F65AB8" w:rsidRPr="009839E4" w14:paraId="2753B572" w14:textId="77777777" w:rsidTr="00F04068">
        <w:trPr>
          <w:cantSplit/>
          <w:trHeight w:val="662"/>
        </w:trPr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546E5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AE0A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9D5C4" w14:textId="77777777" w:rsidR="007974AB" w:rsidRPr="009839E4" w:rsidRDefault="007974AB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4DFA8B5B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FC10305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A9D8BF1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90E6E13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9A19A5B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7AB6B87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648E50B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587D061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651FCF8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26286DE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8DCC526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883F5C2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977DABC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60F2E2C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6B1997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AC173E6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A880151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EA75432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455DEDA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D531F1F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8DDBE81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DE23753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A714A88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67454C60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88FDA36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1B33390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02CE1560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716B34E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CE9905A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9839E4" w14:paraId="0E558DF4" w14:textId="77777777" w:rsidTr="00F41510">
        <w:trPr>
          <w:trHeight w:val="755"/>
        </w:trPr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64ADD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E6E836D" w14:textId="77777777" w:rsidR="00EA7FB2" w:rsidRPr="008E639A" w:rsidRDefault="00EA7FB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Nezamestnané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4B069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7EE06E61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2F76EF6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968803F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90CE98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F67951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3CF8446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124101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4997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8FEC0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EB02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99437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E81B3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829CD4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71A99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54588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4A03D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14074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8CD3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6AD4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12F0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F674B6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8616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ED8CD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1584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E41713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5FCBC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2CD810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B7DF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E86D24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E002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97C202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AC6A1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A2EAA7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0CC2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75CD7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71B87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C7DBB7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4D4E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A73D3D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518E9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9F994FD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5686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14187C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1FBFC5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B0BED99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3A6BA35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E4262DE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3D7896F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EC0364D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EEFECAE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557BEB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23BE40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7EA76B7B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D33B9A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DA26EC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B803DBA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CF165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B070474" w14:textId="77777777" w:rsidTr="00F41510">
        <w:trPr>
          <w:trHeight w:val="72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390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C395834" w14:textId="77777777" w:rsidR="008E639A" w:rsidRPr="008E639A" w:rsidRDefault="008E639A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Nezamestnané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9A73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7A91088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29000B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D01C0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7CFC0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06F9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E9AD6F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53650F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D289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BE5C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BD0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04CF3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EEFA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8D0F7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6553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4FFFC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B5E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946B9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04A8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4692D7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1D5B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70C31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A36A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0EAB6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39F3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F8FA50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A98D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585684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DA03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1F7471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E847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8DD68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0A71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B46BC7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8704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5B922B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5EA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B1FB6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7770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6D95F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E0F1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36160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83D1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4CBC2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CDAF65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2A319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28BD459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23CD0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787D8C9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86564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3A9455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D659D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7D40BC1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77D4A7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5C9DF451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32B2BFC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E736AB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2B8C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2827569" w14:textId="77777777" w:rsidTr="00F41510">
        <w:trPr>
          <w:trHeight w:val="510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2BA7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5F86FB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Dlhodobo nezamestnané osoby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3F0A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1939FF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76C9F2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D2235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E991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3B6B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5362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BBF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00E9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D444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F85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10E8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8151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E9D8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D188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2FBD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51AB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DB4C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CB37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CFA0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FA6D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F917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8BB7D1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2BBA711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A91266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D7ABC8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89F0D4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58CCA01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3D26DA5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30D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EA5E85E" w14:textId="77777777" w:rsidTr="00F41510">
        <w:trPr>
          <w:trHeight w:val="510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EF2A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10F71F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Dlhodobo nezamest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nané osoby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307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2B9DB32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BEFE8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DC1871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2A3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47EA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BB93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E3AA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C8B7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FDFB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6A7B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D7D9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7B65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BE39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67DC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433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4D6C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05A6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8C74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FE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C7D9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A47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369238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7383A80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1CD2468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9E75F4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C3E611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0204BDD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20B04D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5CF1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487C701" w14:textId="77777777" w:rsidTr="00F41510">
        <w:trPr>
          <w:trHeight w:val="765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0172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315AF3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Neaktívne osoby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01F69" w14:textId="77777777" w:rsidR="008E639A" w:rsidRPr="009839E4" w:rsidDel="008E639A" w:rsidRDefault="008E639A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43F1C2B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CC853A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C3D1D3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64C4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9FBD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F473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CCAC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CD39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D4B4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CAD7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7988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44FC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4ACF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BE0A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5988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8EEE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2ADF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8116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16DB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C087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E5D8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D7E8A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19042C7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02A080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782BC9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D8B15E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0BD4E9C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21A736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A220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6DFDF57" w14:textId="77777777" w:rsidTr="00F41510">
        <w:trPr>
          <w:trHeight w:val="64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A29C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D51D53E" w14:textId="77777777" w:rsidR="008E639A" w:rsidRPr="008E639A" w:rsidRDefault="008E639A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Neaktívne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E817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3569992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F26699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FAD33D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ABDB6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60E21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1676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01B1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BDB7E6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BCD8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5813F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31B3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36D13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4D71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BD4CD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A0E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D49480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C8D0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C369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622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C2BF6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6BC0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D7FC9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1C8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67785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FD60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D41B3A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554C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E2F51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2660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70E42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C615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5F058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4958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C8B1A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3750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7BDA44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4E3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9A5BE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5855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9A1AB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F1DA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21FE6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329111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981027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54731F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54C22D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9A9EBF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CE8F1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D53505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3D4F21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B1169B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610C12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BCF002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F45FC8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F6E7B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45B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B0A1580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7CE3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5FFFED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Neaktívne osoby, ktoré nie sú v procese vzdelávania ani odbornej prípravy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10BB3" w14:textId="77777777" w:rsidR="008E639A" w:rsidRPr="009839E4" w:rsidDel="008E639A" w:rsidRDefault="008E639A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C8A9A5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C4F939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3DD99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0B77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C149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EF16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08CC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5B89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81E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128D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827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E703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30CF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497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4DF7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CD90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C4D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659C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E2A8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2B96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FE3B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CF8C8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84F78A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7BD4758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0ACEA1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49C997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26B85DC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9F22BD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92981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BD68EF8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7AEF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F2FD6B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Neaktívne osoby, ktoré nie sú v procese vzdelávania ani odbornej prípravy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D82C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3D9FB52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2F5B2B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6D5377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BDEA8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CDA56F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4818F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30C6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62FC69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2CD1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E319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4702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8E26C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2B87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1BD06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7B09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DED7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C855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C3DA8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3664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97879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95E8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EB72F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6B1C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002A5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4304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59CFF3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8B3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FCEF5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80F6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F431B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536F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B98B1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B20B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0C3015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85AC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5F3FC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EE46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62D09E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2A00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92187E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7899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D15B26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469153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60DBD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4DEAB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6F230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A0050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4ECF76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DC879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44B26F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21B90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2C4145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4D1C6D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448851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D26E18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A6E2E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85B1F6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D1168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9030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F45D120" w14:textId="77777777" w:rsidTr="00F41510">
        <w:trPr>
          <w:trHeight w:val="42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78EF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B758A6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Zamestnané osoby vrátane </w:t>
            </w: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samostatne zárobkovo  činných osôb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787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D37A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D4FF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0D2E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8AA0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FF03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02D4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4C8F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E87F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2FFA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B652E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657F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A14A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6DD5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59BC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3CD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AE18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A324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7F03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8263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E951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BA63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58C8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C5E5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B5CB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1762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CFB367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2577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1B93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C003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90705A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3260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BF11369" w14:textId="77777777" w:rsidTr="00F41510">
        <w:trPr>
          <w:trHeight w:val="613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48D8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665F970" w14:textId="77777777" w:rsidR="008E639A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vo veku do 25 rokov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F1A87" w14:textId="77777777" w:rsidR="008E639A" w:rsidRPr="009839E4" w:rsidDel="008E639A" w:rsidRDefault="008E639A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2149628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7563C8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25BBCD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8B7D1" w14:textId="77777777" w:rsidR="008E639A" w:rsidRPr="009839E4" w:rsidRDefault="008E639A" w:rsidP="00F41510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0D3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E91A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7219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F86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1F9E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C9FC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B84F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8DD7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5AB2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3A73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2139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5527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90F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44F6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8161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33B4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5057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E60037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7472E15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763CE93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9CC4FA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E19988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6FE715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A4E730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F2F9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896DF93" w14:textId="77777777" w:rsidTr="00F41510">
        <w:trPr>
          <w:trHeight w:val="72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28A6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D042A1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vo veku do 25 rokov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EC52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E6EA0D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1C538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ABE626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D2C26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4786B8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C1841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537B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67BE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2207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A525A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2C4D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6592D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01BA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F28B3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2E4B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9D1B5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FCBA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A48BB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1320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B3990D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5339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49BC6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E190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DA413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00D5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8DCA8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089A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0CD538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A8B6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91F58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6496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3BA3E0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A24C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90B8E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290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3867A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DF3F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B4692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3AA2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B138CF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3775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D5DA0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01A632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5AF84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FF3BA9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4959C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D058F2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522B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06466D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CB4CD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050513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44874C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AB519A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0A55B2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2A6D84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5C5332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358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C0E8A5E" w14:textId="77777777" w:rsidTr="00F41510">
        <w:trPr>
          <w:trHeight w:val="4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BBCF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05DB3F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vo veku nad 54 rokov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C8D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F69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C1F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D76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785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8D1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3DD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1C0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231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0E6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936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04B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5A1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19B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402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DF7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085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DF8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036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4E1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3B2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BBA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108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8FB8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CE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3308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925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3A8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B4EB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62A2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D1CA746" w14:textId="77777777" w:rsidTr="00F41510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EDD6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4E0035F" w14:textId="77777777" w:rsidR="007974AB" w:rsidRPr="009839E4" w:rsidRDefault="005414A0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Osoby vo veku n</w:t>
            </w:r>
            <w:r w:rsidR="007974AB"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ad 54 rokov, ktor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é </w:t>
            </w:r>
            <w:r w:rsidR="007974AB"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sú nezamestnan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é</w:t>
            </w:r>
            <w:r w:rsidR="007974AB"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, vrátane dlhodobo nezamestnaných alebo neaktívnych osôb, ktoré nie sú v procese vzdelávania ani odbornej prípravy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64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94F3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0345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5AFB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3212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C947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47656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9FCA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E839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AE12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BFF2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7E97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518F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C345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0E1A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E44D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3151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DD7C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4C741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D8A8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8AC3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3C34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63F1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F7B8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37F0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E03B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411763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03986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BB01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FE14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719EE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AF74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04A6D1B" w14:textId="77777777" w:rsidTr="00F41510">
        <w:trPr>
          <w:trHeight w:val="16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9EB6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1D92A3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so základným (ISCED 1) alebo nižším sekundárnym (ISCED 2)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41D7A" w14:textId="77777777" w:rsidR="005414A0" w:rsidRPr="009839E4" w:rsidDel="005414A0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15B80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E6FD56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3599EE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2DA9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7B8C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97F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2C8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9E71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287F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D95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F4ED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1954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9B87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578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E62D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32F5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D11C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BC1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32AF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4AA7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D45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DB101C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A9EC16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476D910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160F3B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F725BD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13B29D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5C00C6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9485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6E9BB9F" w14:textId="77777777" w:rsidTr="00F41510">
        <w:trPr>
          <w:trHeight w:val="16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883B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2F2EF2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so základným (ISCED 1) alebo nižším sekundárnym (ISCED 2)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EABC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FA0C9A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642B9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BE9DEC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137F3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50400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83C15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D7B7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96D2C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220B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4E24A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13DD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0F12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D73E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49448A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3D9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9BA6C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9602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6CAA5C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7064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C7DDB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21AE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1F3D8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8389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9EEC1F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39F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4AC29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9070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B2EA8E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1685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DD096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EA3E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CA3064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4831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9628F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F5E5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C4263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C208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9785BC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64D8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4B99C5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ED2E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DE9F8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79B825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E4448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726EC9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4EC04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73468A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A05D6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2B5CB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190590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B35FB0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716AEB7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D7BF8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8DC21D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0A457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17A75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577BAEE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F1251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8A90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971921F" w14:textId="77777777" w:rsidTr="00F41510">
        <w:trPr>
          <w:trHeight w:val="60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FBE8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FCDB70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vyšším sekundárnym (ISCED 3) alebo post-sekundárnym (ISCED 4)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3944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88B867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BB2389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F316C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0794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88A3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D3B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80F3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D33C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8685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7554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F5AC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BA51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A5BA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AAA6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8D73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5149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508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3CBD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F082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8002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BB9E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DC7C0E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13409D5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30E1AFC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D2171E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71CB55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5365AA70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E4870B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9EBA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7674AD5" w14:textId="77777777" w:rsidTr="00F41510">
        <w:trPr>
          <w:trHeight w:val="16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F9B2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CF03C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vyšším sekundárnym (ISCED 3) alebo post-sekundárnym (ISCED 4)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F13F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58CBA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CD329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51ACA5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FD0116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C3902C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2B412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FB1A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80087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AD18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C54D18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8003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2C15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EC23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F7E253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618B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8CF737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C375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33485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BF02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E7DB6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81DB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F7AF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B1E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7EEC0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09DC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21DD1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AC61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FE56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1515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DA453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DCA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F70B4A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F494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83BF89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DC9F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F92F3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4425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C0FD4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0B30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A0FC8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4402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81DD6B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BC3B77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E627A3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02F87BD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B37605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CC356E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EA293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3C3DD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81DE5B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0220D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2B32BB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A0706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0C06163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8EDED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40709E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D131D0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4CC3D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31C7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A400048" w14:textId="77777777" w:rsidTr="00F41510">
        <w:trPr>
          <w:trHeight w:val="1076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EAC2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80F987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terciárnym vzdelaním (ISCED 5 až 8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97CA1" w14:textId="77777777" w:rsidR="005414A0" w:rsidRPr="009839E4" w:rsidDel="005414A0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90EF88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E61AD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45C6C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C560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C594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8D3E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51A3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C2BD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9B75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C145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6531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E43E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0487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7E8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0F2A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8BB0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AF37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B48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D548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1430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5E2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59ECE1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2855245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65610615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6334EF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9690C7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E0FBD3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5CDAE99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FC39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71701F0" w14:textId="77777777" w:rsidTr="00F41510">
        <w:trPr>
          <w:trHeight w:val="1076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77E0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B89E0E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terciárnym vzdelaním (ISCED 5 až 8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4DC8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B0CD0C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5B242C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2B98A8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03AD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F30DA4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33F44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FDB2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F7555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0B85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FD29D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9F79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DC2C5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D6F8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BCB82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24B0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16252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D78D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31476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D84A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26B7A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0A2B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C4E210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54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E435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26A3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E2D75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CFAE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E1596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F080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853D5F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3AA3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E5B8C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E77F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7E49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8DB9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3C9BD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3C0E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7D2FE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432D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3E841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D81F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4F38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22BA5B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8219C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D22CFA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B8487D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465C24F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802D3B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82332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F2620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DA752D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214FE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2403364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46D23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9FC0C5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72E09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FD40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E9FFC04" w14:textId="77777777" w:rsidTr="00F41510">
        <w:trPr>
          <w:trHeight w:val="1258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240C1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96B33E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nezamestnaných osôb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24409" w14:textId="77777777" w:rsidR="00946475" w:rsidRPr="009839E4" w:rsidDel="005414A0" w:rsidRDefault="00946475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1E8EC6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FC305A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7BD0C1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5DD8B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0FBC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70848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A4F1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5BC3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378C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C62F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DC2A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1432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9273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3893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3909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FD97C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74CF5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FFD7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C7DE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5CF91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8DBAC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90021D7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51EEC1A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6E5487B8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BE79BB9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F4DE80A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2ACBADB0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2D2FB8C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9160E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3D98815" w14:textId="77777777" w:rsidTr="00F41510">
        <w:trPr>
          <w:trHeight w:val="1258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3F2A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8CFE7C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nezamestnaných osôb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B764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BF6BD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D7247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F9E867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98E3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7695E7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59A6E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534F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AD353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FE1F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9EB954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B47A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A895AC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BDD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F1F6E0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CA31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887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AD9B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CEB49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2FBC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B1722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54E3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4633C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C27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B83F7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8A3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57762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D4BE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36AA0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67E3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C5582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49FC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02383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33BD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8AB6B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052A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5BF0D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83D0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9B515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CA89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2B5F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B2F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90B62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BA983E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13657E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CD67BE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5D127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C9ADB4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DB813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EF92B4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FEAFF0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0B0864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1BD71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A18496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0C4DFE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BCE7D3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A711E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5CF9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7BD3342" w14:textId="77777777" w:rsidTr="00F41510">
        <w:trPr>
          <w:trHeight w:val="440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6584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4B4B28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nezamestnaných osôb so závislými deťmi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16A49" w14:textId="77777777" w:rsidR="00946475" w:rsidRPr="009839E4" w:rsidDel="005414A0" w:rsidRDefault="00946475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49C767C8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1E547D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5401B0F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AD8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2FA1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02D9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2351A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BFD3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DE77E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6B5AC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46CB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B6B2B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B1D6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4990B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0088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4BC9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510D4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3728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D72E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D8A7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5D7D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5A525A5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BA2180A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480FD17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37A43CD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488179E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3FEE3E2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4794CFD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B515C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F85939A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40FC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9BDB32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nezamestnaných osôb so závislými deťmi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F076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31B1A7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D4224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234A53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8B3D0A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558790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E28AE2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E047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EEB54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C5EE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C160B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7368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4E4874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78B2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11825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278D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A3524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977F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9D163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994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83C97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524B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ED45D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CEA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E3B0B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F031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22591E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BD00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49109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E151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4D1CC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6DCC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461C01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3634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D3D5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4AF1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EAD94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AF44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1AB41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B48B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4A1927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B93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C8200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882B115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D05BA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C59EF0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3326E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268131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DB1CC9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901F99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BD19B7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134618E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35DBE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44267D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2976A8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5DF3E7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6D6C7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72BB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CD621D9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C5FA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86E41F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ako osamelé osoby so závislými deťmi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47DD6" w14:textId="77777777" w:rsidR="00826FDE" w:rsidRPr="009839E4" w:rsidDel="00826FDE" w:rsidRDefault="00826FDE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0BC58E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4AC624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4443F48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8764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E1AB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4D79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FC3A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0B00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F0E9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0445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D83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2787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3655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274D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A5B7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2BC0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3C79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D839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D07A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A569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809E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560240E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4540EB7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7C5765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D58FA96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19921B5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52ECF9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3FDD98A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5574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E6B0892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D727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37C7FE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ako osamelé osoby so závislými deťmi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421A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2CAED5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00D46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0E0BE5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F4054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47B223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2DBDB3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59AF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5C76C6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6370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3CA0DA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B11D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68523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65A5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C64F0C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60A6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7B462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FFDF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FDFF5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9589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508643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A214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FDC2FB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011F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25D31E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F4AB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F267B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1760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9AAEC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F20D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70AD1A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B05A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8B4EB2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D167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42FBF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80EF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F1E47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70D9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6320C1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68FE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BCC01B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B818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5612F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82209D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CE01F7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D25334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2D63F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35FE806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54EEF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6164B0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D60625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A8A7F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5240F79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681B0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1E29378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4042F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5554B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CA0EF8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116368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F7F7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28F778A" w14:textId="77777777" w:rsidTr="00F41510">
        <w:trPr>
          <w:trHeight w:val="2527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4B64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041E1E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Migranti, účastníci s cudzím pôvodom, menšiny (vrátane marginalizovaných komunít ako sú napríklad Rómovia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AE4A" w14:textId="77777777" w:rsidR="00826FDE" w:rsidRPr="009839E4" w:rsidDel="00826FDE" w:rsidRDefault="00826FDE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7F1F366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B761DD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D63FC5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4DF8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0789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003F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4E7E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8C9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A760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0000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EF46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3BD2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D87C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E664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6D09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C208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9547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ACBE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E037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7A0D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E97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8973FA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1D71719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420684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A4C65C0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FE82BF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78EAE1C4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5E409E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936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0AE5889" w14:textId="77777777" w:rsidTr="00F41510">
        <w:trPr>
          <w:trHeight w:val="2527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9A7B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2D34B3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Migranti, účastníci s cudzím pôvodom, menšiny (vrátane marginalizovaných komunít ako sú napríklad Rómovia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8E72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5DC988A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78C70A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CB2F9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AED2A5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77E22D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D0AD3B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67FB6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3760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674CB4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84F7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FD8A2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9F90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C3228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FD26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F08B3C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6D61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AF9AD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4720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926CE9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1084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37117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6BAC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577B7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8800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C3CFA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1137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550DC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F738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600A84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4DDF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04710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1C02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6E5C6D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9760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00C6A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2AB4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0065E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23CD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F4C97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2A1E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698DB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F19F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44338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C79DAF9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D251F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049EF32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E20BA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AE52D1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0023D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6B2647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6A8365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E39FC4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18F101E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86A4C2E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0F94F29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5EB88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7DADF3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2B18988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FF616B9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29BC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51C48DF" w14:textId="77777777" w:rsidTr="00F41510">
        <w:trPr>
          <w:trHeight w:val="1023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771A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6203DD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 so zdravotným postihnutím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0DB44" w14:textId="77777777" w:rsidR="009E133B" w:rsidRPr="009839E4" w:rsidDel="009E133B" w:rsidRDefault="009E133B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C186CB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010488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0BBA5F6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A7A1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98D2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9C51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9FD0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C1BC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28A4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F3EF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FC25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FE61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BC43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28DF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C90B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9D7C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72EB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87C2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F8AD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DDCB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9B31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AC9872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7052A361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D52B3A1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8C1F6D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427574C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44CB323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5D8105D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A689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CC544B6" w14:textId="77777777" w:rsidTr="00F41510">
        <w:trPr>
          <w:trHeight w:val="967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453D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1B0A41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 so zdravotným postihnutím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2CE8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5B0B082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143E56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C5881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90215F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10C4F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E61590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A2245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8CBD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90AD5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7430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B2CAD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B900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70A61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FD85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3BF06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274F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CED20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BFEE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4FC6A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3EF7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8733F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0CB3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DFEF7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1975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46F36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40B8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6C4AB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9FE5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1EC5C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6B81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211EC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76D3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15F9E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FDBD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42B72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9356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0268E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FB13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BDC35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C14A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CB15D6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81EB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A023F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0904C0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AC1F3F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DB9773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1F5810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0824AE8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180921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C71D7E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744DF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56E024D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FF34990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35A0F3F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07E07F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63C1E3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B60C32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C9E64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7F6BE337" w14:textId="77777777" w:rsidTr="00F41510">
        <w:trPr>
          <w:trHeight w:val="942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9C08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08CB12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Iné znevýhodnené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5B78E" w14:textId="77777777" w:rsidR="009E133B" w:rsidRPr="009839E4" w:rsidDel="009E133B" w:rsidRDefault="009E133B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F0FA30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5EDC7E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E1A3DD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3039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CE72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CD1A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4EC7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116A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EFB0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221A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0D34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6816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ECC6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4FEB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C5DD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9C7A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CCF3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58B3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B16A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AB5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9AB3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D6AB7B2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216098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127815D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3EAFA34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88D649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35914E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B83BB2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FD430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25ED190" w14:textId="77777777" w:rsidTr="00F41510">
        <w:trPr>
          <w:trHeight w:val="942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8B48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831BF1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Iné znevýhodnené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B888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79307F7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97312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7458A1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1CFAE4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75CF74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86A4A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74FF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272B00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7264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E52F3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02EC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1EBF0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2BD9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7F379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4ACD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E7A02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7CF5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D8ED0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B066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009E5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7470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CFD704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A04D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E27FE2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ED0E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B1E00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B39F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A1C7E8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E857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C2F53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5B71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C8EAAA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6923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093A95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16E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80049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C2EA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D69FC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D51D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FA19B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9207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21F400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3E8E12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136CD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C443B3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0A19502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1DE659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ED037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EABA8E1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A7AA1B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D9BE65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0E07C3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F0AE17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7859C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17195FD8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7EA38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5605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1B75306" w14:textId="77777777" w:rsidTr="00F04068">
        <w:trPr>
          <w:trHeight w:val="119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A4BDE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C5D5338" w14:textId="77777777" w:rsidR="00AC52E4" w:rsidRPr="009839E4" w:rsidRDefault="00AC52E4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Bezdomovci alebo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postihnuté vylúčením z bývania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="006A696C">
              <w:rPr>
                <w:rFonts w:eastAsiaTheme="minorHAnsi"/>
                <w:b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E87CD" w14:textId="77777777" w:rsidR="00AC52E4" w:rsidRPr="009839E4" w:rsidDel="00AC52E4" w:rsidRDefault="00AC52E4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6BC921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B3CAB22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417E1516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CFC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BBA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241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CDE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728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8E0F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E0E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660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837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482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76E9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701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2F6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2382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FD7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331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EA8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A88B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AB271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C59A3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7B216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087B0B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09405B9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9AC537D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30BAE9D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68C76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7EBC55F" w14:textId="77777777" w:rsidTr="00F04068">
        <w:trPr>
          <w:trHeight w:val="1336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8E3F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74DA1CA" w14:textId="77777777" w:rsidR="00AC52E4" w:rsidRPr="009839E4" w:rsidRDefault="00AC52E4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Bezdomovci alebo osoby postihnuté vylúčením z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 </w:t>
            </w: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bývania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="006A696C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4AB4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D6BD9D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D913AD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78C12D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BAB04C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C0A1B5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C6C5BF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09A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8725C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174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A73D1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4318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A7AED7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3DAE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CEEFB1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F0F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2828D7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08DB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F55AD7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D4CC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CAC67C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3D0C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30C39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1D3E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8AC5F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700B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4F000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08E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4804AA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F1B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91B58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B60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0F41A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256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EE54DF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A28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80D0B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B9E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32446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344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C1398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C0F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C417E1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E4BEE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03F01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F2563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E9F7D2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F740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1E226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A1B70B7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9BFCA09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DB6A5E5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0707E0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FC5F35E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8163290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69EC137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671B0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55A72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7B567DB" w14:textId="77777777" w:rsidTr="00F04068">
        <w:trPr>
          <w:trHeight w:val="87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F8E0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8F86514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z vidieckych oblastí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="007A4CA0">
              <w:rPr>
                <w:rFonts w:eastAsiaTheme="minorHAnsi"/>
                <w:b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A957E" w14:textId="77777777" w:rsidR="006A696C" w:rsidRPr="009839E4" w:rsidDel="006A696C" w:rsidRDefault="006A696C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455EBD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44CA9A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0D1D64B1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9FC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BDE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0EE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A92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07B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13C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B5B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554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460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68F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C7E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E24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CDE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CFA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B38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1FA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5E6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5E40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B8601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0BC84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CD9DC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08EB8D1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E551959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71BA22A0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CCF5647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DA8E7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92A7A04" w14:textId="77777777" w:rsidTr="00F04068">
        <w:trPr>
          <w:trHeight w:val="87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E106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4A8231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z vidieckych oblastí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659B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68BC4B5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AA4547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48BC6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A6FD810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C0BD3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02709C4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4AEA5E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78F1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6F903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5F9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EB832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9AC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682DC6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048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118AB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3AC4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F2321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81B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15D9E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F74B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8FCE54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B68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68470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16FB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D09EE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10B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26D53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29D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282A4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7AF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71F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B93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900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51F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EFA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D19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E2623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49BA7F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4734E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54830A9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D7F7526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DBDFDA8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CB9017B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A9171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CE2875A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7966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B7130D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Počet projektov, ktoré úplne alebo  čiastočne zrealizovali sociálni partneri alebo mimovládne organizácie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E43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8F3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C8C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7DE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AC1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7F1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761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F0D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6EA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C56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EE9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9E6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C28F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C13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517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748C5A11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F52E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2ECD0FA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Počet projektov vyhradených na udržateľnú účasť žien na </w:t>
            </w: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zamestnaní a ich postup v  ňom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9DC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13B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19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E61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808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BCC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68B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5FA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2B3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850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040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74D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22B8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BDEB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A86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E469749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82D4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29E7E7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Počet projektov zameraných na verejné správy alebo sociálne služby na vnútroštátnej, regionálnej a miestnej úrovni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B4D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372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D9F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A9C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0BD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264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20B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67B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EA1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468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B94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5CB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128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485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CB4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EF1151A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6B9D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49B348C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Počet podporených </w:t>
            </w:r>
            <w:proofErr w:type="spellStart"/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mikropodnikov</w:t>
            </w:r>
            <w:proofErr w:type="spellEnd"/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, malých a stredných podnikov (vrátane družstevných podnikov, podnikov sociálneho hospodárstva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3A4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DDC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FE9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D48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424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DA2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497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034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1C6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723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5BF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22D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3D9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974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441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8C86A50" w14:textId="77777777" w:rsidTr="00F04068">
        <w:tc>
          <w:tcPr>
            <w:tcW w:w="134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C34BC1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 w:rsidRPr="00E04B34">
              <w:rPr>
                <w:rFonts w:eastAsiaTheme="minorHAnsi"/>
                <w:b/>
                <w:sz w:val="18"/>
                <w:szCs w:val="18"/>
                <w:lang w:eastAsia="en-US"/>
              </w:rPr>
              <w:t>Celový počet účastníkov</w:t>
            </w:r>
            <w:ins w:id="1739" w:author="OMH CKO" w:date="2018-04-17T12:27:00Z">
              <w:r w:rsidR="00C90964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**</w:t>
              </w:r>
            </w:ins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05A0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B525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4D8C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A623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1FD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E626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556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0C70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075E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8387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BED7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0E0D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01A9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</w:tbl>
    <w:p w14:paraId="4BA36890" w14:textId="77777777" w:rsidR="00C90964" w:rsidRDefault="00AA7D81">
      <w:pPr>
        <w:shd w:val="clear" w:color="auto" w:fill="FFFFFF" w:themeFill="background1"/>
        <w:spacing w:line="276" w:lineRule="auto"/>
        <w:jc w:val="both"/>
        <w:rPr>
          <w:rFonts w:eastAsiaTheme="minorHAnsi"/>
          <w:sz w:val="18"/>
          <w:szCs w:val="18"/>
        </w:rPr>
        <w:pPrChange w:id="1740" w:author="OMH CKO" w:date="2018-04-17T12:27:00Z">
          <w:pPr>
            <w:shd w:val="clear" w:color="auto" w:fill="FFFFFF" w:themeFill="background1"/>
            <w:spacing w:after="200" w:line="276" w:lineRule="auto"/>
            <w:jc w:val="both"/>
          </w:pPr>
        </w:pPrChange>
      </w:pPr>
      <w:r w:rsidRPr="000A6560">
        <w:rPr>
          <w:rFonts w:eastAsiaTheme="minorHAnsi"/>
          <w:sz w:val="18"/>
          <w:szCs w:val="18"/>
        </w:rPr>
        <w:t>*     c</w:t>
      </w:r>
      <w:r w:rsidR="0004542A" w:rsidRPr="000A6560">
        <w:rPr>
          <w:rFonts w:eastAsiaTheme="minorHAnsi"/>
          <w:sz w:val="18"/>
          <w:szCs w:val="18"/>
        </w:rPr>
        <w:t>ieľové hodnoty pre prioritné osi</w:t>
      </w:r>
      <w:r w:rsidRPr="000A6560">
        <w:rPr>
          <w:rFonts w:eastAsiaTheme="minorHAnsi"/>
          <w:sz w:val="18"/>
          <w:szCs w:val="18"/>
        </w:rPr>
        <w:t xml:space="preserve"> technickej pomoci nie sú povinné</w:t>
      </w:r>
    </w:p>
    <w:p w14:paraId="56EF2C8F" w14:textId="77777777" w:rsidR="00C90964" w:rsidRDefault="00C90964" w:rsidP="00C90964">
      <w:pPr>
        <w:shd w:val="clear" w:color="auto" w:fill="FFFFFF" w:themeFill="background1"/>
        <w:spacing w:line="276" w:lineRule="auto"/>
        <w:jc w:val="both"/>
        <w:rPr>
          <w:ins w:id="1741" w:author="OMH CKO" w:date="2018-04-17T12:27:00Z"/>
          <w:rFonts w:eastAsiaTheme="minorHAnsi"/>
          <w:sz w:val="18"/>
          <w:szCs w:val="18"/>
        </w:rPr>
      </w:pPr>
      <w:ins w:id="1742" w:author="OMH CKO" w:date="2018-04-17T12:27:00Z">
        <w:r>
          <w:rPr>
            <w:rFonts w:eastAsiaTheme="minorHAnsi"/>
            <w:sz w:val="18"/>
            <w:szCs w:val="18"/>
          </w:rPr>
          <w:t>**   viď. doplňujúce údaje k tejto tabuľke</w:t>
        </w:r>
      </w:ins>
    </w:p>
    <w:p w14:paraId="308D5865" w14:textId="77777777" w:rsidR="00C90964" w:rsidRPr="000A6560" w:rsidRDefault="00C90964" w:rsidP="00C90964">
      <w:pPr>
        <w:shd w:val="clear" w:color="auto" w:fill="FFFFFF" w:themeFill="background1"/>
        <w:spacing w:line="276" w:lineRule="auto"/>
        <w:jc w:val="both"/>
        <w:rPr>
          <w:ins w:id="1743" w:author="OMH CKO" w:date="2018-04-17T12:27:00Z"/>
          <w:rFonts w:eastAsiaTheme="minorHAnsi"/>
          <w:sz w:val="18"/>
          <w:szCs w:val="18"/>
        </w:rPr>
      </w:pPr>
    </w:p>
    <w:p w14:paraId="3984EA7E" w14:textId="77777777" w:rsidR="00AA7D81" w:rsidRPr="009839E4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20"/>
          <w:szCs w:val="20"/>
        </w:rPr>
      </w:pPr>
      <w:r w:rsidRPr="009839E4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1850F2" wp14:editId="18E61FF8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CFEB8" id="Obdĺžnik 10" o:spid="_x0000_s1026" style="position:absolute;margin-left:1.15pt;margin-top:.6pt;width:22.85pt;height: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" fillcolor="#fac090" strokecolor="#385d8a" strokeweight="2pt"/>
            </w:pict>
          </mc:Fallback>
        </mc:AlternateContent>
      </w:r>
      <w:r w:rsidRPr="009839E4">
        <w:rPr>
          <w:rFonts w:eastAsiaTheme="minorHAnsi"/>
          <w:sz w:val="20"/>
          <w:szCs w:val="20"/>
        </w:rPr>
        <w:t xml:space="preserve">               ESF - spoločné ukazovatele výstupu pre účastníkov (nariadenie EP a Rady (EÚ) č. 1304/2013, príloha I)</w:t>
      </w:r>
    </w:p>
    <w:p w14:paraId="3B24A869" w14:textId="77777777" w:rsidR="0004542A" w:rsidRPr="00AA7D81" w:rsidRDefault="00AA7D81" w:rsidP="00F41510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b/>
          <w:sz w:val="20"/>
          <w:szCs w:val="20"/>
        </w:rPr>
      </w:pPr>
      <w:r w:rsidRPr="009839E4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652E95" wp14:editId="77B8DA86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13" name="Obdĺž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D2F9C" id="Obdĺžnik 13" o:spid="_x0000_s1026" style="position:absolute;margin-left:1.05pt;margin-top:.7pt;width:22.8pt;height: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" fillcolor="#d99694" strokecolor="#385d8a" strokeweight="2pt"/>
            </w:pict>
          </mc:Fallback>
        </mc:AlternateContent>
      </w:r>
      <w:r w:rsidRPr="009839E4">
        <w:rPr>
          <w:rFonts w:eastAsiaTheme="minorHAnsi"/>
          <w:sz w:val="20"/>
          <w:szCs w:val="20"/>
        </w:rPr>
        <w:t xml:space="preserve">               ESF - spoločné ukazovatele výstupu pre subjekty (nariadenie EP a Rady (EÚ)  č. 1304/2013, príloha I) </w:t>
      </w:r>
    </w:p>
    <w:p w14:paraId="085D864F" w14:textId="77777777" w:rsidR="007327C9" w:rsidRDefault="00AA7D81" w:rsidP="00BD740D">
      <w:pPr>
        <w:keepNext/>
        <w:shd w:val="clear" w:color="auto" w:fill="FFFFFF" w:themeFill="background1"/>
        <w:spacing w:after="120"/>
        <w:jc w:val="both"/>
        <w:rPr>
          <w:rFonts w:eastAsiaTheme="minorHAnsi"/>
          <w:b/>
        </w:rPr>
      </w:pPr>
      <w:r w:rsidRPr="00CF458F">
        <w:rPr>
          <w:rFonts w:eastAsiaTheme="minorHAnsi"/>
          <w:b/>
        </w:rPr>
        <w:lastRenderedPageBreak/>
        <w:t>Tabuľka 4B Programovo špecifické ukazovatele výstupu pre ESF v rozdelení na prioritné osi, investičné priority a</w:t>
      </w:r>
      <w:r w:rsidR="003F0AA4">
        <w:rPr>
          <w:rFonts w:eastAsiaTheme="minorHAnsi"/>
          <w:b/>
        </w:rPr>
        <w:t xml:space="preserve"> kategórie regiónov (</w:t>
      </w:r>
      <w:r w:rsidR="00DF318C" w:rsidRPr="00DF318C">
        <w:rPr>
          <w:rFonts w:eastAsiaTheme="minorHAnsi"/>
        </w:rPr>
        <w:t>uvedie sa aj prioritná os TP</w:t>
      </w:r>
      <w:r w:rsidRPr="00CF458F">
        <w:rPr>
          <w:rFonts w:eastAsiaTheme="minorHAnsi"/>
          <w:b/>
        </w:rPr>
        <w:t>)</w:t>
      </w:r>
      <w:r w:rsidR="00C25E51">
        <w:rPr>
          <w:rStyle w:val="Odkaznapoznmkupodiarou"/>
          <w:rFonts w:eastAsiaTheme="minorHAnsi"/>
          <w:b/>
        </w:rPr>
        <w:footnoteReference w:id="7"/>
      </w:r>
    </w:p>
    <w:p w14:paraId="0A6A6884" w14:textId="77777777" w:rsidR="009C0648" w:rsidRPr="00F41510" w:rsidRDefault="009C0648" w:rsidP="00BD740D">
      <w:pPr>
        <w:keepNext/>
        <w:shd w:val="clear" w:color="auto" w:fill="B8CCE4" w:themeFill="accent1" w:themeFillTint="66"/>
        <w:spacing w:after="120"/>
        <w:jc w:val="both"/>
        <w:rPr>
          <w:del w:id="1744" w:author="OMH CKO" w:date="2018-04-17T12:27:00Z"/>
          <w:rFonts w:eastAsiaTheme="minorHAnsi"/>
          <w:i/>
          <w:u w:val="single"/>
        </w:rPr>
      </w:pPr>
      <w:del w:id="1745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06F64717" w14:textId="77777777" w:rsidR="009C0648" w:rsidRPr="00F41510" w:rsidRDefault="00486659" w:rsidP="00BD740D">
      <w:pPr>
        <w:keepNext/>
        <w:shd w:val="clear" w:color="auto" w:fill="B8CCE4" w:themeFill="accent1" w:themeFillTint="66"/>
        <w:spacing w:after="120"/>
        <w:jc w:val="both"/>
        <w:rPr>
          <w:ins w:id="1746" w:author="OMH CKO" w:date="2018-04-17T12:27:00Z"/>
          <w:rFonts w:eastAsiaTheme="minorHAnsi"/>
          <w:i/>
          <w:u w:val="single"/>
        </w:rPr>
      </w:pPr>
      <w:ins w:id="1747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3111EE49" w14:textId="2F384215" w:rsidR="009C0648" w:rsidRPr="00F41510" w:rsidRDefault="009C0648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Údaje nadväzujú na tabuľky 5 a </w:t>
      </w:r>
      <w:del w:id="1748" w:author="OMH CKO" w:date="2018-04-17T12:27:00Z">
        <w:r w:rsidRPr="00F41510">
          <w:rPr>
            <w:rFonts w:eastAsiaTheme="minorHAnsi"/>
            <w:i/>
          </w:rPr>
          <w:delText>13 vzoru</w:delText>
        </w:r>
      </w:del>
      <w:ins w:id="1749" w:author="OMH CKO" w:date="2018-04-17T12:27:00Z">
        <w:r w:rsidRPr="00F41510">
          <w:rPr>
            <w:rFonts w:eastAsiaTheme="minorHAnsi"/>
            <w:i/>
          </w:rPr>
          <w:t>13vzoru</w:t>
        </w:r>
      </w:ins>
      <w:r w:rsidRPr="00F41510">
        <w:rPr>
          <w:rFonts w:eastAsiaTheme="minorHAnsi"/>
          <w:i/>
        </w:rPr>
        <w:t xml:space="preserve"> OP. Pre IZM sa nevyžaduje rozdelenie podľa kategórie regiónu. </w:t>
      </w:r>
    </w:p>
    <w:p w14:paraId="1C4BFDF5" w14:textId="77777777" w:rsidR="00894981" w:rsidRPr="00F41510" w:rsidRDefault="00894981" w:rsidP="00F41510">
      <w:pPr>
        <w:shd w:val="clear" w:color="auto" w:fill="B8CCE4" w:themeFill="accent1" w:themeFillTint="66"/>
        <w:spacing w:after="120"/>
        <w:jc w:val="both"/>
        <w:rPr>
          <w:del w:id="1750" w:author="OMH CKO" w:date="2018-04-17T12:27:00Z"/>
          <w:rFonts w:eastAsiaTheme="minorHAnsi"/>
          <w:i/>
        </w:rPr>
      </w:pPr>
      <w:del w:id="1751" w:author="OMH CKO" w:date="2018-04-17T12:27:00Z">
        <w:r w:rsidRPr="00F41510">
          <w:rPr>
            <w:rFonts w:eastAsiaTheme="minorHAnsi"/>
            <w:i/>
          </w:rPr>
          <w:delText xml:space="preserve">Stĺpce 1 - 5 </w:delText>
        </w:r>
        <w:r w:rsidR="003C7CC5">
          <w:rPr>
            <w:rFonts w:eastAsiaTheme="minorHAnsi"/>
            <w:i/>
          </w:rPr>
          <w:delText>–</w:delText>
        </w:r>
        <w:r w:rsidRPr="00F41510">
          <w:rPr>
            <w:rFonts w:eastAsiaTheme="minorHAnsi"/>
            <w:i/>
          </w:rPr>
          <w:delText xml:space="preserve"> </w:delText>
        </w:r>
        <w:r w:rsidR="001E0EE9" w:rsidRPr="00C051A0">
          <w:rPr>
            <w:rFonts w:eastAsiaTheme="minorHAnsi"/>
            <w:i/>
          </w:rPr>
          <w:delText xml:space="preserve">automaticky </w:delText>
        </w:r>
        <w:r w:rsidRPr="00F41510">
          <w:rPr>
            <w:rFonts w:eastAsiaTheme="minorHAnsi"/>
            <w:i/>
          </w:rPr>
          <w:delText>generované ITMS2014+</w:delText>
        </w:r>
      </w:del>
    </w:p>
    <w:p w14:paraId="17EF3173" w14:textId="2A5A5E89" w:rsidR="00894981" w:rsidRPr="00F41510" w:rsidRDefault="00894981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del w:id="1752" w:author="OMH CKO" w:date="2018-04-17T12:27:00Z">
        <w:r w:rsidRPr="00F41510">
          <w:rPr>
            <w:rFonts w:eastAsiaTheme="minorHAnsi"/>
            <w:i/>
          </w:rPr>
          <w:delText xml:space="preserve">Stĺpec 6 </w:delText>
        </w:r>
        <w:r w:rsidR="003C7CC5">
          <w:rPr>
            <w:rFonts w:eastAsiaTheme="minorHAnsi"/>
            <w:i/>
          </w:rPr>
          <w:delText xml:space="preserve">– </w:delText>
        </w:r>
        <w:r w:rsidR="005E3D44">
          <w:rPr>
            <w:rFonts w:eastAsiaTheme="minorHAnsi"/>
            <w:i/>
          </w:rPr>
          <w:delText xml:space="preserve">ročné hodnoty </w:delText>
        </w:r>
        <w:r w:rsidR="005E3D44" w:rsidRPr="00EA7FB2">
          <w:rPr>
            <w:rFonts w:eastAsiaTheme="minorHAnsi"/>
            <w:i/>
          </w:rPr>
          <w:delText>automaticky generované ITMS2014+</w:delText>
        </w:r>
        <w:r w:rsidR="005E3D44">
          <w:rPr>
            <w:rFonts w:eastAsiaTheme="minorHAnsi"/>
            <w:i/>
          </w:rPr>
          <w:delText>na základe údajov z monitorovacích správ projektov</w:delText>
        </w:r>
        <w:r w:rsidR="00FC7CC9">
          <w:rPr>
            <w:rFonts w:eastAsiaTheme="minorHAnsi"/>
            <w:i/>
          </w:rPr>
          <w:delText>.</w:delText>
        </w:r>
        <w:r w:rsidR="00FC7CC9" w:rsidRPr="00FC7CC9">
          <w:rPr>
            <w:rFonts w:eastAsiaTheme="minorHAnsi"/>
            <w:i/>
          </w:rPr>
          <w:delText xml:space="preserve"> </w:delText>
        </w:r>
      </w:del>
      <w:ins w:id="1753" w:author="OMH CKO" w:date="2018-04-17T12:27:00Z">
        <w:r w:rsidRPr="00F41510">
          <w:rPr>
            <w:rFonts w:eastAsiaTheme="minorHAnsi"/>
            <w:i/>
          </w:rPr>
          <w:t xml:space="preserve">Stĺpec 6 </w:t>
        </w:r>
        <w:r w:rsidR="003C7CC5">
          <w:rPr>
            <w:rFonts w:eastAsiaTheme="minorHAnsi"/>
            <w:i/>
          </w:rPr>
          <w:t>–</w:t>
        </w:r>
      </w:ins>
      <w:r w:rsidR="005E3D44">
        <w:rPr>
          <w:rFonts w:eastAsiaTheme="minorHAnsi"/>
          <w:i/>
        </w:rPr>
        <w:t>Ročná h</w:t>
      </w:r>
      <w:r w:rsidR="00FC7CC9"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 w:rsidR="00FC7CC9">
        <w:rPr>
          <w:rFonts w:eastAsiaTheme="minorHAnsi"/>
          <w:i/>
        </w:rPr>
        <w:t>hodnôt dosiahnutých v rámci plne realizovaných projektov a čiastočne realizovaných projektov.</w:t>
      </w:r>
    </w:p>
    <w:p w14:paraId="67E96447" w14:textId="77777777" w:rsidR="00894981" w:rsidRPr="00F41510" w:rsidRDefault="00894981" w:rsidP="00F41510">
      <w:pPr>
        <w:shd w:val="clear" w:color="auto" w:fill="B8CCE4" w:themeFill="accent1" w:themeFillTint="66"/>
        <w:spacing w:after="120"/>
        <w:jc w:val="both"/>
        <w:rPr>
          <w:del w:id="1754" w:author="OMH CKO" w:date="2018-04-17T12:27:00Z"/>
          <w:rFonts w:eastAsiaTheme="minorHAnsi"/>
          <w:i/>
        </w:rPr>
      </w:pPr>
      <w:del w:id="1755" w:author="OMH CKO" w:date="2018-04-17T12:27:00Z">
        <w:r w:rsidRPr="00F41510">
          <w:rPr>
            <w:rFonts w:eastAsiaTheme="minorHAnsi"/>
            <w:i/>
          </w:rPr>
          <w:delText xml:space="preserve">Stĺpec 7 </w:delText>
        </w:r>
        <w:r w:rsidR="003C7CC5">
          <w:rPr>
            <w:rFonts w:eastAsiaTheme="minorHAnsi"/>
            <w:i/>
          </w:rPr>
          <w:delText xml:space="preserve">– </w:delText>
        </w:r>
        <w:r w:rsidR="00860A0E" w:rsidRPr="00C051A0">
          <w:rPr>
            <w:rFonts w:eastAsiaTheme="minorHAnsi"/>
            <w:i/>
          </w:rPr>
          <w:delText>automaticky</w:delText>
        </w:r>
        <w:r w:rsidR="00860A0E" w:rsidRPr="00860A0E">
          <w:rPr>
            <w:rFonts w:eastAsiaTheme="minorHAnsi"/>
            <w:i/>
          </w:rPr>
          <w:delText xml:space="preserve"> </w:delText>
        </w:r>
        <w:r w:rsidRPr="00F41510">
          <w:rPr>
            <w:rFonts w:eastAsiaTheme="minorHAnsi"/>
            <w:i/>
          </w:rPr>
          <w:delText>generované ITMS2014+</w:delText>
        </w:r>
      </w:del>
    </w:p>
    <w:p w14:paraId="7FB8EA51" w14:textId="77777777" w:rsidR="009C0648" w:rsidRPr="00003E2B" w:rsidRDefault="00894981" w:rsidP="00F41510">
      <w:pPr>
        <w:shd w:val="clear" w:color="auto" w:fill="B8CCE4" w:themeFill="accent1" w:themeFillTint="66"/>
        <w:spacing w:after="120"/>
        <w:jc w:val="both"/>
        <w:rPr>
          <w:del w:id="1756" w:author="OMH CKO" w:date="2018-04-17T12:27:00Z"/>
          <w:rFonts w:eastAsiaTheme="minorHAnsi"/>
        </w:rPr>
      </w:pPr>
      <w:del w:id="1757" w:author="OMH CKO" w:date="2018-04-17T12:27:00Z">
        <w:r w:rsidRPr="00F41510">
          <w:rPr>
            <w:rFonts w:eastAsiaTheme="minorHAnsi"/>
            <w:i/>
          </w:rPr>
          <w:delText xml:space="preserve">Stĺpec 8 </w:delText>
        </w:r>
        <w:r w:rsidR="003C7CC5">
          <w:rPr>
            <w:rFonts w:eastAsiaTheme="minorHAnsi"/>
            <w:i/>
          </w:rPr>
          <w:delText>–</w:delText>
        </w:r>
        <w:r w:rsidRPr="00F41510">
          <w:rPr>
            <w:rFonts w:eastAsiaTheme="minorHAnsi"/>
            <w:i/>
          </w:rPr>
          <w:delText xml:space="preserve"> </w:delText>
        </w:r>
        <w:r w:rsidR="00860A0E" w:rsidRPr="00C051A0">
          <w:rPr>
            <w:rFonts w:eastAsiaTheme="minorHAnsi"/>
            <w:i/>
          </w:rPr>
          <w:delText xml:space="preserve">automaticky </w:delText>
        </w:r>
        <w:r w:rsidRPr="00F41510">
          <w:rPr>
            <w:rFonts w:eastAsiaTheme="minorHAnsi"/>
            <w:i/>
          </w:rPr>
          <w:delText>generované ITMS2014+</w:delText>
        </w:r>
      </w:del>
    </w:p>
    <w:p w14:paraId="4E48D4D4" w14:textId="77777777" w:rsidR="00AA7D81" w:rsidRDefault="00AA7D81" w:rsidP="00AA7D81">
      <w:pPr>
        <w:spacing w:after="200" w:line="276" w:lineRule="auto"/>
        <w:rPr>
          <w:rFonts w:eastAsiaTheme="minorHAnsi"/>
          <w:u w:val="single"/>
        </w:rPr>
      </w:pPr>
      <w:r w:rsidRPr="00CF458F">
        <w:rPr>
          <w:rFonts w:eastAsiaTheme="minorHAnsi"/>
          <w:u w:val="single"/>
        </w:rPr>
        <w:t>Investičná priorita: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6"/>
        <w:gridCol w:w="1107"/>
        <w:gridCol w:w="878"/>
        <w:gridCol w:w="934"/>
        <w:gridCol w:w="307"/>
        <w:gridCol w:w="349"/>
        <w:gridCol w:w="276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425"/>
        <w:gridCol w:w="465"/>
        <w:gridCol w:w="465"/>
        <w:gridCol w:w="465"/>
        <w:gridCol w:w="465"/>
        <w:gridCol w:w="465"/>
        <w:gridCol w:w="406"/>
      </w:tblGrid>
      <w:tr w:rsidR="00F65AB8" w:rsidRPr="003A1809" w14:paraId="37D83E3D" w14:textId="77777777" w:rsidTr="00F41510">
        <w:trPr>
          <w:trHeight w:val="491"/>
          <w:jc w:val="center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B19B0DD" w14:textId="77777777" w:rsidR="009C0648" w:rsidRPr="004C374D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3A3050D" w14:textId="77777777" w:rsidR="009C0648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0057361" w14:textId="77777777" w:rsidR="009C0648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C2817CC" w14:textId="77777777" w:rsidR="009C0648" w:rsidRDefault="00753631" w:rsidP="00552407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925B27D" w14:textId="77777777" w:rsidR="009C0648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41" w:type="pct"/>
            <w:gridSpan w:val="20"/>
            <w:shd w:val="clear" w:color="auto" w:fill="B8CCE4" w:themeFill="accent1" w:themeFillTint="66"/>
            <w:vAlign w:val="center"/>
          </w:tcPr>
          <w:p w14:paraId="363D6D42" w14:textId="77777777" w:rsidR="009C0648" w:rsidRPr="004C374D" w:rsidRDefault="00753631" w:rsidP="00E94F3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6.</w:t>
            </w:r>
          </w:p>
        </w:tc>
        <w:tc>
          <w:tcPr>
            <w:tcW w:w="498" w:type="pct"/>
            <w:gridSpan w:val="3"/>
            <w:shd w:val="clear" w:color="auto" w:fill="B8CCE4" w:themeFill="accent1" w:themeFillTint="66"/>
          </w:tcPr>
          <w:p w14:paraId="6D953C97" w14:textId="77777777" w:rsidR="009C0648" w:rsidRPr="00F41510" w:rsidRDefault="00753631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79" w:type="pct"/>
            <w:gridSpan w:val="3"/>
            <w:shd w:val="clear" w:color="auto" w:fill="B8CCE4" w:themeFill="accent1" w:themeFillTint="66"/>
          </w:tcPr>
          <w:p w14:paraId="11424EDD" w14:textId="77777777" w:rsidR="009C0648" w:rsidRPr="00F41510" w:rsidRDefault="00753631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</w:tr>
      <w:tr w:rsidR="00F65AB8" w:rsidRPr="003A1809" w14:paraId="2A9074BC" w14:textId="77777777" w:rsidTr="00F41510">
        <w:trPr>
          <w:trHeight w:val="563"/>
          <w:jc w:val="center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DD88EB6" w14:textId="77777777" w:rsidR="00753631" w:rsidRPr="004C374D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7E7D32D" w14:textId="77777777" w:rsidR="00753631" w:rsidRPr="004C374D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Ukazovateľ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9D5751" w14:textId="77777777" w:rsidR="00753631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Kategória regiónu </w:t>
            </w:r>
            <w:r w:rsidRPr="00E04B34">
              <w:rPr>
                <w:rFonts w:eastAsiaTheme="minorHAnsi"/>
                <w:i/>
                <w:sz w:val="18"/>
                <w:szCs w:val="18"/>
                <w:lang w:eastAsia="en-US"/>
              </w:rPr>
              <w:t>ak relevantné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62B7C8B" w14:textId="77777777" w:rsidR="00753631" w:rsidRPr="004C374D" w:rsidRDefault="00753631" w:rsidP="00552407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</w:tc>
        <w:tc>
          <w:tcPr>
            <w:tcW w:w="3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D55AA3A" w14:textId="77777777" w:rsidR="00753631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(2023)</w:t>
            </w:r>
          </w:p>
          <w:p w14:paraId="7A7042B7" w14:textId="77777777" w:rsidR="00753631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441" w:type="pct"/>
            <w:gridSpan w:val="20"/>
            <w:shd w:val="clear" w:color="auto" w:fill="B8CCE4" w:themeFill="accent1" w:themeFillTint="66"/>
            <w:vAlign w:val="center"/>
          </w:tcPr>
          <w:p w14:paraId="3FBC69E8" w14:textId="77777777" w:rsidR="00753631" w:rsidRPr="004C374D" w:rsidRDefault="00753631" w:rsidP="00E94F3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498" w:type="pct"/>
            <w:gridSpan w:val="3"/>
            <w:vMerge w:val="restart"/>
            <w:shd w:val="clear" w:color="auto" w:fill="B8CCE4" w:themeFill="accent1" w:themeFillTint="66"/>
          </w:tcPr>
          <w:p w14:paraId="3A37B3D6" w14:textId="77777777" w:rsidR="00753631" w:rsidRPr="004C374D" w:rsidRDefault="004A0A09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Súhrnná</w:t>
            </w: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</w:t>
            </w:r>
            <w:r w:rsidR="00753631"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</w:p>
          <w:p w14:paraId="05FAE852" w14:textId="77777777" w:rsidR="00753631" w:rsidRPr="003A1809" w:rsidRDefault="00753631" w:rsidP="00AA02C2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generovaná automaticky</w:t>
            </w:r>
          </w:p>
        </w:tc>
        <w:tc>
          <w:tcPr>
            <w:tcW w:w="479" w:type="pct"/>
            <w:gridSpan w:val="3"/>
            <w:vMerge w:val="restart"/>
            <w:shd w:val="clear" w:color="auto" w:fill="B8CCE4" w:themeFill="accent1" w:themeFillTint="66"/>
          </w:tcPr>
          <w:p w14:paraId="05AF4186" w14:textId="77777777" w:rsidR="00753631" w:rsidRDefault="00753631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výstupov</w:t>
            </w:r>
            <w:ins w:id="1758" w:author="OMH CKO" w:date="2018-04-17T12:27:00Z">
              <w:r w:rsidR="00474972">
                <w:rPr>
                  <w:rFonts w:eastAsiaTheme="minorHAnsi"/>
                  <w:b/>
                  <w:sz w:val="18"/>
                  <w:szCs w:val="18"/>
                  <w:lang w:eastAsia="de-DE"/>
                </w:rPr>
                <w:t xml:space="preserve"> (miera splnenia)</w:t>
              </w:r>
            </w:ins>
          </w:p>
          <w:p w14:paraId="2F7159D8" w14:textId="77777777" w:rsidR="00753631" w:rsidRPr="003A1809" w:rsidRDefault="00753631" w:rsidP="00AA02C2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</w:p>
        </w:tc>
      </w:tr>
      <w:tr w:rsidR="00F65AB8" w:rsidRPr="003A1809" w14:paraId="3AB17D09" w14:textId="77777777" w:rsidTr="007066CC">
        <w:trPr>
          <w:trHeight w:val="1006"/>
          <w:jc w:val="center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DB0BCB" w14:textId="77777777" w:rsidR="00753631" w:rsidRPr="003A1809" w:rsidRDefault="00753631" w:rsidP="00AA02C2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86026C4" w14:textId="77777777" w:rsidR="00753631" w:rsidRPr="003A1809" w:rsidRDefault="00753631" w:rsidP="00AA02C2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BBBF3A4" w14:textId="77777777" w:rsidR="00753631" w:rsidRPr="003A1809" w:rsidRDefault="00753631" w:rsidP="00AA02C2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7E9B2B" w14:textId="77777777" w:rsidR="00753631" w:rsidRPr="003A1809" w:rsidRDefault="00753631" w:rsidP="00AA02C2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3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8138A20" w14:textId="77777777" w:rsidR="00753631" w:rsidRPr="003A1809" w:rsidRDefault="00753631" w:rsidP="00AA02C2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30A6CEBC" w14:textId="74022AF2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759" w:author="OMH CKO" w:date="2018-04-17T12:27:00Z" w:name="move511731425"/>
            <w:moveTo w:id="1760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To>
            <w:moveToRangeEnd w:id="1759"/>
            <w:del w:id="1761" w:author="OMH CKO" w:date="2018-04-17T12:27:00Z">
              <w:r w:rsidR="00753631"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2014</w:delText>
              </w:r>
            </w:del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0A55C55C" w14:textId="12367A22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762" w:author="OMH CKO" w:date="2018-04-17T12:27:00Z" w:name="move511731423"/>
            <w:moveTo w:id="176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2022</w:t>
              </w:r>
            </w:moveTo>
            <w:moveFromRangeStart w:id="1764" w:author="OMH CKO" w:date="2018-04-17T12:27:00Z" w:name="move511731426"/>
            <w:moveToRangeEnd w:id="1762"/>
            <w:moveFrom w:id="1765" w:author="OMH CKO" w:date="2018-04-17T12:27:00Z">
              <w:r w:rsidR="00E10F35">
                <w:rPr>
                  <w:rFonts w:eastAsiaTheme="minorHAnsi"/>
                  <w:b/>
                  <w:sz w:val="18"/>
                  <w:rPrChange w:id="1766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2015</w:t>
              </w:r>
            </w:moveFrom>
            <w:moveFromRangeEnd w:id="1764"/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178123B4" w14:textId="4EF81356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767" w:author="OMH CKO" w:date="2018-04-17T12:27:00Z" w:name="move511731422"/>
            <w:moveTo w:id="1768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2021</w:t>
              </w:r>
            </w:moveTo>
            <w:moveToRangeEnd w:id="1767"/>
            <w:del w:id="1769" w:author="OMH CKO" w:date="2018-04-17T12:27:00Z">
              <w:r w:rsidR="00753631"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2016</w:delText>
              </w:r>
            </w:del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50437C98" w14:textId="1E0AB1CC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770" w:author="OMH CKO" w:date="2018-04-17T12:27:00Z" w:name="move511731427"/>
            <w:moveTo w:id="177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To>
            <w:moveFromRangeStart w:id="1772" w:author="OMH CKO" w:date="2018-04-17T12:27:00Z" w:name="move511731415"/>
            <w:moveToRangeEnd w:id="1770"/>
            <w:moveFrom w:id="1773" w:author="OMH CKO" w:date="2018-04-17T12:27:00Z">
              <w:r w:rsidR="006040DB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</w:t>
              </w:r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17</w:t>
              </w:r>
            </w:moveFrom>
            <w:moveFromRangeEnd w:id="1772"/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480FA2A4" w14:textId="1B5393A3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774" w:author="OMH CKO" w:date="2018-04-17T12:27:00Z" w:name="move511731391"/>
            <w:moveTo w:id="1775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2019</w:t>
              </w:r>
            </w:moveTo>
            <w:moveToRangeEnd w:id="1774"/>
            <w:del w:id="1776" w:author="OMH CKO" w:date="2018-04-17T12:27:00Z">
              <w:r w:rsidR="00753631"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2018</w:delText>
              </w:r>
            </w:del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1ADF5C1A" w14:textId="7053945A" w:rsidR="00753631" w:rsidRPr="00E753ED" w:rsidRDefault="00753631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del w:id="1777" w:author="OMH CKO" w:date="2018-04-17T12:27:00Z">
              <w:r w:rsidRPr="00E753ED">
                <w:rPr>
                  <w:rFonts w:eastAsiaTheme="minorHAnsi"/>
                  <w:b/>
                  <w:sz w:val="16"/>
                  <w:szCs w:val="16"/>
                  <w:lang w:eastAsia="de-DE"/>
                </w:rPr>
                <w:delText>2019</w:delText>
              </w:r>
            </w:del>
            <w:ins w:id="1778" w:author="OMH CKO" w:date="2018-04-17T12:27:00Z">
              <w:r w:rsidR="00474972"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2018</w:t>
              </w:r>
            </w:ins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05DD01DA" w14:textId="516F2D1E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ins w:id="1779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2017</w:t>
              </w:r>
            </w:ins>
            <w:moveFromRangeStart w:id="1780" w:author="OMH CKO" w:date="2018-04-17T12:27:00Z" w:name="move511731427"/>
            <w:moveFrom w:id="1781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2020</w:t>
              </w:r>
            </w:moveFrom>
            <w:moveFromRangeEnd w:id="1780"/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0A9CC8B6" w14:textId="3122AB72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782" w:author="OMH CKO" w:date="2018-04-17T12:27:00Z" w:name="move511731405"/>
            <w:moveTo w:id="1783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2016</w:t>
              </w:r>
            </w:moveTo>
            <w:moveFromRangeStart w:id="1784" w:author="OMH CKO" w:date="2018-04-17T12:27:00Z" w:name="move511731428"/>
            <w:moveToRangeEnd w:id="1782"/>
            <w:moveFrom w:id="1785" w:author="OMH CKO" w:date="2018-04-17T12:27:00Z">
              <w:r w:rsidR="00E10F35">
                <w:rPr>
                  <w:rFonts w:eastAsiaTheme="minorHAnsi"/>
                  <w:b/>
                  <w:sz w:val="18"/>
                  <w:rPrChange w:id="1786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2021</w:t>
              </w:r>
            </w:moveFrom>
            <w:moveFromRangeEnd w:id="1784"/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3BCCB0A7" w14:textId="1A17FC33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moveToRangeStart w:id="1787" w:author="OMH CKO" w:date="2018-04-17T12:27:00Z" w:name="move511731419"/>
            <w:moveTo w:id="1788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2015</w:t>
              </w:r>
            </w:moveTo>
            <w:moveFromRangeStart w:id="1789" w:author="OMH CKO" w:date="2018-04-17T12:27:00Z" w:name="move511731429"/>
            <w:moveToRangeEnd w:id="1787"/>
            <w:moveFrom w:id="1790" w:author="OMH CKO" w:date="2018-04-17T12:27:00Z">
              <w:r w:rsidR="00E10F35">
                <w:rPr>
                  <w:rFonts w:eastAsiaTheme="minorHAnsi"/>
                  <w:b/>
                  <w:sz w:val="18"/>
                  <w:rPrChange w:id="1791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2022</w:t>
              </w:r>
            </w:moveFrom>
            <w:moveFromRangeEnd w:id="1789"/>
          </w:p>
        </w:tc>
        <w:tc>
          <w:tcPr>
            <w:tcW w:w="270" w:type="pct"/>
            <w:gridSpan w:val="2"/>
            <w:shd w:val="clear" w:color="auto" w:fill="B8CCE4" w:themeFill="accent1" w:themeFillTint="66"/>
            <w:vAlign w:val="center"/>
          </w:tcPr>
          <w:p w14:paraId="36A1DBE6" w14:textId="2532E474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moveToRangeStart w:id="1792" w:author="OMH CKO" w:date="2018-04-17T12:27:00Z" w:name="move511731430"/>
            <w:moveTo w:id="1793" w:author="OMH CKO" w:date="2018-04-17T12:27:00Z">
              <w:r>
                <w:rPr>
                  <w:rFonts w:eastAsiaTheme="minorHAnsi"/>
                  <w:b/>
                  <w:sz w:val="16"/>
                  <w:rPrChange w:id="1794" w:author="OMH CKO" w:date="2018-04-17T12:27:00Z">
                    <w:rPr>
                      <w:rFonts w:eastAsiaTheme="minorHAnsi"/>
                    </w:rPr>
                  </w:rPrChange>
                </w:rPr>
                <w:t>2014</w:t>
              </w:r>
            </w:moveTo>
            <w:moveFromRangeStart w:id="1795" w:author="OMH CKO" w:date="2018-04-17T12:27:00Z" w:name="move511731425"/>
            <w:moveToRangeEnd w:id="1792"/>
            <w:moveFrom w:id="1796" w:author="OMH CKO" w:date="2018-04-17T12:27:00Z">
              <w:r>
                <w:rPr>
                  <w:rFonts w:eastAsiaTheme="minorHAnsi"/>
                  <w:b/>
                  <w:sz w:val="16"/>
                  <w:szCs w:val="16"/>
                  <w:lang w:eastAsia="de-DE"/>
                </w:rPr>
                <w:t>2023</w:t>
              </w:r>
            </w:moveFrom>
            <w:moveFromRangeEnd w:id="1795"/>
          </w:p>
        </w:tc>
        <w:tc>
          <w:tcPr>
            <w:tcW w:w="498" w:type="pct"/>
            <w:gridSpan w:val="3"/>
            <w:vMerge/>
            <w:shd w:val="clear" w:color="auto" w:fill="B8CCE4" w:themeFill="accent1" w:themeFillTint="66"/>
          </w:tcPr>
          <w:p w14:paraId="7A7DC93D" w14:textId="77777777" w:rsidR="00753631" w:rsidRPr="004C374D" w:rsidRDefault="00753631" w:rsidP="00AA02C2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479" w:type="pct"/>
            <w:gridSpan w:val="3"/>
            <w:vMerge/>
            <w:shd w:val="clear" w:color="auto" w:fill="B8CCE4" w:themeFill="accent1" w:themeFillTint="66"/>
          </w:tcPr>
          <w:p w14:paraId="469E1C53" w14:textId="77777777" w:rsidR="00753631" w:rsidRPr="004C374D" w:rsidRDefault="00753631" w:rsidP="00AA02C2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F65AB8" w:rsidRPr="003A1809" w14:paraId="30D19601" w14:textId="77777777" w:rsidTr="007066CC">
        <w:trPr>
          <w:cantSplit/>
          <w:trHeight w:val="1134"/>
          <w:jc w:val="center"/>
        </w:trPr>
        <w:tc>
          <w:tcPr>
            <w:tcW w:w="2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1696CA" w14:textId="77777777" w:rsidR="00552407" w:rsidRPr="003A1809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A39906" w14:textId="77777777" w:rsidR="00552407" w:rsidRPr="003A1809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E326C9E" w14:textId="77777777" w:rsidR="00552407" w:rsidRPr="003A1809" w:rsidRDefault="00552407" w:rsidP="00AA02C2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DE9E6" w14:textId="77777777" w:rsidR="00552407" w:rsidRPr="00E753ED" w:rsidRDefault="00552407" w:rsidP="00AA02C2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3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30A2D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</w:t>
            </w:r>
            <w:r>
              <w:rPr>
                <w:i/>
                <w:sz w:val="18"/>
                <w:szCs w:val="18"/>
              </w:rPr>
              <w:t xml:space="preserve">'N </w:t>
            </w:r>
            <w:r w:rsidRPr="00E753ED">
              <w:rPr>
                <w:i/>
                <w:sz w:val="18"/>
                <w:szCs w:val="18"/>
              </w:rPr>
              <w:t>vstup='G'&gt;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5A2A304B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1F8BA62F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4B7312FE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18AC83C6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2D48132E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411493CB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4D76A28B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5B46997E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3E7B5F4C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14:paraId="1E03CF5D" w14:textId="77777777" w:rsidR="00552407" w:rsidRDefault="00552407" w:rsidP="00552407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498" w:type="pct"/>
            <w:gridSpan w:val="3"/>
            <w:shd w:val="clear" w:color="auto" w:fill="FFFFFF" w:themeFill="background1"/>
            <w:vAlign w:val="center"/>
          </w:tcPr>
          <w:p w14:paraId="1336D3B7" w14:textId="77777777" w:rsidR="00552407" w:rsidRPr="00E753ED" w:rsidRDefault="00552407" w:rsidP="00AA02C2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&lt;typ='N'' vstup='G'&gt;</w:t>
            </w:r>
          </w:p>
          <w:p w14:paraId="3964DE69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kvantitatívne)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14:paraId="6DB52E32" w14:textId="77777777" w:rsidR="00552407" w:rsidRPr="00E753ED" w:rsidRDefault="00552407" w:rsidP="00AA02C2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&lt;typ='P'' vstup='G'&gt;</w:t>
            </w:r>
          </w:p>
          <w:p w14:paraId="5ABA1C03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</w:t>
            </w:r>
          </w:p>
        </w:tc>
      </w:tr>
      <w:tr w:rsidR="00F65AB8" w:rsidRPr="00E753ED" w14:paraId="7E4D1250" w14:textId="77777777" w:rsidTr="007066CC">
        <w:trPr>
          <w:cantSplit/>
          <w:trHeight w:val="1134"/>
          <w:jc w:val="center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7461F4" w14:textId="77777777" w:rsidR="00552407" w:rsidRPr="00E753ED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2DEB351" w14:textId="77777777" w:rsidR="00552407" w:rsidRPr="00E753ED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49216FF" w14:textId="77777777" w:rsidR="00552407" w:rsidRPr="00E753ED" w:rsidRDefault="00552407" w:rsidP="00AA02C2">
            <w:pPr>
              <w:spacing w:line="276" w:lineRule="auto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3389160B" w14:textId="77777777" w:rsidR="00552407" w:rsidRPr="00E753ED" w:rsidRDefault="00552407" w:rsidP="00AA02C2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2D1F82EF" w14:textId="77777777" w:rsidR="00552407" w:rsidRPr="00E753ED" w:rsidRDefault="00552407" w:rsidP="00AA02C2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25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CEEC39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99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ED37876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71C12E9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1B24598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5C8A61D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43D81C8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54CAE29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0664D278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64EAFDDD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2619F0F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4C3CDF02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564435ED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11D5BC0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4F9A7CAE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74AE04E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52FE64F6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04740BC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72F5C0E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58F5C99C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68445D5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21BD62CB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50" w:type="pct"/>
            <w:shd w:val="clear" w:color="auto" w:fill="B8CCE4" w:themeFill="accent1" w:themeFillTint="66"/>
            <w:vAlign w:val="center"/>
          </w:tcPr>
          <w:p w14:paraId="7983C236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6" w:type="pct"/>
            <w:shd w:val="clear" w:color="auto" w:fill="B8CCE4" w:themeFill="accent1" w:themeFillTint="66"/>
            <w:textDirection w:val="btLr"/>
          </w:tcPr>
          <w:p w14:paraId="4EBE81DC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6" w:type="pct"/>
            <w:shd w:val="clear" w:color="auto" w:fill="B8CCE4" w:themeFill="accent1" w:themeFillTint="66"/>
            <w:vAlign w:val="center"/>
          </w:tcPr>
          <w:p w14:paraId="7D88B2A7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6" w:type="pct"/>
            <w:shd w:val="clear" w:color="auto" w:fill="B8CCE4" w:themeFill="accent1" w:themeFillTint="66"/>
            <w:vAlign w:val="center"/>
          </w:tcPr>
          <w:p w14:paraId="003AB9CA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6" w:type="pct"/>
            <w:shd w:val="clear" w:color="auto" w:fill="B8CCE4" w:themeFill="accent1" w:themeFillTint="66"/>
            <w:textDirection w:val="btLr"/>
          </w:tcPr>
          <w:p w14:paraId="67F63D71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6" w:type="pct"/>
            <w:shd w:val="clear" w:color="auto" w:fill="B8CCE4" w:themeFill="accent1" w:themeFillTint="66"/>
            <w:vAlign w:val="center"/>
          </w:tcPr>
          <w:p w14:paraId="6CA007B1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47" w:type="pct"/>
            <w:shd w:val="clear" w:color="auto" w:fill="B8CCE4" w:themeFill="accent1" w:themeFillTint="66"/>
            <w:vAlign w:val="center"/>
          </w:tcPr>
          <w:p w14:paraId="52541240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E753ED" w14:paraId="2D10C9CB" w14:textId="77777777" w:rsidTr="007066CC">
        <w:trPr>
          <w:cantSplit/>
          <w:trHeight w:val="1134"/>
          <w:jc w:val="center"/>
        </w:trPr>
        <w:tc>
          <w:tcPr>
            <w:tcW w:w="2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48AEF" w14:textId="77777777" w:rsidR="00552407" w:rsidRPr="00552407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8"/>
                <w:szCs w:val="18"/>
                <w:lang w:eastAsia="en-US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2E70A" w14:textId="77777777" w:rsidR="00552407" w:rsidRPr="00552407" w:rsidRDefault="00552407">
            <w:pPr>
              <w:rPr>
                <w:sz w:val="18"/>
                <w:szCs w:val="18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639FB" w14:textId="77777777" w:rsidR="00552407" w:rsidRPr="00552407" w:rsidRDefault="00552407">
            <w:pPr>
              <w:rPr>
                <w:sz w:val="18"/>
                <w:szCs w:val="18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B39BC" w14:textId="77777777" w:rsidR="00552407" w:rsidRPr="00552407" w:rsidRDefault="00552407">
            <w:pPr>
              <w:rPr>
                <w:sz w:val="18"/>
                <w:szCs w:val="18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1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DC2BC55" w14:textId="77777777" w:rsidR="00552407" w:rsidRPr="00E753ED" w:rsidRDefault="00552407" w:rsidP="00AA02C2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FFD5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5F0C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33D1FE4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1A14751C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1DDD770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542D43A7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6789494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18CC894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79BA2407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7505213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60D7505B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3F32A12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145C425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3268A9F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744C42D6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2CAD061A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04CFDEC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35A13448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045F8168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5EF41EB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564A30B6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0" w:type="pct"/>
            <w:shd w:val="clear" w:color="auto" w:fill="FFFFFF" w:themeFill="background1"/>
            <w:vAlign w:val="center"/>
          </w:tcPr>
          <w:p w14:paraId="773B89BC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textDirection w:val="btLr"/>
          </w:tcPr>
          <w:p w14:paraId="421FE669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vAlign w:val="center"/>
          </w:tcPr>
          <w:p w14:paraId="5CD72063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vAlign w:val="center"/>
          </w:tcPr>
          <w:p w14:paraId="4402526D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textDirection w:val="btLr"/>
          </w:tcPr>
          <w:p w14:paraId="2820FEFC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vAlign w:val="center"/>
          </w:tcPr>
          <w:p w14:paraId="14E2C5CB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7" w:type="pct"/>
            <w:shd w:val="clear" w:color="auto" w:fill="FFFFFF" w:themeFill="background1"/>
            <w:vAlign w:val="center"/>
          </w:tcPr>
          <w:p w14:paraId="5ACAB1B8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</w:tbl>
    <w:p w14:paraId="781A4470" w14:textId="77777777" w:rsidR="00AA7D81" w:rsidRPr="00AA7D81" w:rsidRDefault="00AA7D81" w:rsidP="00AA7D81">
      <w:pPr>
        <w:spacing w:after="200" w:line="276" w:lineRule="auto"/>
        <w:rPr>
          <w:rFonts w:eastAsiaTheme="minorHAnsi"/>
          <w:b/>
          <w:sz w:val="22"/>
          <w:szCs w:val="22"/>
        </w:rPr>
      </w:pPr>
    </w:p>
    <w:p w14:paraId="22C078C5" w14:textId="77777777" w:rsidR="00AA7D81" w:rsidRPr="00CF458F" w:rsidRDefault="00CC5AC9" w:rsidP="00F75371">
      <w:pPr>
        <w:pStyle w:val="MPCKO4"/>
        <w:rPr>
          <w:rFonts w:eastAsiaTheme="minorHAnsi"/>
        </w:rPr>
      </w:pPr>
      <w:bookmarkStart w:id="1797" w:name="_Toc510701082"/>
      <w:bookmarkStart w:id="1798" w:name="_Toc428367949"/>
      <w:r>
        <w:rPr>
          <w:rFonts w:eastAsiaTheme="minorHAnsi"/>
        </w:rPr>
        <w:t>I.</w:t>
      </w:r>
      <w:r w:rsidR="00AA7D81" w:rsidRPr="00CF458F">
        <w:rPr>
          <w:rFonts w:eastAsiaTheme="minorHAnsi"/>
        </w:rPr>
        <w:t xml:space="preserve">3.3. Čiastkové ciele a zámery </w:t>
      </w:r>
      <w:r w:rsidR="00E02998">
        <w:rPr>
          <w:rFonts w:eastAsiaTheme="minorHAnsi"/>
        </w:rPr>
        <w:t xml:space="preserve">stanovené </w:t>
      </w:r>
      <w:r w:rsidR="00AA7D81" w:rsidRPr="00CF458F">
        <w:rPr>
          <w:rFonts w:eastAsiaTheme="minorHAnsi"/>
        </w:rPr>
        <w:t>vo výkonnostnom rámci (</w:t>
      </w:r>
      <w:r w:rsidR="002C07D3">
        <w:rPr>
          <w:rFonts w:eastAsiaTheme="minorHAnsi"/>
        </w:rPr>
        <w:t xml:space="preserve">údaje </w:t>
      </w:r>
      <w:r w:rsidR="00AA7D81" w:rsidRPr="00CF458F">
        <w:rPr>
          <w:rFonts w:eastAsiaTheme="minorHAnsi"/>
        </w:rPr>
        <w:t>predkladané prvýkrá</w:t>
      </w:r>
      <w:r w:rsidR="00E94F36">
        <w:rPr>
          <w:rFonts w:eastAsiaTheme="minorHAnsi"/>
        </w:rPr>
        <w:t>t vo výročnej správe</w:t>
      </w:r>
      <w:r w:rsidR="00AA7D81" w:rsidRPr="00CF458F">
        <w:rPr>
          <w:rFonts w:eastAsiaTheme="minorHAnsi"/>
        </w:rPr>
        <w:t xml:space="preserve"> za rok 2016)</w:t>
      </w:r>
      <w:bookmarkEnd w:id="1797"/>
      <w:bookmarkEnd w:id="1798"/>
    </w:p>
    <w:p w14:paraId="4CE5EF9D" w14:textId="77777777" w:rsidR="007327C9" w:rsidRPr="0019338D" w:rsidRDefault="002C07D3" w:rsidP="0019338D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E02998">
        <w:rPr>
          <w:rFonts w:eastAsiaTheme="minorHAnsi"/>
        </w:rPr>
        <w:t xml:space="preserve"> podáva informáciu o plnení čiastkových cieľov a zámeroch v rámci vybraných finančných ukazovateľov, kľúčových </w:t>
      </w:r>
      <w:r w:rsidR="00A63AB7">
        <w:rPr>
          <w:rFonts w:eastAsiaTheme="minorHAnsi"/>
        </w:rPr>
        <w:t xml:space="preserve">vykonávacích </w:t>
      </w:r>
      <w:r w:rsidR="00E02998">
        <w:rPr>
          <w:rFonts w:eastAsiaTheme="minorHAnsi"/>
        </w:rPr>
        <w:t>krokov a výstupových a výsledkových ukazovateľo</w:t>
      </w:r>
      <w:r w:rsidR="0020757C">
        <w:rPr>
          <w:rFonts w:eastAsiaTheme="minorHAnsi"/>
        </w:rPr>
        <w:t>v tvoriacich výkonnostný rámec.</w:t>
      </w:r>
    </w:p>
    <w:p w14:paraId="2C262FE8" w14:textId="77777777" w:rsidR="00AA7D81" w:rsidRPr="00CF458F" w:rsidRDefault="00E02998" w:rsidP="00BD740D">
      <w:pPr>
        <w:keepNext/>
        <w:spacing w:after="200" w:line="276" w:lineRule="auto"/>
        <w:rPr>
          <w:rFonts w:eastAsiaTheme="minorHAnsi"/>
          <w:b/>
        </w:rPr>
      </w:pPr>
      <w:r w:rsidRPr="00E02998">
        <w:rPr>
          <w:rFonts w:eastAsiaTheme="minorHAnsi"/>
          <w:b/>
        </w:rPr>
        <w:t>Tabuľka 5</w:t>
      </w:r>
      <w:r w:rsidR="00AA7D81" w:rsidRPr="00E02998">
        <w:rPr>
          <w:rFonts w:eastAsiaTheme="minorHAnsi"/>
          <w:b/>
        </w:rPr>
        <w:t xml:space="preserve"> Informácia o čiastkových</w:t>
      </w:r>
      <w:r w:rsidRPr="00E02998">
        <w:rPr>
          <w:rFonts w:eastAsiaTheme="minorHAnsi"/>
          <w:b/>
        </w:rPr>
        <w:t xml:space="preserve"> cieľoch a zámeroch stanovených</w:t>
      </w:r>
      <w:r w:rsidR="00AA7D81" w:rsidRPr="00E02998">
        <w:rPr>
          <w:rFonts w:eastAsiaTheme="minorHAnsi"/>
          <w:b/>
        </w:rPr>
        <w:t xml:space="preserve"> vo výkonnostnom rámci</w:t>
      </w:r>
    </w:p>
    <w:p w14:paraId="500890E7" w14:textId="2C730B43" w:rsidR="00DF318C" w:rsidRPr="00F41510" w:rsidRDefault="00DF318C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del w:id="1799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1800" w:author="OMH CKO" w:date="2018-04-17T12:27:00Z">
        <w:r w:rsidR="00486659">
          <w:rPr>
            <w:rFonts w:eastAsiaTheme="minorHAnsi"/>
            <w:i/>
            <w:u w:val="single"/>
          </w:rPr>
          <w:t>Doplňujúce</w:t>
        </w:r>
      </w:ins>
      <w:r w:rsidR="00486659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>informácie</w:t>
      </w:r>
    </w:p>
    <w:p w14:paraId="73ABBB8A" w14:textId="77777777" w:rsidR="004A0A09" w:rsidRDefault="00C25E51" w:rsidP="00F357A6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1</w:t>
      </w:r>
      <w:r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</w:t>
      </w:r>
      <w:r w:rsidR="00A63AB7">
        <w:rPr>
          <w:rFonts w:eastAsiaTheme="minorHAnsi"/>
          <w:i/>
        </w:rPr>
        <w:t xml:space="preserve">daje nadväzujú na tabuľku </w:t>
      </w:r>
      <w:r w:rsidR="00F357A6" w:rsidRPr="00F357A6">
        <w:rPr>
          <w:rFonts w:eastAsiaTheme="minorHAnsi"/>
          <w:i/>
        </w:rPr>
        <w:t xml:space="preserve">6 </w:t>
      </w:r>
      <w:r w:rsidR="004A0A09">
        <w:rPr>
          <w:rFonts w:eastAsiaTheme="minorHAnsi"/>
          <w:i/>
        </w:rPr>
        <w:t xml:space="preserve">vzoru OP. </w:t>
      </w:r>
      <w:r w:rsidR="004A0A09" w:rsidRPr="004A0A09">
        <w:rPr>
          <w:rFonts w:eastAsiaTheme="minorHAnsi"/>
          <w:i/>
        </w:rPr>
        <w:t>RO poskytuje informácie v delení podľa pohlavia, ak t</w:t>
      </w:r>
      <w:r w:rsidR="00A63AB7">
        <w:rPr>
          <w:rFonts w:eastAsiaTheme="minorHAnsi"/>
          <w:i/>
        </w:rPr>
        <w:t xml:space="preserve">ak bolo stanovené v </w:t>
      </w:r>
      <w:r w:rsidR="004A0A09" w:rsidRPr="004A0A09">
        <w:rPr>
          <w:rFonts w:eastAsiaTheme="minorHAnsi"/>
          <w:i/>
        </w:rPr>
        <w:t>OP, inak vyplní stĺpec „spolu“.</w:t>
      </w:r>
    </w:p>
    <w:p w14:paraId="1E46A43B" w14:textId="5EE958D6" w:rsidR="00C25E51" w:rsidRDefault="00C25E51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2</w:t>
      </w:r>
      <w:r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údaje nadväzujú na tabuľku 5</w:t>
      </w:r>
      <w:r w:rsidRPr="00F357A6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 xml:space="preserve">vzoru </w:t>
      </w:r>
      <w:del w:id="1801" w:author="OMH CKO" w:date="2018-04-17T12:27:00Z">
        <w:r>
          <w:rPr>
            <w:rFonts w:eastAsiaTheme="minorHAnsi"/>
            <w:i/>
          </w:rPr>
          <w:delText>PS</w:delText>
        </w:r>
      </w:del>
      <w:ins w:id="1802" w:author="OMH CKO" w:date="2018-04-17T12:27:00Z">
        <w:r>
          <w:rPr>
            <w:rFonts w:eastAsiaTheme="minorHAnsi"/>
            <w:i/>
          </w:rPr>
          <w:t>P</w:t>
        </w:r>
        <w:r w:rsidR="00486659">
          <w:rPr>
            <w:rFonts w:eastAsiaTheme="minorHAnsi"/>
            <w:i/>
          </w:rPr>
          <w:t>C</w:t>
        </w:r>
        <w:r>
          <w:rPr>
            <w:rFonts w:eastAsiaTheme="minorHAnsi"/>
            <w:i/>
          </w:rPr>
          <w:t>S</w:t>
        </w:r>
      </w:ins>
      <w:r>
        <w:rPr>
          <w:rFonts w:eastAsiaTheme="minorHAnsi"/>
          <w:i/>
        </w:rPr>
        <w:t>.</w:t>
      </w:r>
      <w:r w:rsidRPr="00C25E51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 xml:space="preserve">Pre </w:t>
      </w:r>
      <w:del w:id="1803" w:author="OMH CKO" w:date="2018-04-17T12:27:00Z">
        <w:r>
          <w:rPr>
            <w:rFonts w:eastAsiaTheme="minorHAnsi"/>
            <w:i/>
          </w:rPr>
          <w:delText>PS</w:delText>
        </w:r>
      </w:del>
      <w:ins w:id="1804" w:author="OMH CKO" w:date="2018-04-17T12:27:00Z">
        <w:r>
          <w:rPr>
            <w:rFonts w:eastAsiaTheme="minorHAnsi"/>
            <w:i/>
          </w:rPr>
          <w:t>P</w:t>
        </w:r>
        <w:r w:rsidR="005D0326">
          <w:rPr>
            <w:rFonts w:eastAsiaTheme="minorHAnsi"/>
            <w:i/>
          </w:rPr>
          <w:t>C</w:t>
        </w:r>
        <w:r>
          <w:rPr>
            <w:rFonts w:eastAsiaTheme="minorHAnsi"/>
            <w:i/>
          </w:rPr>
          <w:t>S</w:t>
        </w:r>
      </w:ins>
      <w:r>
        <w:rPr>
          <w:rFonts w:eastAsiaTheme="minorHAnsi"/>
          <w:i/>
        </w:rPr>
        <w:t xml:space="preserve"> sa </w:t>
      </w:r>
      <w:r w:rsidR="00686E73">
        <w:rPr>
          <w:rFonts w:eastAsiaTheme="minorHAnsi"/>
          <w:i/>
        </w:rPr>
        <w:t>vynechajú</w:t>
      </w:r>
      <w:r>
        <w:rPr>
          <w:rFonts w:eastAsiaTheme="minorHAnsi"/>
          <w:i/>
        </w:rPr>
        <w:t xml:space="preserve"> stĺpce „fond“ a „kategória regiónu“ a nepoužije sa delenie podľa pohlavia.</w:t>
      </w:r>
      <w:ins w:id="1805" w:author="OMH CKO" w:date="2018-04-17T12:27:00Z">
        <w:r w:rsidR="00486659">
          <w:rPr>
            <w:rFonts w:eastAsiaTheme="minorHAnsi"/>
            <w:i/>
          </w:rPr>
          <w:t xml:space="preserve"> V prípade cieľa 2 je tabuľka 5 označená ako tabuľka 3. </w:t>
        </w:r>
      </w:ins>
    </w:p>
    <w:p w14:paraId="3901E6BB" w14:textId="77777777" w:rsidR="00DF318C" w:rsidRPr="00F41510" w:rsidRDefault="00DF318C">
      <w:pPr>
        <w:shd w:val="clear" w:color="auto" w:fill="B8CCE4" w:themeFill="accent1" w:themeFillTint="66"/>
        <w:spacing w:after="120"/>
        <w:jc w:val="both"/>
        <w:rPr>
          <w:del w:id="1806" w:author="OMH CKO" w:date="2018-04-17T12:27:00Z"/>
          <w:rFonts w:eastAsiaTheme="minorHAnsi"/>
          <w:i/>
          <w:u w:val="single"/>
        </w:rPr>
      </w:pPr>
      <w:del w:id="1807" w:author="OMH CKO" w:date="2018-04-17T12:27:00Z">
        <w:r>
          <w:rPr>
            <w:rFonts w:eastAsiaTheme="minorHAnsi"/>
            <w:i/>
            <w:u w:val="single"/>
          </w:rPr>
          <w:delText>Zdroj údajov</w:delText>
        </w:r>
      </w:del>
    </w:p>
    <w:p w14:paraId="18FD575F" w14:textId="77777777" w:rsidR="00F357A6" w:rsidRPr="00C051A0" w:rsidRDefault="00F357A6" w:rsidP="00F357A6">
      <w:pPr>
        <w:shd w:val="clear" w:color="auto" w:fill="B8CCE4" w:themeFill="accent1" w:themeFillTint="66"/>
        <w:spacing w:after="120"/>
        <w:jc w:val="both"/>
        <w:rPr>
          <w:del w:id="1808" w:author="OMH CKO" w:date="2018-04-17T12:27:00Z"/>
          <w:rFonts w:eastAsiaTheme="minorHAnsi"/>
          <w:i/>
        </w:rPr>
      </w:pPr>
      <w:del w:id="1809" w:author="OMH CKO" w:date="2018-04-17T12:27:00Z">
        <w:r w:rsidRPr="00C051A0">
          <w:rPr>
            <w:rFonts w:eastAsiaTheme="minorHAnsi"/>
            <w:i/>
          </w:rPr>
          <w:lastRenderedPageBreak/>
          <w:delText xml:space="preserve">Stĺpce 1 - </w:delText>
        </w:r>
        <w:r w:rsidR="006E11CF">
          <w:rPr>
            <w:rFonts w:eastAsiaTheme="minorHAnsi"/>
            <w:i/>
          </w:rPr>
          <w:delText>9</w:delText>
        </w:r>
        <w:r w:rsidRPr="00C051A0">
          <w:rPr>
            <w:rFonts w:eastAsiaTheme="minorHAnsi"/>
            <w:i/>
          </w:rPr>
          <w:delText xml:space="preserve"> </w:delText>
        </w:r>
        <w:r w:rsidR="0019338D">
          <w:rPr>
            <w:rFonts w:eastAsiaTheme="minorHAnsi"/>
            <w:i/>
          </w:rPr>
          <w:delText>–</w:delText>
        </w:r>
        <w:r w:rsidRPr="00C051A0">
          <w:rPr>
            <w:rFonts w:eastAsiaTheme="minorHAnsi"/>
            <w:i/>
          </w:rPr>
          <w:delText xml:space="preserve"> automaticky generované ITMS2014+</w:delText>
        </w:r>
      </w:del>
    </w:p>
    <w:p w14:paraId="17173218" w14:textId="77777777" w:rsidR="00F357A6" w:rsidRDefault="006E11CF" w:rsidP="00F357A6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Stĺpec 10</w:t>
      </w:r>
      <w:r w:rsidR="00F357A6" w:rsidRPr="00C051A0"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>–</w:t>
      </w:r>
      <w:r w:rsidR="00F357A6" w:rsidRPr="00C051A0">
        <w:rPr>
          <w:rFonts w:eastAsiaTheme="minorHAnsi"/>
          <w:i/>
        </w:rPr>
        <w:t xml:space="preserve"> </w:t>
      </w:r>
      <w:r w:rsidRPr="00F357A6">
        <w:rPr>
          <w:rFonts w:eastAsiaTheme="minorHAnsi"/>
          <w:i/>
        </w:rPr>
        <w:t>RO zadáva kumulatí</w:t>
      </w:r>
      <w:r w:rsidR="009834B6">
        <w:rPr>
          <w:rFonts w:eastAsiaTheme="minorHAnsi"/>
          <w:i/>
        </w:rPr>
        <w:t>vne hodnoty ukazovateľov za EFRR/KF a ročné hodnoty za ESF (kumulatívne hodnoty za ESF sa generujú automaticky</w:t>
      </w:r>
      <w:ins w:id="1810" w:author="OMH CKO" w:date="2018-04-17T12:27:00Z">
        <w:r w:rsidR="00486659">
          <w:rPr>
            <w:rFonts w:eastAsiaTheme="minorHAnsi"/>
            <w:i/>
          </w:rPr>
          <w:t xml:space="preserve"> systémom</w:t>
        </w:r>
        <w:r w:rsidR="00E270F2">
          <w:rPr>
            <w:rFonts w:eastAsiaTheme="minorHAnsi"/>
            <w:i/>
          </w:rPr>
          <w:t xml:space="preserve"> SFC</w:t>
        </w:r>
        <w:r w:rsidR="0061591B">
          <w:rPr>
            <w:rFonts w:eastAsiaTheme="minorHAnsi"/>
            <w:i/>
          </w:rPr>
          <w:t>2014</w:t>
        </w:r>
      </w:ins>
      <w:r w:rsidR="009834B6">
        <w:rPr>
          <w:rFonts w:eastAsiaTheme="minorHAnsi"/>
          <w:i/>
        </w:rPr>
        <w:t>).</w:t>
      </w:r>
      <w:r w:rsidRPr="00F357A6">
        <w:rPr>
          <w:rFonts w:eastAsiaTheme="minorHAnsi"/>
          <w:i/>
        </w:rPr>
        <w:t xml:space="preserve"> Hodnotu finančného ukazovateľa vykazuje RO </w:t>
      </w:r>
      <w:r w:rsidR="009834B6">
        <w:rPr>
          <w:rFonts w:eastAsiaTheme="minorHAnsi"/>
          <w:i/>
        </w:rPr>
        <w:t xml:space="preserve">taktiež </w:t>
      </w:r>
      <w:r w:rsidRPr="00F357A6">
        <w:rPr>
          <w:rFonts w:eastAsiaTheme="minorHAnsi"/>
          <w:i/>
        </w:rPr>
        <w:t xml:space="preserve">kumulatívne. Hodnoty pre </w:t>
      </w:r>
      <w:r w:rsidR="001A2A04">
        <w:rPr>
          <w:rFonts w:eastAsiaTheme="minorHAnsi"/>
          <w:i/>
        </w:rPr>
        <w:t>kľúčové vykonávacie kroky</w:t>
      </w:r>
      <w:r w:rsidRPr="00F357A6">
        <w:rPr>
          <w:rFonts w:eastAsiaTheme="minorHAnsi"/>
          <w:i/>
        </w:rPr>
        <w:t xml:space="preserve"> RO vykazuje kumulatívne, ak </w:t>
      </w:r>
      <w:r>
        <w:rPr>
          <w:rFonts w:eastAsiaTheme="minorHAnsi"/>
          <w:i/>
        </w:rPr>
        <w:t>je mernou jednotkou počet alebo percento. V</w:t>
      </w:r>
      <w:r w:rsidRPr="00F357A6">
        <w:rPr>
          <w:rFonts w:eastAsiaTheme="minorHAnsi"/>
          <w:i/>
        </w:rPr>
        <w:t xml:space="preserve"> prípade kvalitatívneho odpočtu kľúčové</w:t>
      </w:r>
      <w:r>
        <w:rPr>
          <w:rFonts w:eastAsiaTheme="minorHAnsi"/>
          <w:i/>
        </w:rPr>
        <w:t>ho</w:t>
      </w:r>
      <w:r w:rsidRPr="00F357A6">
        <w:rPr>
          <w:rFonts w:eastAsiaTheme="minorHAnsi"/>
          <w:i/>
        </w:rPr>
        <w:t xml:space="preserve"> </w:t>
      </w:r>
      <w:r w:rsidR="001A2A04">
        <w:rPr>
          <w:rFonts w:eastAsiaTheme="minorHAnsi"/>
          <w:i/>
        </w:rPr>
        <w:t>vykonávacieho</w:t>
      </w:r>
      <w:r>
        <w:rPr>
          <w:rFonts w:eastAsiaTheme="minorHAnsi"/>
          <w:i/>
        </w:rPr>
        <w:t xml:space="preserve"> kroku</w:t>
      </w:r>
      <w:r w:rsidRPr="00F357A6">
        <w:rPr>
          <w:rFonts w:eastAsiaTheme="minorHAnsi"/>
          <w:i/>
        </w:rPr>
        <w:t xml:space="preserve"> je potrebné slovne v tabuľke zaznamenať, či boli alebo neboli dosiahnuté hodnoty.</w:t>
      </w:r>
    </w:p>
    <w:p w14:paraId="6FE98135" w14:textId="77777777" w:rsidR="006E11CF" w:rsidRPr="00F41510" w:rsidRDefault="006E11CF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11 </w:t>
      </w:r>
      <w:r w:rsidR="0019338D">
        <w:rPr>
          <w:rFonts w:eastAsiaTheme="minorHAnsi"/>
          <w:i/>
        </w:rPr>
        <w:t>–</w:t>
      </w:r>
      <w:r w:rsidR="004A0A09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RO vyplní v prípade potreby bližšieho vysvetlenia vykazovaných hodnôt.</w:t>
      </w:r>
    </w:p>
    <w:p w14:paraId="6C0EBAD3" w14:textId="77777777" w:rsidR="00AA7D81" w:rsidRPr="00CF458F" w:rsidRDefault="00AA7D81" w:rsidP="00AA7D81">
      <w:pPr>
        <w:rPr>
          <w:rFonts w:eastAsiaTheme="minorHAnsi"/>
          <w:sz w:val="16"/>
          <w:szCs w:val="16"/>
        </w:rPr>
      </w:pPr>
    </w:p>
    <w:tbl>
      <w:tblPr>
        <w:tblW w:w="54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40"/>
        <w:gridCol w:w="981"/>
        <w:gridCol w:w="422"/>
        <w:gridCol w:w="1126"/>
        <w:gridCol w:w="841"/>
        <w:gridCol w:w="560"/>
        <w:gridCol w:w="841"/>
        <w:gridCol w:w="349"/>
        <w:gridCol w:w="278"/>
        <w:gridCol w:w="215"/>
        <w:gridCol w:w="21"/>
        <w:gridCol w:w="245"/>
        <w:gridCol w:w="242"/>
        <w:gridCol w:w="291"/>
        <w:gridCol w:w="239"/>
        <w:gridCol w:w="125"/>
        <w:gridCol w:w="119"/>
        <w:gridCol w:w="251"/>
        <w:gridCol w:w="239"/>
        <w:gridCol w:w="128"/>
        <w:gridCol w:w="113"/>
        <w:gridCol w:w="254"/>
        <w:gridCol w:w="239"/>
        <w:gridCol w:w="128"/>
        <w:gridCol w:w="113"/>
        <w:gridCol w:w="254"/>
        <w:gridCol w:w="239"/>
        <w:gridCol w:w="125"/>
        <w:gridCol w:w="116"/>
        <w:gridCol w:w="254"/>
        <w:gridCol w:w="239"/>
        <w:gridCol w:w="125"/>
        <w:gridCol w:w="116"/>
        <w:gridCol w:w="254"/>
        <w:gridCol w:w="239"/>
        <w:gridCol w:w="122"/>
        <w:gridCol w:w="116"/>
        <w:gridCol w:w="251"/>
        <w:gridCol w:w="239"/>
        <w:gridCol w:w="125"/>
        <w:gridCol w:w="113"/>
        <w:gridCol w:w="251"/>
        <w:gridCol w:w="239"/>
        <w:gridCol w:w="125"/>
        <w:gridCol w:w="113"/>
        <w:gridCol w:w="251"/>
        <w:gridCol w:w="239"/>
        <w:gridCol w:w="125"/>
        <w:gridCol w:w="113"/>
        <w:gridCol w:w="251"/>
        <w:gridCol w:w="239"/>
        <w:gridCol w:w="122"/>
        <w:gridCol w:w="116"/>
        <w:gridCol w:w="251"/>
        <w:gridCol w:w="731"/>
      </w:tblGrid>
      <w:tr w:rsidR="00F65AB8" w:rsidRPr="00CF458F" w14:paraId="43C6913D" w14:textId="77777777" w:rsidTr="00F41510">
        <w:trPr>
          <w:trHeight w:val="426"/>
          <w:jc w:val="center"/>
        </w:trPr>
        <w:tc>
          <w:tcPr>
            <w:tcW w:w="275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C221223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21" w:type="pct"/>
            <w:shd w:val="clear" w:color="auto" w:fill="B8CCE4" w:themeFill="accent1" w:themeFillTint="66"/>
            <w:vAlign w:val="center"/>
          </w:tcPr>
          <w:p w14:paraId="121E8855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38" w:type="pct"/>
            <w:shd w:val="clear" w:color="auto" w:fill="B8CCE4" w:themeFill="accent1" w:themeFillTint="66"/>
            <w:vAlign w:val="center"/>
          </w:tcPr>
          <w:p w14:paraId="3860E086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68" w:type="pct"/>
            <w:shd w:val="clear" w:color="auto" w:fill="B8CCE4" w:themeFill="accent1" w:themeFillTint="66"/>
            <w:vAlign w:val="center"/>
          </w:tcPr>
          <w:p w14:paraId="77923EA1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75" w:type="pct"/>
            <w:shd w:val="clear" w:color="auto" w:fill="B8CCE4" w:themeFill="accent1" w:themeFillTint="66"/>
            <w:vAlign w:val="center"/>
          </w:tcPr>
          <w:p w14:paraId="4079B168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3" w:type="pct"/>
            <w:shd w:val="clear" w:color="auto" w:fill="B8CCE4" w:themeFill="accent1" w:themeFillTint="66"/>
            <w:vAlign w:val="center"/>
          </w:tcPr>
          <w:p w14:paraId="1797B3A2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75" w:type="pct"/>
            <w:shd w:val="clear" w:color="auto" w:fill="B8CCE4" w:themeFill="accent1" w:themeFillTint="66"/>
            <w:vAlign w:val="center"/>
          </w:tcPr>
          <w:p w14:paraId="31D300F4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75" w:type="pct"/>
            <w:gridSpan w:val="3"/>
            <w:shd w:val="clear" w:color="auto" w:fill="B8CCE4" w:themeFill="accent1" w:themeFillTint="66"/>
            <w:vAlign w:val="center"/>
          </w:tcPr>
          <w:p w14:paraId="06D865D7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261" w:type="pct"/>
            <w:gridSpan w:val="4"/>
            <w:shd w:val="clear" w:color="auto" w:fill="B8CCE4" w:themeFill="accent1" w:themeFillTint="66"/>
            <w:vAlign w:val="center"/>
          </w:tcPr>
          <w:p w14:paraId="36C78A60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2390" w:type="pct"/>
            <w:gridSpan w:val="40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014513B" w14:textId="77777777" w:rsidR="002C07D3" w:rsidRPr="00E02998" w:rsidRDefault="006E11CF" w:rsidP="006E11CF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239" w:type="pct"/>
            <w:shd w:val="clear" w:color="auto" w:fill="B8CCE4" w:themeFill="accent1" w:themeFillTint="66"/>
            <w:vAlign w:val="center"/>
          </w:tcPr>
          <w:p w14:paraId="467CFB6E" w14:textId="77777777" w:rsidR="002C07D3" w:rsidRPr="00E02998" w:rsidRDefault="002C07D3" w:rsidP="006E11CF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11.</w:t>
            </w:r>
          </w:p>
        </w:tc>
      </w:tr>
      <w:tr w:rsidR="00F65AB8" w:rsidRPr="00CF458F" w14:paraId="0E6C428D" w14:textId="77777777" w:rsidTr="00F41510">
        <w:trPr>
          <w:trHeight w:val="676"/>
          <w:jc w:val="center"/>
        </w:trPr>
        <w:tc>
          <w:tcPr>
            <w:tcW w:w="275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3BEA8AD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Prioritná os</w:t>
            </w:r>
          </w:p>
          <w:p w14:paraId="3459D4AF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1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540FD43" w14:textId="77777777" w:rsidR="006E11CF" w:rsidRPr="001477A2" w:rsidRDefault="004673F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KVK</w:t>
            </w:r>
            <w:r w:rsidR="006E11CF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/ ukazovateľ výstupu/ finančný ukazovateľ/ ukazovateľ výsledku</w:t>
            </w:r>
          </w:p>
          <w:p w14:paraId="5940DC50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8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850D556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  <w:p w14:paraId="401509C7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224E05A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Názov ukazovateľa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r w:rsidR="004673FF">
              <w:rPr>
                <w:rFonts w:eastAsiaTheme="minorHAnsi"/>
                <w:b/>
                <w:sz w:val="18"/>
                <w:szCs w:val="18"/>
                <w:lang w:eastAsia="en-US"/>
              </w:rPr>
              <w:t>KVK</w:t>
            </w:r>
          </w:p>
          <w:p w14:paraId="5BBF93FE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F9D5310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  <w:p w14:paraId="31886AD9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3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977DF19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Fond</w:t>
            </w:r>
          </w:p>
          <w:p w14:paraId="66B69ADF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6604038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  <w:p w14:paraId="358C6AB4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gridSpan w:val="3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6E6445E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Čiastkový cieľ pre r. 2018</w:t>
            </w:r>
          </w:p>
        </w:tc>
        <w:tc>
          <w:tcPr>
            <w:tcW w:w="261" w:type="pct"/>
            <w:gridSpan w:val="4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AD9C735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Zámer  pre r. 2023</w:t>
            </w:r>
          </w:p>
        </w:tc>
        <w:tc>
          <w:tcPr>
            <w:tcW w:w="2390" w:type="pct"/>
            <w:gridSpan w:val="40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BBF5CC" w14:textId="77777777" w:rsidR="006E11CF" w:rsidRPr="00E02998" w:rsidRDefault="006E11CF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02998">
              <w:rPr>
                <w:rFonts w:eastAsiaTheme="minorHAnsi"/>
                <w:b/>
                <w:sz w:val="18"/>
                <w:szCs w:val="18"/>
                <w:lang w:eastAsia="en-US"/>
              </w:rPr>
              <w:t>Dosiahnuté hod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</w:t>
            </w:r>
            <w:r w:rsidRPr="00E02998">
              <w:rPr>
                <w:rFonts w:eastAsiaTheme="minorHAnsi"/>
                <w:b/>
                <w:sz w:val="18"/>
                <w:szCs w:val="18"/>
                <w:lang w:eastAsia="en-US"/>
              </w:rPr>
              <w:t>oty</w:t>
            </w:r>
          </w:p>
        </w:tc>
        <w:tc>
          <w:tcPr>
            <w:tcW w:w="239" w:type="pct"/>
            <w:vMerge w:val="restart"/>
            <w:shd w:val="clear" w:color="auto" w:fill="B8CCE4" w:themeFill="accent1" w:themeFillTint="66"/>
          </w:tcPr>
          <w:p w14:paraId="68D18021" w14:textId="77777777" w:rsidR="006E11CF" w:rsidRDefault="006E11CF" w:rsidP="00F41510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82D56EB" w14:textId="77777777" w:rsidR="006E11CF" w:rsidRDefault="006E11CF" w:rsidP="00F41510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Pozn.</w:t>
            </w:r>
          </w:p>
        </w:tc>
      </w:tr>
      <w:tr w:rsidR="00F65AB8" w:rsidRPr="00CF458F" w14:paraId="24F2AC37" w14:textId="77777777" w:rsidTr="007066CC">
        <w:trPr>
          <w:trHeight w:val="842"/>
          <w:jc w:val="center"/>
        </w:trPr>
        <w:tc>
          <w:tcPr>
            <w:tcW w:w="275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A41D225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1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A27B4BF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8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04E0563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C318680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301A6AF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3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164344E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C377F0A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gridSpan w:val="3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8115FFF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gridSpan w:val="4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D9CB0C5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0" w:type="pct"/>
            <w:gridSpan w:val="4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366E6C" w14:textId="4A0D9D45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11" w:author="OMH CKO" w:date="2018-04-17T12:27:00Z" w:name="move511731431"/>
            <w:moveTo w:id="181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2023</w:t>
              </w:r>
            </w:moveTo>
            <w:moveFromRangeStart w:id="1813" w:author="OMH CKO" w:date="2018-04-17T12:27:00Z" w:name="move511731395"/>
            <w:moveToRangeEnd w:id="1811"/>
            <w:moveFrom w:id="1814" w:author="OMH CKO" w:date="2018-04-17T12:27:00Z">
              <w:r w:rsidR="00C229D4">
                <w:rPr>
                  <w:rFonts w:eastAsiaTheme="minorHAnsi"/>
                  <w:b/>
                  <w:sz w:val="16"/>
                  <w:rPrChange w:id="1815" w:author="OMH CKO" w:date="2018-04-17T12:27:00Z">
                    <w:rPr>
                      <w:rFonts w:eastAsiaTheme="minorHAnsi"/>
                      <w:b/>
                      <w:sz w:val="18"/>
                    </w:rPr>
                  </w:rPrChange>
                </w:rPr>
                <w:t>2014</w:t>
              </w:r>
            </w:moveFrom>
            <w:moveFromRangeEnd w:id="1813"/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663724FC" w14:textId="07573E08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16" w:author="OMH CKO" w:date="2018-04-17T12:27:00Z" w:name="move511731429"/>
            <w:moveTo w:id="1817" w:author="OMH CKO" w:date="2018-04-17T12:27:00Z">
              <w:r>
                <w:rPr>
                  <w:rFonts w:eastAsiaTheme="minorHAnsi"/>
                  <w:b/>
                  <w:sz w:val="18"/>
                  <w:rPrChange w:id="1818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2022</w:t>
              </w:r>
            </w:moveTo>
            <w:moveToRangeEnd w:id="1816"/>
            <w:del w:id="1819" w:author="OMH CKO" w:date="2018-04-17T12:27:00Z">
              <w:r w:rsidR="006E11CF" w:rsidRPr="00E02998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2015</w:delText>
              </w:r>
            </w:del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6C92CC35" w14:textId="38F363D7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20" w:author="OMH CKO" w:date="2018-04-17T12:27:00Z" w:name="move511731428"/>
            <w:moveTo w:id="1821" w:author="OMH CKO" w:date="2018-04-17T12:27:00Z">
              <w:r>
                <w:rPr>
                  <w:rFonts w:eastAsiaTheme="minorHAnsi"/>
                  <w:b/>
                  <w:sz w:val="18"/>
                  <w:rPrChange w:id="1822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2021</w:t>
              </w:r>
            </w:moveTo>
            <w:moveToRangeEnd w:id="1820"/>
            <w:del w:id="1823" w:author="OMH CKO" w:date="2018-04-17T12:27:00Z">
              <w:r w:rsidR="006E11CF" w:rsidRPr="00E02998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2016</w:delText>
              </w:r>
            </w:del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56B10656" w14:textId="6C4A0C04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24" w:author="OMH CKO" w:date="2018-04-17T12:27:00Z" w:name="move511731432"/>
            <w:moveTo w:id="1825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2020</w:t>
              </w:r>
            </w:moveTo>
            <w:moveFromRangeStart w:id="1826" w:author="OMH CKO" w:date="2018-04-17T12:27:00Z" w:name="move511731421"/>
            <w:moveToRangeEnd w:id="1824"/>
            <w:moveFrom w:id="1827" w:author="OMH CKO" w:date="2018-04-17T12:27:00Z">
              <w:r w:rsidR="00474972">
                <w:rPr>
                  <w:rFonts w:eastAsiaTheme="minorHAnsi"/>
                  <w:b/>
                  <w:sz w:val="16"/>
                  <w:rPrChange w:id="1828" w:author="OMH CKO" w:date="2018-04-17T12:27:00Z">
                    <w:rPr>
                      <w:rFonts w:eastAsiaTheme="minorHAnsi"/>
                      <w:b/>
                      <w:sz w:val="18"/>
                    </w:rPr>
                  </w:rPrChange>
                </w:rPr>
                <w:t>2017</w:t>
              </w:r>
            </w:moveFrom>
            <w:moveFromRangeEnd w:id="1826"/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604CFF76" w14:textId="6FBBD848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29" w:author="OMH CKO" w:date="2018-04-17T12:27:00Z" w:name="move511731414"/>
            <w:moveTo w:id="1830" w:author="OMH CKO" w:date="2018-04-17T12:27:00Z">
              <w:r>
                <w:rPr>
                  <w:rFonts w:eastAsiaTheme="minorHAnsi"/>
                  <w:b/>
                  <w:sz w:val="18"/>
                  <w:rPrChange w:id="1831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2019</w:t>
              </w:r>
            </w:moveTo>
            <w:moveFromRangeStart w:id="1832" w:author="OMH CKO" w:date="2018-04-17T12:27:00Z" w:name="move511731390"/>
            <w:moveToRangeEnd w:id="1829"/>
            <w:moveFrom w:id="1833" w:author="OMH CKO" w:date="2018-04-17T12:27:00Z">
              <w:r w:rsidR="00C229D4">
                <w:rPr>
                  <w:rFonts w:eastAsiaTheme="minorHAnsi"/>
                  <w:b/>
                  <w:sz w:val="16"/>
                  <w:rPrChange w:id="1834" w:author="OMH CKO" w:date="2018-04-17T12:27:00Z">
                    <w:rPr>
                      <w:rFonts w:eastAsiaTheme="minorHAnsi"/>
                      <w:b/>
                      <w:sz w:val="18"/>
                    </w:rPr>
                  </w:rPrChange>
                </w:rPr>
                <w:t>2018</w:t>
              </w:r>
            </w:moveFrom>
            <w:moveFromRangeEnd w:id="1832"/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04F13321" w14:textId="1465327A" w:rsidR="006E11CF" w:rsidRPr="00E02998" w:rsidRDefault="006E11CF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35" w:author="OMH CKO" w:date="2018-04-17T12:27:00Z" w:name="move511731433"/>
            <w:moveTo w:id="1836" w:author="OMH CKO" w:date="2018-04-17T12:27:00Z">
              <w:r w:rsidRPr="00E02998">
                <w:rPr>
                  <w:rFonts w:eastAsiaTheme="minorHAnsi"/>
                  <w:b/>
                  <w:sz w:val="18"/>
                  <w:rPrChange w:id="1837" w:author="OMH CKO" w:date="2018-04-17T12:27:00Z">
                    <w:rPr>
                      <w:rFonts w:eastAsiaTheme="minorHAnsi"/>
                    </w:rPr>
                  </w:rPrChange>
                </w:rPr>
                <w:t>20</w:t>
              </w:r>
              <w:r w:rsidR="00E10F35">
                <w:rPr>
                  <w:rFonts w:eastAsiaTheme="minorHAnsi"/>
                  <w:b/>
                  <w:sz w:val="18"/>
                  <w:rPrChange w:id="1838" w:author="OMH CKO" w:date="2018-04-17T12:27:00Z">
                    <w:rPr>
                      <w:rFonts w:eastAsiaTheme="minorHAnsi"/>
                    </w:rPr>
                  </w:rPrChange>
                </w:rPr>
                <w:t>18</w:t>
              </w:r>
            </w:moveTo>
            <w:moveToRangeEnd w:id="1835"/>
            <w:del w:id="1839" w:author="OMH CKO" w:date="2018-04-17T12:27:00Z">
              <w:r w:rsidRPr="00E02998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20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19</w:delText>
              </w:r>
            </w:del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344323A0" w14:textId="094E3097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ins w:id="184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2017</w:t>
              </w:r>
            </w:ins>
            <w:moveFromRangeStart w:id="1841" w:author="OMH CKO" w:date="2018-04-17T12:27:00Z" w:name="move511731432"/>
            <w:moveFrom w:id="184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2020</w:t>
              </w:r>
            </w:moveFrom>
            <w:moveFromRangeEnd w:id="1841"/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0EBA722B" w14:textId="17AAC229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43" w:author="OMH CKO" w:date="2018-04-17T12:27:00Z" w:name="move511731412"/>
            <w:moveTo w:id="1844" w:author="OMH CKO" w:date="2018-04-17T12:27:00Z">
              <w:r>
                <w:rPr>
                  <w:rFonts w:eastAsiaTheme="minorHAnsi"/>
                  <w:b/>
                  <w:sz w:val="18"/>
                  <w:rPrChange w:id="1845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2016</w:t>
              </w:r>
            </w:moveTo>
            <w:moveToRangeEnd w:id="1843"/>
            <w:del w:id="1846" w:author="OMH CKO" w:date="2018-04-17T12:27:00Z">
              <w:r w:rsidR="006E11CF" w:rsidRPr="00E02998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2021</w:delText>
              </w:r>
            </w:del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21BA8236" w14:textId="0CE7664E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47" w:author="OMH CKO" w:date="2018-04-17T12:27:00Z" w:name="move511731426"/>
            <w:moveTo w:id="1848" w:author="OMH CKO" w:date="2018-04-17T12:27:00Z">
              <w:r>
                <w:rPr>
                  <w:rFonts w:eastAsiaTheme="minorHAnsi"/>
                  <w:b/>
                  <w:sz w:val="18"/>
                  <w:rPrChange w:id="1849" w:author="OMH CKO" w:date="2018-04-17T12:27:00Z">
                    <w:rPr>
                      <w:rFonts w:eastAsiaTheme="minorHAnsi"/>
                      <w:b/>
                      <w:sz w:val="16"/>
                    </w:rPr>
                  </w:rPrChange>
                </w:rPr>
                <w:t>2015</w:t>
              </w:r>
            </w:moveTo>
            <w:moveToRangeEnd w:id="1847"/>
            <w:del w:id="1850" w:author="OMH CKO" w:date="2018-04-17T12:27:00Z">
              <w:r w:rsidR="006E11CF" w:rsidRPr="00E02998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2022</w:delText>
              </w:r>
            </w:del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0B221A00" w14:textId="244C75C9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moveToRangeStart w:id="1851" w:author="OMH CKO" w:date="2018-04-17T12:27:00Z" w:name="move511731434"/>
            <w:moveTo w:id="1852" w:author="OMH CKO" w:date="2018-04-17T12:27:00Z">
              <w:r>
                <w:rPr>
                  <w:rFonts w:eastAsiaTheme="minorHAnsi"/>
                  <w:b/>
                  <w:sz w:val="18"/>
                  <w:rPrChange w:id="1853" w:author="OMH CKO" w:date="2018-04-17T12:27:00Z">
                    <w:rPr>
                      <w:rFonts w:eastAsiaTheme="minorHAnsi"/>
                    </w:rPr>
                  </w:rPrChange>
                </w:rPr>
                <w:t>2014</w:t>
              </w:r>
            </w:moveTo>
            <w:moveFromRangeStart w:id="1854" w:author="OMH CKO" w:date="2018-04-17T12:27:00Z" w:name="move511731431"/>
            <w:moveToRangeEnd w:id="1851"/>
            <w:moveFrom w:id="1855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2023</w:t>
              </w:r>
            </w:moveFrom>
            <w:moveFromRangeEnd w:id="1854"/>
          </w:p>
        </w:tc>
        <w:tc>
          <w:tcPr>
            <w:tcW w:w="239" w:type="pct"/>
            <w:vMerge/>
            <w:shd w:val="clear" w:color="auto" w:fill="B8CCE4" w:themeFill="accent1" w:themeFillTint="66"/>
          </w:tcPr>
          <w:p w14:paraId="364C374F" w14:textId="77777777" w:rsidR="006E11CF" w:rsidRPr="00E02998" w:rsidRDefault="006E11CF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</w:tr>
      <w:tr w:rsidR="00F65AB8" w:rsidRPr="00CF458F" w14:paraId="41FB01C8" w14:textId="77777777" w:rsidTr="007066CC">
        <w:trPr>
          <w:trHeight w:val="1686"/>
          <w:jc w:val="center"/>
        </w:trPr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CC57DA5" w14:textId="77777777" w:rsidR="002C07D3" w:rsidRPr="00D5787A" w:rsidRDefault="002C07D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1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F71D73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D5B371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F5E72A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56275EB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D52AA1C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754EA2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gridSpan w:val="3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FA8EA23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61" w:type="pct"/>
            <w:gridSpan w:val="4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E2B0B1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45665E6" w14:textId="77777777" w:rsidR="002C07D3" w:rsidRPr="00D5787A" w:rsidRDefault="002C07D3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419006E4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4D65269A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3C86D09D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1AFDFBBE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1CAF604C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0F0E06E6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282B5D61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22AA1214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718459D0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9" w:type="pct"/>
            <w:vMerge w:val="restart"/>
            <w:shd w:val="clear" w:color="auto" w:fill="FFFFFF" w:themeFill="background1"/>
          </w:tcPr>
          <w:p w14:paraId="7D766483" w14:textId="77777777" w:rsidR="002C07D3" w:rsidRPr="00D5787A" w:rsidRDefault="002C07D3" w:rsidP="00C974DA">
            <w:pPr>
              <w:rPr>
                <w:i/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D5787A">
              <w:rPr>
                <w:i/>
                <w:sz w:val="18"/>
                <w:szCs w:val="18"/>
              </w:rPr>
              <w:t>ma.xrozsah</w:t>
            </w:r>
            <w:proofErr w:type="spellEnd"/>
            <w:r w:rsidRPr="00D5787A">
              <w:rPr>
                <w:i/>
                <w:sz w:val="18"/>
                <w:szCs w:val="18"/>
              </w:rPr>
              <w:t>=875 vstup='M'&gt;</w:t>
            </w:r>
          </w:p>
        </w:tc>
      </w:tr>
      <w:tr w:rsidR="00F65AB8" w:rsidRPr="00CF458F" w14:paraId="29C158DD" w14:textId="77777777" w:rsidTr="007066CC">
        <w:trPr>
          <w:trHeight w:val="562"/>
          <w:jc w:val="center"/>
        </w:trPr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58029CD" w14:textId="77777777" w:rsidR="002C07D3" w:rsidRDefault="002C07D3" w:rsidP="00AA7D81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21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0D076A3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3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8642AE6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6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5CE91AC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0B73E57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0DF54B1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2C0CFEA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gridSpan w:val="3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F4EDAB" w14:textId="77777777" w:rsidR="002C07D3" w:rsidRPr="0006011B" w:rsidRDefault="002C07D3" w:rsidP="00AA02C2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1" w:type="pct"/>
            <w:gridSpan w:val="4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44E92AB" w14:textId="77777777" w:rsidR="002C07D3" w:rsidRPr="0006011B" w:rsidRDefault="002C07D3" w:rsidP="00AA02C2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9" w:type="pct"/>
            <w:gridSpan w:val="2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55D508F" w14:textId="77777777" w:rsidR="002C07D3" w:rsidRPr="0006011B" w:rsidRDefault="002C07D3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21" w:type="pct"/>
            <w:gridSpan w:val="2"/>
            <w:shd w:val="clear" w:color="auto" w:fill="B8CCE4" w:themeFill="accent1" w:themeFillTint="66"/>
            <w:vAlign w:val="center"/>
          </w:tcPr>
          <w:p w14:paraId="77E85EC1" w14:textId="77777777" w:rsidR="002C07D3" w:rsidRPr="0006011B" w:rsidRDefault="002C07D3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28880607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055C1463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3886C546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254AE7D2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45AC3184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1" w:type="pct"/>
            <w:gridSpan w:val="2"/>
            <w:shd w:val="clear" w:color="auto" w:fill="B8CCE4" w:themeFill="accent1" w:themeFillTint="66"/>
            <w:vAlign w:val="center"/>
          </w:tcPr>
          <w:p w14:paraId="79F460B4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2F2ECBBC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1" w:type="pct"/>
            <w:gridSpan w:val="2"/>
            <w:shd w:val="clear" w:color="auto" w:fill="B8CCE4" w:themeFill="accent1" w:themeFillTint="66"/>
            <w:vAlign w:val="center"/>
          </w:tcPr>
          <w:p w14:paraId="314AA5F8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8" w:type="pct"/>
            <w:gridSpan w:val="2"/>
            <w:shd w:val="clear" w:color="auto" w:fill="B8CCE4" w:themeFill="accent1" w:themeFillTint="66"/>
            <w:vAlign w:val="center"/>
          </w:tcPr>
          <w:p w14:paraId="17CDD730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4EC519D6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7A7D18EE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2C325BC5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22F77168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09C65849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19359029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36E82BBE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8" w:type="pct"/>
            <w:gridSpan w:val="2"/>
            <w:shd w:val="clear" w:color="auto" w:fill="B8CCE4" w:themeFill="accent1" w:themeFillTint="66"/>
            <w:vAlign w:val="center"/>
          </w:tcPr>
          <w:p w14:paraId="03E2F05E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342BFF8B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239" w:type="pct"/>
            <w:vMerge/>
            <w:shd w:val="clear" w:color="auto" w:fill="FFFFFF" w:themeFill="background1"/>
          </w:tcPr>
          <w:p w14:paraId="16F75695" w14:textId="77777777" w:rsidR="002C07D3" w:rsidRPr="006161C4" w:rsidRDefault="002C07D3">
            <w:pPr>
              <w:rPr>
                <w:i/>
                <w:sz w:val="20"/>
              </w:rPr>
            </w:pPr>
          </w:p>
        </w:tc>
      </w:tr>
      <w:tr w:rsidR="00345E7B" w:rsidRPr="00CF458F" w14:paraId="56F7718C" w14:textId="77777777" w:rsidTr="007066CC">
        <w:trPr>
          <w:trHeight w:val="548"/>
          <w:jc w:val="center"/>
        </w:trPr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7ADBBE" w14:textId="77777777" w:rsidR="002C07D3" w:rsidRDefault="002C07D3" w:rsidP="00AA7D81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21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4CF078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3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7B233E4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6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A7D74E4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9FA181C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A7BB65F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710504C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14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7E56221" w14:textId="77777777" w:rsidR="002C07D3" w:rsidRPr="0006011B" w:rsidRDefault="002C07D3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91" w:type="pct"/>
            <w:shd w:val="clear" w:color="auto" w:fill="B8CCE4" w:themeFill="accent1" w:themeFillTint="66"/>
            <w:vAlign w:val="center"/>
          </w:tcPr>
          <w:p w14:paraId="45F262D5" w14:textId="77777777" w:rsidR="002C07D3" w:rsidRPr="0006011B" w:rsidRDefault="002C07D3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77" w:type="pct"/>
            <w:gridSpan w:val="2"/>
            <w:shd w:val="clear" w:color="auto" w:fill="B8CCE4" w:themeFill="accent1" w:themeFillTint="66"/>
            <w:vAlign w:val="center"/>
          </w:tcPr>
          <w:p w14:paraId="7EC64CDB" w14:textId="77777777" w:rsidR="002C07D3" w:rsidRPr="0006011B" w:rsidRDefault="002C07D3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0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87F78B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shd w:val="clear" w:color="auto" w:fill="B8CCE4" w:themeFill="accent1" w:themeFillTint="66"/>
            <w:vAlign w:val="center"/>
          </w:tcPr>
          <w:p w14:paraId="6D4650B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95" w:type="pct"/>
            <w:shd w:val="clear" w:color="auto" w:fill="B8CCE4" w:themeFill="accent1" w:themeFillTint="66"/>
            <w:vAlign w:val="center"/>
          </w:tcPr>
          <w:p w14:paraId="3D92F5E3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9EFDFE7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80" w:type="pct"/>
            <w:gridSpan w:val="2"/>
            <w:shd w:val="clear" w:color="auto" w:fill="B8CCE4" w:themeFill="accent1" w:themeFillTint="66"/>
            <w:vAlign w:val="center"/>
          </w:tcPr>
          <w:p w14:paraId="126D83FA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0E6CC63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7DFE09BE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15C8BA55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50A10F8B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4DDE17F8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5C4A621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2CA18311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4B2DE8E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3B4DF6C9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39014E51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02265657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13CB0413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6E6816C8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2A3EEB3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4AD39BA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3306AE8E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22635E78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592BF61D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068D8C2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7F478BC9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76CA9E5E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562A8232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37D1905B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7D9BC4E0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5BDCD310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4199F93C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4AFB464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24C385E2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239" w:type="pct"/>
            <w:vMerge/>
            <w:shd w:val="clear" w:color="auto" w:fill="FFFFFF" w:themeFill="background1"/>
          </w:tcPr>
          <w:p w14:paraId="7BF3E725" w14:textId="77777777" w:rsidR="002C07D3" w:rsidRPr="006161C4" w:rsidRDefault="002C07D3">
            <w:pPr>
              <w:rPr>
                <w:i/>
                <w:sz w:val="20"/>
              </w:rPr>
            </w:pPr>
          </w:p>
        </w:tc>
      </w:tr>
      <w:tr w:rsidR="00345E7B" w:rsidRPr="00CF458F" w14:paraId="071AD6FA" w14:textId="77777777" w:rsidTr="007066CC">
        <w:trPr>
          <w:trHeight w:val="556"/>
          <w:jc w:val="center"/>
        </w:trPr>
        <w:tc>
          <w:tcPr>
            <w:tcW w:w="275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DCBF27B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lastRenderedPageBreak/>
              <w:t>&lt;typ='S' vstup='G'&gt;</w:t>
            </w:r>
          </w:p>
        </w:tc>
        <w:tc>
          <w:tcPr>
            <w:tcW w:w="321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42244BB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3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1B39113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6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0D16943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75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CBFDD6C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83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79E46E8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75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E1327D9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1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FEC6329" w14:textId="77777777" w:rsidR="00D5787A" w:rsidRPr="0006011B" w:rsidRDefault="00D5787A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1" w:type="pct"/>
            <w:shd w:val="clear" w:color="auto" w:fill="FFFFFF" w:themeFill="background1"/>
            <w:vAlign w:val="center"/>
          </w:tcPr>
          <w:p w14:paraId="7AA4DFA0" w14:textId="77777777" w:rsidR="00D5787A" w:rsidRPr="0006011B" w:rsidRDefault="00D5787A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shd w:val="clear" w:color="auto" w:fill="FFFFFF" w:themeFill="background1"/>
            <w:vAlign w:val="center"/>
          </w:tcPr>
          <w:p w14:paraId="2224051F" w14:textId="77777777" w:rsidR="00D5787A" w:rsidRPr="0006011B" w:rsidRDefault="00D5787A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AE543D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shd w:val="clear" w:color="auto" w:fill="FFFFFF" w:themeFill="background1"/>
            <w:vAlign w:val="center"/>
          </w:tcPr>
          <w:p w14:paraId="28675C5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" w:type="pct"/>
            <w:shd w:val="clear" w:color="auto" w:fill="FFFFFF" w:themeFill="background1"/>
            <w:vAlign w:val="center"/>
          </w:tcPr>
          <w:p w14:paraId="204DCD39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C6BADA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" w:type="pct"/>
            <w:gridSpan w:val="2"/>
            <w:shd w:val="clear" w:color="auto" w:fill="FFFFFF" w:themeFill="background1"/>
            <w:vAlign w:val="center"/>
          </w:tcPr>
          <w:p w14:paraId="59FB3168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14A3586C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5983E17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336CFE27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775EDDE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0D74E368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5844CEA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62B85CD1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55CDA5B3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4D5AB3D2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2BB1596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4DC0982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70998C58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4DAA020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0E1DB71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2506C02F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0F078D17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2FBC5FC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68B4415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663CA3B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3F609066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76905D63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1B5B91FB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22FC1D22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3CF657C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519135A5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4AC3CD1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549EBBA6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6891AB2A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FFFFFF" w:themeFill="background1"/>
          </w:tcPr>
          <w:p w14:paraId="37605E9F" w14:textId="77777777" w:rsidR="00D5787A" w:rsidRPr="006161C4" w:rsidRDefault="00D5787A">
            <w:pPr>
              <w:rPr>
                <w:i/>
                <w:sz w:val="20"/>
              </w:rPr>
            </w:pPr>
          </w:p>
        </w:tc>
      </w:tr>
    </w:tbl>
    <w:p w14:paraId="2BB5E6CD" w14:textId="77777777" w:rsidR="00AA7D81" w:rsidRPr="000A6560" w:rsidRDefault="00433C58" w:rsidP="00AA7D81">
      <w:pPr>
        <w:spacing w:after="200" w:line="276" w:lineRule="auto"/>
        <w:rPr>
          <w:rFonts w:eastAsiaTheme="minorHAnsi"/>
          <w:sz w:val="18"/>
          <w:szCs w:val="18"/>
        </w:rPr>
      </w:pPr>
      <w:r w:rsidRPr="000A6560">
        <w:rPr>
          <w:rFonts w:eastAsiaTheme="minorHAnsi"/>
          <w:sz w:val="18"/>
          <w:szCs w:val="18"/>
        </w:rPr>
        <w:t>* K= kumulatívna hodnota, R= ročná hodnota</w:t>
      </w:r>
    </w:p>
    <w:p w14:paraId="7C63FFDD" w14:textId="77777777" w:rsidR="002E2DFC" w:rsidRDefault="00CC5AC9" w:rsidP="00F75371">
      <w:pPr>
        <w:pStyle w:val="MPCKO4"/>
        <w:rPr>
          <w:rFonts w:eastAsiaTheme="minorHAnsi"/>
        </w:rPr>
      </w:pPr>
      <w:bookmarkStart w:id="1856" w:name="_Toc510701083"/>
      <w:bookmarkStart w:id="1857" w:name="_Toc428367950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3.4 Finančné údaje</w:t>
      </w:r>
      <w:r w:rsidR="00686E73">
        <w:rPr>
          <w:rStyle w:val="Odkaznapoznmkupodiarou"/>
          <w:rFonts w:eastAsiaTheme="minorHAnsi"/>
        </w:rPr>
        <w:footnoteReference w:id="8"/>
      </w:r>
      <w:bookmarkEnd w:id="1856"/>
      <w:bookmarkEnd w:id="1857"/>
    </w:p>
    <w:p w14:paraId="235BC6BC" w14:textId="77777777" w:rsidR="002E2DFC" w:rsidRPr="00BF22BD" w:rsidRDefault="002E2DFC" w:rsidP="002E2DFC">
      <w:pPr>
        <w:shd w:val="clear" w:color="auto" w:fill="FFFFFF" w:themeFill="background1"/>
        <w:spacing w:after="120"/>
        <w:jc w:val="both"/>
        <w:rPr>
          <w:rFonts w:eastAsiaTheme="minorHAnsi"/>
        </w:rPr>
      </w:pPr>
      <w:r w:rsidRPr="00BF22BD">
        <w:rPr>
          <w:rFonts w:eastAsiaTheme="minorHAnsi"/>
        </w:rPr>
        <w:t xml:space="preserve">Ak je to relevantné, RO </w:t>
      </w:r>
      <w:r>
        <w:rPr>
          <w:rFonts w:eastAsiaTheme="minorHAnsi"/>
        </w:rPr>
        <w:t xml:space="preserve">pre cieľ 2 </w:t>
      </w:r>
      <w:r w:rsidRPr="00BF22BD">
        <w:rPr>
          <w:rFonts w:eastAsiaTheme="minorHAnsi"/>
        </w:rPr>
        <w:t xml:space="preserve">popíše využitie príspevku z tretích krajín, ktoré sa zúčastňujú programu (napr. IPA, ENI, Nórsko, Švajčiarsko).  </w:t>
      </w:r>
    </w:p>
    <w:p w14:paraId="12E3E11B" w14:textId="77777777" w:rsidR="007327C9" w:rsidRPr="0019338D" w:rsidRDefault="002E2DFC" w:rsidP="0019338D">
      <w:pPr>
        <w:spacing w:after="200"/>
        <w:rPr>
          <w:rFonts w:eastAsiaTheme="minorHAnsi"/>
        </w:rPr>
      </w:pPr>
      <w:r w:rsidRPr="00BF22BD">
        <w:rPr>
          <w:rFonts w:eastAsiaTheme="minorHAnsi"/>
        </w:rPr>
        <w:t xml:space="preserve">&lt;typ='S' </w:t>
      </w:r>
      <w:proofErr w:type="spellStart"/>
      <w:r w:rsidRPr="00BF22BD">
        <w:rPr>
          <w:rFonts w:eastAsiaTheme="minorHAnsi"/>
        </w:rPr>
        <w:t>max.rozsah</w:t>
      </w:r>
      <w:proofErr w:type="spellEnd"/>
      <w:r w:rsidRPr="00BF22BD">
        <w:rPr>
          <w:rFonts w:eastAsiaTheme="minorHAnsi"/>
        </w:rPr>
        <w:t>=3500 vstup='M'&gt;</w:t>
      </w:r>
    </w:p>
    <w:p w14:paraId="4B3F953C" w14:textId="77777777" w:rsidR="00DF318C" w:rsidRDefault="00AA7D81" w:rsidP="00BD740D">
      <w:pPr>
        <w:keepNext/>
        <w:spacing w:after="200" w:line="276" w:lineRule="auto"/>
        <w:jc w:val="both"/>
        <w:rPr>
          <w:rFonts w:eastAsiaTheme="minorHAnsi"/>
          <w:b/>
        </w:rPr>
      </w:pPr>
      <w:r w:rsidRPr="00CF458F">
        <w:rPr>
          <w:rFonts w:eastAsiaTheme="minorHAnsi"/>
          <w:b/>
        </w:rPr>
        <w:t xml:space="preserve">Tabuľka </w:t>
      </w:r>
      <w:r w:rsidR="00B31129">
        <w:rPr>
          <w:rFonts w:eastAsiaTheme="minorHAnsi"/>
          <w:b/>
        </w:rPr>
        <w:t>6</w:t>
      </w:r>
      <w:r w:rsidRPr="00CF458F">
        <w:rPr>
          <w:rFonts w:eastAsiaTheme="minorHAnsi"/>
          <w:b/>
        </w:rPr>
        <w:t xml:space="preserve"> Finančné </w:t>
      </w:r>
      <w:r w:rsidR="008E0330">
        <w:rPr>
          <w:rFonts w:eastAsiaTheme="minorHAnsi"/>
          <w:b/>
        </w:rPr>
        <w:t>informácie na úrovni prioritnej osi a programu</w:t>
      </w:r>
      <w:r w:rsidRPr="00CF458F">
        <w:rPr>
          <w:rFonts w:eastAsiaTheme="minorHAnsi"/>
          <w:b/>
        </w:rPr>
        <w:t xml:space="preserve"> (</w:t>
      </w:r>
      <w:r w:rsidRPr="00CF458F">
        <w:rPr>
          <w:rFonts w:eastAsiaTheme="minorHAnsi"/>
        </w:rPr>
        <w:t xml:space="preserve">tabuľka 1 prílohy </w:t>
      </w:r>
      <w:r w:rsidR="00B31129">
        <w:rPr>
          <w:rFonts w:eastAsiaTheme="minorHAnsi"/>
        </w:rPr>
        <w:t xml:space="preserve">II vykonávacieho nariadenia </w:t>
      </w:r>
      <w:r w:rsidR="00674F5B">
        <w:rPr>
          <w:rFonts w:eastAsiaTheme="minorHAnsi"/>
        </w:rPr>
        <w:t xml:space="preserve">Komisie (EÚ) </w:t>
      </w:r>
      <w:r w:rsidR="00674F5B">
        <w:rPr>
          <w:rFonts w:eastAsiaTheme="minorHAnsi"/>
        </w:rPr>
        <w:br/>
      </w:r>
      <w:r w:rsidR="00B31129">
        <w:rPr>
          <w:rFonts w:eastAsiaTheme="minorHAnsi"/>
        </w:rPr>
        <w:t>č. 1011/2014</w:t>
      </w:r>
      <w:r w:rsidR="00674F5B">
        <w:rPr>
          <w:rFonts w:eastAsiaTheme="minorHAnsi"/>
        </w:rPr>
        <w:t xml:space="preserve"> </w:t>
      </w:r>
      <w:r w:rsidR="008E0330">
        <w:rPr>
          <w:rFonts w:eastAsiaTheme="minorHAnsi"/>
        </w:rPr>
        <w:t>- vzor na prenos</w:t>
      </w:r>
      <w:r w:rsidR="008E0330" w:rsidRPr="00EB51B6">
        <w:rPr>
          <w:rFonts w:eastAsiaTheme="minorHAnsi"/>
        </w:rPr>
        <w:t xml:space="preserve"> finančných údajov</w:t>
      </w:r>
      <w:r w:rsidRPr="00CF458F">
        <w:rPr>
          <w:rFonts w:eastAsiaTheme="minorHAnsi"/>
          <w:b/>
        </w:rPr>
        <w:t>)</w:t>
      </w:r>
      <w:r w:rsidR="004A0A09">
        <w:rPr>
          <w:rStyle w:val="Odkaznapoznmkupodiarou"/>
          <w:rFonts w:eastAsiaTheme="minorHAnsi"/>
          <w:b/>
        </w:rPr>
        <w:footnoteReference w:id="9"/>
      </w:r>
    </w:p>
    <w:p w14:paraId="244F6362" w14:textId="77777777" w:rsidR="00CB4BC1" w:rsidRPr="00C051A0" w:rsidRDefault="00CB4BC1" w:rsidP="00BD740D">
      <w:pPr>
        <w:keepNext/>
        <w:shd w:val="clear" w:color="auto" w:fill="B8CCE4" w:themeFill="accent1" w:themeFillTint="66"/>
        <w:spacing w:after="120"/>
        <w:jc w:val="both"/>
        <w:rPr>
          <w:del w:id="1858" w:author="OMH CKO" w:date="2018-04-17T12:27:00Z"/>
          <w:rFonts w:eastAsiaTheme="minorHAnsi"/>
          <w:i/>
          <w:u w:val="single"/>
        </w:rPr>
      </w:pPr>
      <w:del w:id="1859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614D0320" w14:textId="77777777" w:rsidR="00CB4BC1" w:rsidRPr="00C051A0" w:rsidRDefault="005C363D" w:rsidP="00BD740D">
      <w:pPr>
        <w:keepNext/>
        <w:shd w:val="clear" w:color="auto" w:fill="B8CCE4" w:themeFill="accent1" w:themeFillTint="66"/>
        <w:spacing w:after="120"/>
        <w:jc w:val="both"/>
        <w:rPr>
          <w:ins w:id="1860" w:author="OMH CKO" w:date="2018-04-17T12:27:00Z"/>
          <w:rFonts w:eastAsiaTheme="minorHAnsi"/>
          <w:i/>
          <w:u w:val="single"/>
        </w:rPr>
      </w:pPr>
      <w:ins w:id="1861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627DC4C7" w14:textId="77777777" w:rsidR="00131924" w:rsidRDefault="00131924" w:rsidP="00131924">
      <w:pPr>
        <w:keepNext/>
        <w:shd w:val="clear" w:color="auto" w:fill="B8CCE4" w:themeFill="accent1" w:themeFillTint="66"/>
        <w:spacing w:after="120"/>
        <w:jc w:val="both"/>
        <w:rPr>
          <w:ins w:id="1862" w:author="OMH CKO" w:date="2018-04-17T12:27:00Z"/>
          <w:rFonts w:eastAsiaTheme="minorHAnsi"/>
          <w:i/>
        </w:rPr>
      </w:pPr>
      <w:ins w:id="1863" w:author="OMH CKO" w:date="2018-04-17T12:27:00Z">
        <w:r>
          <w:rPr>
            <w:rFonts w:eastAsiaTheme="minorHAnsi"/>
            <w:i/>
          </w:rPr>
          <w:t xml:space="preserve">V prípade cieľa 2 je tabuľka 6 označená ako tabuľka 4. </w:t>
        </w:r>
      </w:ins>
    </w:p>
    <w:p w14:paraId="0DF3048D" w14:textId="62132655" w:rsidR="00E10F35" w:rsidRDefault="00E10F35" w:rsidP="00131924">
      <w:pPr>
        <w:keepNext/>
        <w:shd w:val="clear" w:color="auto" w:fill="B8CCE4" w:themeFill="accent1" w:themeFillTint="66"/>
        <w:spacing w:after="120"/>
        <w:jc w:val="both"/>
        <w:rPr>
          <w:ins w:id="1864" w:author="OMH CKO" w:date="2018-04-17T12:27:00Z"/>
          <w:rFonts w:eastAsiaTheme="minorHAnsi"/>
          <w:i/>
        </w:rPr>
      </w:pPr>
      <w:ins w:id="1865" w:author="OMH CKO" w:date="2018-04-17T12:27:00Z">
        <w:r>
          <w:rPr>
            <w:rFonts w:eastAsiaTheme="minorHAnsi"/>
            <w:i/>
          </w:rPr>
          <w:t>Pre účely vykazovania finančných údajov tabuľky 6 sa pod pojmom „</w:t>
        </w:r>
        <w:r w:rsidR="00146930">
          <w:rPr>
            <w:rFonts w:eastAsiaTheme="minorHAnsi"/>
            <w:i/>
          </w:rPr>
          <w:t>vybraný projekt</w:t>
        </w:r>
        <w:r>
          <w:rPr>
            <w:rFonts w:eastAsiaTheme="minorHAnsi"/>
            <w:i/>
          </w:rPr>
          <w:t>“ r</w:t>
        </w:r>
        <w:r w:rsidR="00146930">
          <w:rPr>
            <w:rFonts w:eastAsiaTheme="minorHAnsi"/>
            <w:i/>
          </w:rPr>
          <w:t xml:space="preserve">ozumie </w:t>
        </w:r>
        <w:r w:rsidR="00146930" w:rsidRPr="00146930">
          <w:rPr>
            <w:rFonts w:eastAsiaTheme="minorHAnsi"/>
            <w:i/>
          </w:rPr>
          <w:t>projekt, pri ktorom nadobudla účinnosť zmluva o poskytnutí NFP, resp. nadobudlo právoplatnosť rozhodnutie o schválení v prípade projektov, kde je osoba prijímateľa a poskytovateľa totožná</w:t>
        </w:r>
        <w:r w:rsidR="00146930">
          <w:rPr>
            <w:rFonts w:eastAsiaTheme="minorHAnsi"/>
            <w:i/>
          </w:rPr>
          <w:t xml:space="preserve">, </w:t>
        </w:r>
        <w:r w:rsidR="00146930">
          <w:rPr>
            <w:rFonts w:eastAsiaTheme="minorHAnsi"/>
            <w:i/>
          </w:rPr>
          <w:lastRenderedPageBreak/>
          <w:t>ďalej veľký projekt zo zoznamu veľkých projektov a národný projekt, ktorého zámer schválili členovia Monitorovacieho výboru príslušného programu, resp. Komisie pri Monitorovacom výbore</w:t>
        </w:r>
        <w:r w:rsidR="002E57C1">
          <w:rPr>
            <w:rFonts w:eastAsiaTheme="minorHAnsi"/>
            <w:i/>
          </w:rPr>
          <w:t xml:space="preserve"> alebo Riadiaci výbor príslušného programu</w:t>
        </w:r>
        <w:r w:rsidR="00146930" w:rsidRPr="00146930">
          <w:rPr>
            <w:rFonts w:eastAsiaTheme="minorHAnsi"/>
            <w:i/>
          </w:rPr>
          <w:t xml:space="preserve">. </w:t>
        </w:r>
      </w:ins>
    </w:p>
    <w:p w14:paraId="01D28F6A" w14:textId="77777777" w:rsidR="00CB4BC1" w:rsidRPr="00C051A0" w:rsidRDefault="00CB4BC1" w:rsidP="00BD740D">
      <w:pPr>
        <w:keepNext/>
        <w:shd w:val="clear" w:color="auto" w:fill="B8CCE4" w:themeFill="accent1" w:themeFillTint="66"/>
        <w:spacing w:after="120"/>
        <w:jc w:val="both"/>
        <w:rPr>
          <w:del w:id="1866" w:author="OMH CKO" w:date="2018-04-17T12:27:00Z"/>
          <w:rFonts w:eastAsiaTheme="minorHAnsi"/>
          <w:i/>
        </w:rPr>
      </w:pPr>
      <w:r w:rsidRPr="00C051A0">
        <w:rPr>
          <w:rFonts w:eastAsiaTheme="minorHAnsi"/>
          <w:i/>
        </w:rPr>
        <w:t xml:space="preserve">Stĺpce 1 </w:t>
      </w:r>
      <w:r w:rsidR="00984D2E">
        <w:rPr>
          <w:rFonts w:eastAsiaTheme="minorHAnsi"/>
          <w:i/>
        </w:rPr>
        <w:t>-</w:t>
      </w:r>
      <w:r w:rsidRPr="00C051A0">
        <w:rPr>
          <w:rFonts w:eastAsiaTheme="minorHAnsi"/>
          <w:i/>
        </w:rPr>
        <w:t xml:space="preserve"> </w:t>
      </w:r>
      <w:del w:id="1867" w:author="OMH CKO" w:date="2018-04-17T12:27:00Z">
        <w:r w:rsidR="000A7245">
          <w:rPr>
            <w:rFonts w:eastAsiaTheme="minorHAnsi"/>
            <w:i/>
          </w:rPr>
          <w:delText>6</w:delText>
        </w:r>
      </w:del>
      <w:ins w:id="1868" w:author="OMH CKO" w:date="2018-04-17T12:27:00Z">
        <w:r w:rsidR="00131924">
          <w:rPr>
            <w:rFonts w:eastAsiaTheme="minorHAnsi"/>
            <w:i/>
          </w:rPr>
          <w:t>12</w:t>
        </w:r>
      </w:ins>
      <w:r w:rsidR="000A7245"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 xml:space="preserve">– </w:t>
      </w:r>
      <w:r w:rsidRPr="00C051A0">
        <w:rPr>
          <w:rFonts w:eastAsiaTheme="minorHAnsi"/>
          <w:i/>
        </w:rPr>
        <w:t>automaticky generované</w:t>
      </w:r>
      <w:r w:rsidR="00131924">
        <w:rPr>
          <w:rFonts w:eastAsiaTheme="minorHAnsi"/>
          <w:i/>
        </w:rPr>
        <w:t xml:space="preserve"> </w:t>
      </w:r>
      <w:del w:id="1869" w:author="OMH CKO" w:date="2018-04-17T12:27:00Z">
        <w:r w:rsidRPr="00C051A0">
          <w:rPr>
            <w:rFonts w:eastAsiaTheme="minorHAnsi"/>
            <w:i/>
          </w:rPr>
          <w:delText>ITMS2014+</w:delText>
        </w:r>
        <w:r w:rsidR="000A7245">
          <w:rPr>
            <w:rFonts w:eastAsiaTheme="minorHAnsi"/>
            <w:i/>
          </w:rPr>
          <w:delText>na základe plánu financovania OP (tabuľka 18a vzoru OP)</w:delText>
        </w:r>
        <w:r w:rsidR="00063847">
          <w:rPr>
            <w:rFonts w:eastAsiaTheme="minorHAnsi"/>
            <w:i/>
          </w:rPr>
          <w:delText xml:space="preserve"> a PS (tabuľka 16 zoru PS)</w:delText>
        </w:r>
      </w:del>
    </w:p>
    <w:p w14:paraId="3F024B2C" w14:textId="4441EC9C" w:rsidR="00CB4BC1" w:rsidRPr="00F41510" w:rsidRDefault="00806B05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del w:id="1870" w:author="OMH CKO" w:date="2018-04-17T12:27:00Z">
        <w:r>
          <w:rPr>
            <w:rFonts w:eastAsiaTheme="minorHAnsi"/>
            <w:i/>
          </w:rPr>
          <w:delText>Stĺ</w:delText>
        </w:r>
        <w:r w:rsidR="00984D2E">
          <w:rPr>
            <w:rFonts w:eastAsiaTheme="minorHAnsi"/>
            <w:i/>
          </w:rPr>
          <w:delText xml:space="preserve">pce 7 - </w:delText>
        </w:r>
        <w:r>
          <w:rPr>
            <w:rFonts w:eastAsiaTheme="minorHAnsi"/>
            <w:i/>
          </w:rPr>
          <w:delText>12</w:delText>
        </w:r>
        <w:r w:rsidR="00CB4BC1" w:rsidRPr="00C051A0">
          <w:rPr>
            <w:rFonts w:eastAsiaTheme="minorHAnsi"/>
            <w:i/>
          </w:rPr>
          <w:delText xml:space="preserve"> </w:delText>
        </w:r>
        <w:r w:rsidR="00A63AB7">
          <w:rPr>
            <w:rFonts w:eastAsiaTheme="minorHAnsi"/>
            <w:i/>
          </w:rPr>
          <w:delText xml:space="preserve">– kumulatívne údaje </w:delText>
        </w:r>
      </w:del>
      <w:ins w:id="1871" w:author="OMH CKO" w:date="2018-04-17T12:27:00Z">
        <w:r w:rsidR="00131924">
          <w:rPr>
            <w:rFonts w:eastAsiaTheme="minorHAnsi"/>
            <w:i/>
          </w:rPr>
          <w:t xml:space="preserve">SFC2014 podľa finančných údajov </w:t>
        </w:r>
      </w:ins>
      <w:r w:rsidR="00131924">
        <w:rPr>
          <w:rFonts w:eastAsiaTheme="minorHAnsi"/>
          <w:i/>
        </w:rPr>
        <w:t>k 31.12. vykazovaného roku</w:t>
      </w:r>
      <w:del w:id="1872" w:author="OMH CKO" w:date="2018-04-17T12:27:00Z">
        <w:r w:rsidR="00A63AB7">
          <w:rPr>
            <w:rFonts w:eastAsiaTheme="minorHAnsi"/>
            <w:i/>
          </w:rPr>
          <w:delText xml:space="preserve"> </w:delText>
        </w:r>
        <w:r w:rsidR="00984D2E">
          <w:rPr>
            <w:rFonts w:eastAsiaTheme="minorHAnsi"/>
            <w:i/>
          </w:rPr>
          <w:delText>automaticky generované ITMS2014+</w:delText>
        </w:r>
      </w:del>
      <w:ins w:id="1873" w:author="OMH CKO" w:date="2018-04-17T12:27:00Z">
        <w:r w:rsidR="00131924">
          <w:rPr>
            <w:rFonts w:eastAsiaTheme="minorHAnsi"/>
            <w:i/>
          </w:rPr>
          <w:t>, predložených</w:t>
        </w:r>
        <w:r w:rsidR="00131924" w:rsidRPr="00131924">
          <w:rPr>
            <w:rFonts w:eastAsiaTheme="minorHAnsi"/>
            <w:i/>
          </w:rPr>
          <w:t xml:space="preserve"> </w:t>
        </w:r>
        <w:r w:rsidR="00E10F35">
          <w:rPr>
            <w:rFonts w:eastAsiaTheme="minorHAnsi"/>
            <w:i/>
          </w:rPr>
          <w:t xml:space="preserve">Komisii </w:t>
        </w:r>
        <w:r w:rsidR="00131924">
          <w:rPr>
            <w:rFonts w:eastAsiaTheme="minorHAnsi"/>
            <w:i/>
          </w:rPr>
          <w:t>cez SF</w:t>
        </w:r>
        <w:r w:rsidR="00E10F35">
          <w:rPr>
            <w:rFonts w:eastAsiaTheme="minorHAnsi"/>
            <w:i/>
          </w:rPr>
          <w:t>C2014 do 31.01. roku n+1</w:t>
        </w:r>
        <w:r w:rsidR="00131924">
          <w:rPr>
            <w:rFonts w:eastAsiaTheme="minorHAnsi"/>
            <w:i/>
          </w:rPr>
          <w:t xml:space="preserve"> v zmysle čl. 112, ods. 1 všeobecného nariadenia</w:t>
        </w:r>
        <w:r w:rsidR="00197CB8">
          <w:rPr>
            <w:rFonts w:eastAsiaTheme="minorHAnsi"/>
            <w:i/>
          </w:rPr>
          <w:t>.</w:t>
        </w:r>
        <w:r w:rsidR="00131924">
          <w:rPr>
            <w:rFonts w:eastAsiaTheme="minorHAnsi"/>
            <w:i/>
          </w:rPr>
          <w:t xml:space="preserve"> </w:t>
        </w:r>
        <w:r w:rsidR="00E10F35">
          <w:rPr>
            <w:rFonts w:eastAsiaTheme="minorHAnsi"/>
            <w:i/>
          </w:rPr>
          <w:t>Ak je potrebné finančné údaje pred predložením VS/ZS opraviť, oprava sa vykoná na základe predloženia nových finančných údajov v príslušnej časti SFC2014 určenej na prenos finančných údajov.</w:t>
        </w:r>
        <w:r w:rsidR="00131924">
          <w:rPr>
            <w:rFonts w:eastAsiaTheme="minorHAnsi"/>
            <w:i/>
          </w:rPr>
          <w:t xml:space="preserve"> </w:t>
        </w:r>
        <w:r w:rsidR="00CB4BC1" w:rsidRPr="00C051A0">
          <w:rPr>
            <w:rFonts w:eastAsiaTheme="minorHAnsi"/>
            <w:i/>
          </w:rPr>
          <w:t xml:space="preserve"> </w:t>
        </w:r>
      </w:ins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1874" w:author="OMH CKO" w:date="2018-04-17T12:27:00Z">
          <w:tblPr>
            <w:tblW w:w="14601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77"/>
        <w:gridCol w:w="850"/>
        <w:gridCol w:w="1134"/>
        <w:gridCol w:w="1134"/>
        <w:gridCol w:w="1134"/>
        <w:gridCol w:w="1701"/>
        <w:gridCol w:w="1134"/>
        <w:gridCol w:w="1276"/>
        <w:gridCol w:w="1134"/>
        <w:gridCol w:w="1276"/>
        <w:gridCol w:w="1417"/>
        <w:gridCol w:w="1134"/>
        <w:tblGridChange w:id="1875">
          <w:tblGrid>
            <w:gridCol w:w="1277"/>
            <w:gridCol w:w="850"/>
            <w:gridCol w:w="1134"/>
            <w:gridCol w:w="1134"/>
            <w:gridCol w:w="1134"/>
            <w:gridCol w:w="1701"/>
            <w:gridCol w:w="1134"/>
            <w:gridCol w:w="1276"/>
            <w:gridCol w:w="1134"/>
            <w:gridCol w:w="1276"/>
            <w:gridCol w:w="1417"/>
            <w:gridCol w:w="1134"/>
          </w:tblGrid>
        </w:tblGridChange>
      </w:tblGrid>
      <w:tr w:rsidR="00AA7D81" w:rsidRPr="00CF458F" w14:paraId="1663D5CA" w14:textId="77777777" w:rsidTr="00F41510">
        <w:trPr>
          <w:trHeight w:val="711"/>
          <w:jc w:val="center"/>
          <w:trPrChange w:id="1876" w:author="OMH CKO" w:date="2018-04-17T12:27:00Z">
            <w:trPr>
              <w:trHeight w:val="711"/>
              <w:jc w:val="center"/>
            </w:trPr>
          </w:trPrChange>
        </w:trPr>
        <w:tc>
          <w:tcPr>
            <w:tcW w:w="7230" w:type="dxa"/>
            <w:gridSpan w:val="6"/>
            <w:shd w:val="clear" w:color="auto" w:fill="B8CCE4" w:themeFill="accent1" w:themeFillTint="66"/>
            <w:vAlign w:val="center"/>
            <w:tcPrChange w:id="1877" w:author="OMH CKO" w:date="2018-04-17T12:27:00Z">
              <w:tcPr>
                <w:tcW w:w="7230" w:type="dxa"/>
                <w:gridSpan w:val="6"/>
                <w:shd w:val="clear" w:color="auto" w:fill="B8CCE4" w:themeFill="accent1" w:themeFillTint="66"/>
                <w:vAlign w:val="center"/>
              </w:tcPr>
            </w:tcPrChange>
          </w:tcPr>
          <w:p w14:paraId="560AA86E" w14:textId="77777777" w:rsidR="00AA7D81" w:rsidRPr="00B464DD" w:rsidRDefault="00AA7D81">
            <w:pPr>
              <w:spacing w:after="200" w:line="276" w:lineRule="auto"/>
              <w:ind w:firstLine="90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CF458F">
              <w:rPr>
                <w:rFonts w:eastAsiaTheme="minorHAnsi"/>
                <w:b/>
                <w:sz w:val="20"/>
                <w:szCs w:val="20"/>
                <w:lang w:eastAsia="en-US"/>
              </w:rPr>
              <w:t>Finančná alokácia</w:t>
            </w:r>
          </w:p>
        </w:tc>
        <w:tc>
          <w:tcPr>
            <w:tcW w:w="7371" w:type="dxa"/>
            <w:gridSpan w:val="6"/>
            <w:shd w:val="clear" w:color="auto" w:fill="B8CCE4" w:themeFill="accent1" w:themeFillTint="66"/>
            <w:vAlign w:val="center"/>
            <w:tcPrChange w:id="1878" w:author="OMH CKO" w:date="2018-04-17T12:27:00Z">
              <w:tcPr>
                <w:tcW w:w="7371" w:type="dxa"/>
                <w:gridSpan w:val="6"/>
                <w:shd w:val="clear" w:color="auto" w:fill="B8CCE4" w:themeFill="accent1" w:themeFillTint="66"/>
                <w:vAlign w:val="center"/>
              </w:tcPr>
            </w:tcPrChange>
          </w:tcPr>
          <w:p w14:paraId="71EC6ECE" w14:textId="77777777" w:rsidR="00AA7D81" w:rsidRPr="00B464DD" w:rsidRDefault="00AA7D81">
            <w:pPr>
              <w:spacing w:after="200" w:line="276" w:lineRule="auto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CF458F">
              <w:rPr>
                <w:rFonts w:eastAsiaTheme="minorHAnsi"/>
                <w:b/>
                <w:sz w:val="20"/>
                <w:szCs w:val="20"/>
                <w:lang w:eastAsia="en-US"/>
              </w:rPr>
              <w:t>Finančný pokrok</w:t>
            </w:r>
          </w:p>
        </w:tc>
      </w:tr>
      <w:tr w:rsidR="00F65AB8" w:rsidRPr="00CF458F" w14:paraId="7F45289A" w14:textId="77777777" w:rsidTr="00F41510">
        <w:trPr>
          <w:jc w:val="center"/>
        </w:trPr>
        <w:tc>
          <w:tcPr>
            <w:tcW w:w="1277" w:type="dxa"/>
            <w:shd w:val="clear" w:color="auto" w:fill="B8CCE4" w:themeFill="accent1" w:themeFillTint="66"/>
            <w:vAlign w:val="center"/>
          </w:tcPr>
          <w:p w14:paraId="0F0D7117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14:paraId="11B83681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630FC0B6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6E60FBC1" w14:textId="77777777" w:rsidR="00CB4BC1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19A6FBB3" w14:textId="77777777" w:rsidR="00CB4BC1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3612BAC0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07931E7C" w14:textId="77777777" w:rsidR="00CB4BC1" w:rsidRPr="00CF458F" w:rsidRDefault="00CB4BC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7.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32054082" w14:textId="77777777" w:rsidR="00CB4BC1" w:rsidRPr="00CF458F" w:rsidRDefault="00CB4BC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8.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0E887D51" w14:textId="77777777" w:rsidR="00CB4BC1" w:rsidRDefault="00CB4BC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9.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253C47D9" w14:textId="77777777" w:rsidR="00CB4BC1" w:rsidRPr="00CF458F" w:rsidRDefault="00CB4BC1" w:rsidP="002F226E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10.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149D04E2" w14:textId="77777777" w:rsidR="00CB4BC1" w:rsidRPr="00CF458F" w:rsidRDefault="00CB4BC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11.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66D11CA7" w14:textId="77777777" w:rsidR="00CB4BC1" w:rsidRPr="00CF458F" w:rsidRDefault="00CB4BC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12.</w:t>
            </w:r>
          </w:p>
        </w:tc>
      </w:tr>
      <w:tr w:rsidR="00F65AB8" w:rsidRPr="00CF458F" w14:paraId="36E57271" w14:textId="77777777" w:rsidTr="00F41510">
        <w:trPr>
          <w:trHeight w:val="3154"/>
          <w:jc w:val="center"/>
        </w:trPr>
        <w:tc>
          <w:tcPr>
            <w:tcW w:w="1277" w:type="dxa"/>
            <w:shd w:val="clear" w:color="auto" w:fill="B8CCE4" w:themeFill="accent1" w:themeFillTint="66"/>
            <w:vAlign w:val="center"/>
          </w:tcPr>
          <w:p w14:paraId="1B339867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Prioritná os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14:paraId="256A7605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Fond</w:t>
            </w:r>
            <w:r w:rsidRPr="00CF458F">
              <w:rPr>
                <w:rFonts w:eastAsiaTheme="minorHAnsi"/>
                <w:b/>
                <w:sz w:val="18"/>
                <w:szCs w:val="18"/>
                <w:vertAlign w:val="superscript"/>
                <w:lang w:eastAsia="en-US"/>
              </w:rPr>
              <w:footnoteReference w:id="10"/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003E660D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  <w:r w:rsidRPr="00CF458F">
              <w:rPr>
                <w:rFonts w:eastAsiaTheme="minorHAnsi"/>
                <w:b/>
                <w:sz w:val="18"/>
                <w:szCs w:val="18"/>
                <w:vertAlign w:val="superscript"/>
                <w:lang w:eastAsia="en-US"/>
              </w:rPr>
              <w:footnoteReference w:id="11"/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74DDB817" w14:textId="77777777" w:rsidR="00AA7D81" w:rsidRPr="00CF458F" w:rsidRDefault="001477A2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Základ 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pre výpočet </w:t>
            </w:r>
            <w:r w:rsidR="009C589D">
              <w:rPr>
                <w:rFonts w:eastAsiaTheme="minorHAnsi"/>
                <w:b/>
                <w:sz w:val="18"/>
                <w:szCs w:val="18"/>
                <w:lang w:eastAsia="en-US"/>
              </w:rPr>
              <w:t>podpory Únie</w:t>
            </w:r>
          </w:p>
          <w:p w14:paraId="78EC5379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(Celkové oprávnené výdavky alebo verejné oprávnené výdavky)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1D4B409F" w14:textId="77777777" w:rsidR="00AA7D81" w:rsidRPr="00CF458F" w:rsidRDefault="009C589D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Finančné prostriedky spolu</w:t>
            </w:r>
          </w:p>
          <w:p w14:paraId="6AFACA62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3232FB67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Miera spolufinancovania</w:t>
            </w:r>
          </w:p>
          <w:p w14:paraId="68E3642D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(%)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7686F04E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Celkové oprávnené </w:t>
            </w:r>
            <w:r w:rsidR="00E646A0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náklady 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na vybrané projekty (EUR)</w:t>
            </w:r>
          </w:p>
          <w:p w14:paraId="31BDD7FF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5B142E9F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304D7390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Podiel celkových 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pridelených prostriedkov, na ktorý sa vzťahujú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vybrané projekty </w:t>
            </w:r>
          </w:p>
          <w:p w14:paraId="26572113" w14:textId="77777777" w:rsidR="00AA7D81" w:rsidRPr="00CF458F" w:rsidRDefault="001477A2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(%)</w:t>
            </w:r>
          </w:p>
          <w:p w14:paraId="779C8D7F" w14:textId="77777777" w:rsidR="001477A2" w:rsidRDefault="001477A2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4BED38CC" w14:textId="77777777" w:rsidR="00AA7D81" w:rsidRPr="00CF458F" w:rsidRDefault="002F226E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(</w:t>
            </w:r>
            <w:r w:rsidR="001477A2">
              <w:rPr>
                <w:rFonts w:eastAsiaTheme="minorHAnsi"/>
                <w:b/>
                <w:sz w:val="18"/>
                <w:szCs w:val="18"/>
                <w:lang w:eastAsia="ko-KR"/>
              </w:rPr>
              <w:t>7/5</w:t>
            </w: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*100</w:t>
            </w:r>
            <w:r w:rsidR="001477A2">
              <w:rPr>
                <w:rFonts w:eastAsiaTheme="minorHAnsi"/>
                <w:b/>
                <w:sz w:val="18"/>
                <w:szCs w:val="18"/>
                <w:lang w:eastAsia="ko-KR"/>
              </w:rPr>
              <w:t>)</w:t>
            </w:r>
          </w:p>
          <w:p w14:paraId="66A8C718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73EACD84" w14:textId="77777777" w:rsidR="00AA7D81" w:rsidRPr="00CF458F" w:rsidRDefault="002F226E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V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erejné oprávnené </w:t>
            </w:r>
            <w:r w:rsidR="00E646A0">
              <w:rPr>
                <w:rFonts w:eastAsiaTheme="minorHAnsi"/>
                <w:b/>
                <w:sz w:val="18"/>
                <w:szCs w:val="18"/>
                <w:lang w:eastAsia="ko-KR"/>
              </w:rPr>
              <w:t>náklady</w:t>
            </w:r>
            <w:r w:rsidR="00E646A0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na vybrané projekty (EUR)</w:t>
            </w:r>
          </w:p>
          <w:p w14:paraId="11DB2D14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205D0FF1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2D394274" w14:textId="77777777" w:rsidR="00AA7D81" w:rsidRPr="00CF458F" w:rsidRDefault="00AA7D81" w:rsidP="002F226E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Celkové oprávnené výdavky deklar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ované prijímateľmi riadiacemu orgánu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(EUR)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08B734EF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777671AA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Podiel </w:t>
            </w:r>
            <w:r w:rsidR="002F226E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celkových 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pridelených prostriedkov, na ktoré sa vzťahujú oprávnené výdavky</w:t>
            </w:r>
            <w:r w:rsidR="002F226E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deklarované prijímateľmi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(%)</w:t>
            </w:r>
          </w:p>
          <w:p w14:paraId="15F3737B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37A1FEBD" w14:textId="77777777" w:rsidR="00AA7D81" w:rsidRPr="00CF458F" w:rsidRDefault="002F226E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(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10/5</w:t>
            </w: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*100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)</w:t>
            </w:r>
          </w:p>
          <w:p w14:paraId="5CB67652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5EE60393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lastRenderedPageBreak/>
              <w:t>Počet vybraných projektov</w:t>
            </w:r>
          </w:p>
          <w:p w14:paraId="39240BCC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</w:tc>
      </w:tr>
      <w:tr w:rsidR="00F65AB8" w:rsidRPr="00D5787A" w14:paraId="35A7D7A1" w14:textId="77777777" w:rsidTr="00F415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3105" w14:textId="77777777" w:rsidR="002F226E" w:rsidRPr="00D5787A" w:rsidRDefault="002F226E" w:rsidP="002F226E">
            <w:pPr>
              <w:spacing w:after="20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49BB" w14:textId="77777777" w:rsidR="002F226E" w:rsidRPr="00D5787A" w:rsidRDefault="002F226E" w:rsidP="002F226E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7E9F" w14:textId="77777777" w:rsidR="002F226E" w:rsidRPr="00D5787A" w:rsidRDefault="002F226E" w:rsidP="002F226E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84FB" w14:textId="77777777" w:rsidR="002F226E" w:rsidRPr="00D5787A" w:rsidRDefault="002F226E" w:rsidP="002F226E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8EB0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&lt;typ='N' vstup='G'&gt;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D95E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&lt;typ='P'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C669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D21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&lt;typ='P'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DC71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B064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E842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&lt;typ='P'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169A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&lt;typ='N' vstup='M'&gt;</w:t>
            </w:r>
          </w:p>
        </w:tc>
      </w:tr>
      <w:tr w:rsidR="00CC0570" w:rsidRPr="00CF458F" w14:paraId="08927AA8" w14:textId="77777777" w:rsidTr="00F41510">
        <w:trPr>
          <w:trHeight w:val="357"/>
          <w:jc w:val="center"/>
          <w:trPrChange w:id="1880" w:author="OMH CKO" w:date="2018-04-17T12:27:00Z">
            <w:trPr>
              <w:trHeight w:val="357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881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0308127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1</w:t>
            </w:r>
          </w:p>
        </w:tc>
        <w:tc>
          <w:tcPr>
            <w:tcW w:w="850" w:type="dxa"/>
            <w:shd w:val="clear" w:color="auto" w:fill="auto"/>
            <w:tcPrChange w:id="1882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67B9CE1A" w14:textId="77777777" w:rsidR="00AA7D81" w:rsidRPr="00CF458F" w:rsidRDefault="002F226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134" w:type="dxa"/>
            <w:shd w:val="clear" w:color="auto" w:fill="auto"/>
            <w:tcPrChange w:id="1883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5E2497F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884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3CE7758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885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1695048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PrChange w:id="1886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6DDC71C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887" w:author="OMH CKO" w:date="2018-04-17T12:27:00Z">
              <w:tcPr>
                <w:tcW w:w="1134" w:type="dxa"/>
              </w:tcPr>
            </w:tcPrChange>
          </w:tcPr>
          <w:p w14:paraId="3D0505D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888" w:author="OMH CKO" w:date="2018-04-17T12:27:00Z">
              <w:tcPr>
                <w:tcW w:w="1276" w:type="dxa"/>
              </w:tcPr>
            </w:tcPrChange>
          </w:tcPr>
          <w:p w14:paraId="04BD74A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889" w:author="OMH CKO" w:date="2018-04-17T12:27:00Z">
              <w:tcPr>
                <w:tcW w:w="1134" w:type="dxa"/>
              </w:tcPr>
            </w:tcPrChange>
          </w:tcPr>
          <w:p w14:paraId="7330EDF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890" w:author="OMH CKO" w:date="2018-04-17T12:27:00Z">
              <w:tcPr>
                <w:tcW w:w="1276" w:type="dxa"/>
              </w:tcPr>
            </w:tcPrChange>
          </w:tcPr>
          <w:p w14:paraId="372587D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PrChange w:id="1891" w:author="OMH CKO" w:date="2018-04-17T12:27:00Z">
              <w:tcPr>
                <w:tcW w:w="1417" w:type="dxa"/>
              </w:tcPr>
            </w:tcPrChange>
          </w:tcPr>
          <w:p w14:paraId="35D88FE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892" w:author="OMH CKO" w:date="2018-04-17T12:27:00Z">
              <w:tcPr>
                <w:tcW w:w="1134" w:type="dxa"/>
              </w:tcPr>
            </w:tcPrChange>
          </w:tcPr>
          <w:p w14:paraId="501674F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4FC30CF9" w14:textId="77777777" w:rsidTr="00F41510">
        <w:trPr>
          <w:trHeight w:val="357"/>
          <w:jc w:val="center"/>
          <w:trPrChange w:id="1893" w:author="OMH CKO" w:date="2018-04-17T12:27:00Z">
            <w:trPr>
              <w:trHeight w:val="357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894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76783EB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2</w:t>
            </w:r>
          </w:p>
        </w:tc>
        <w:tc>
          <w:tcPr>
            <w:tcW w:w="850" w:type="dxa"/>
            <w:shd w:val="clear" w:color="auto" w:fill="auto"/>
            <w:tcPrChange w:id="1895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7E0B01D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</w:p>
        </w:tc>
        <w:tc>
          <w:tcPr>
            <w:tcW w:w="1134" w:type="dxa"/>
            <w:shd w:val="clear" w:color="auto" w:fill="auto"/>
            <w:tcPrChange w:id="1896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07519B3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897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0BBB92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898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1CBA43B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PrChange w:id="1899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30C5833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00" w:author="OMH CKO" w:date="2018-04-17T12:27:00Z">
              <w:tcPr>
                <w:tcW w:w="1134" w:type="dxa"/>
              </w:tcPr>
            </w:tcPrChange>
          </w:tcPr>
          <w:p w14:paraId="244717B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01" w:author="OMH CKO" w:date="2018-04-17T12:27:00Z">
              <w:tcPr>
                <w:tcW w:w="1276" w:type="dxa"/>
              </w:tcPr>
            </w:tcPrChange>
          </w:tcPr>
          <w:p w14:paraId="5664A4C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02" w:author="OMH CKO" w:date="2018-04-17T12:27:00Z">
              <w:tcPr>
                <w:tcW w:w="1134" w:type="dxa"/>
              </w:tcPr>
            </w:tcPrChange>
          </w:tcPr>
          <w:p w14:paraId="6E138C4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03" w:author="OMH CKO" w:date="2018-04-17T12:27:00Z">
              <w:tcPr>
                <w:tcW w:w="1276" w:type="dxa"/>
              </w:tcPr>
            </w:tcPrChange>
          </w:tcPr>
          <w:p w14:paraId="7EF9CCB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PrChange w:id="1904" w:author="OMH CKO" w:date="2018-04-17T12:27:00Z">
              <w:tcPr>
                <w:tcW w:w="1417" w:type="dxa"/>
              </w:tcPr>
            </w:tcPrChange>
          </w:tcPr>
          <w:p w14:paraId="502FA6F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05" w:author="OMH CKO" w:date="2018-04-17T12:27:00Z">
              <w:tcPr>
                <w:tcW w:w="1134" w:type="dxa"/>
              </w:tcPr>
            </w:tcPrChange>
          </w:tcPr>
          <w:p w14:paraId="4F24BF1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1EBBBBE4" w14:textId="77777777" w:rsidTr="00F41510">
        <w:trPr>
          <w:trHeight w:val="357"/>
          <w:jc w:val="center"/>
          <w:trPrChange w:id="1906" w:author="OMH CKO" w:date="2018-04-17T12:27:00Z">
            <w:trPr>
              <w:trHeight w:val="357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907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08D59AD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3</w:t>
            </w:r>
          </w:p>
        </w:tc>
        <w:tc>
          <w:tcPr>
            <w:tcW w:w="850" w:type="dxa"/>
            <w:shd w:val="clear" w:color="auto" w:fill="auto"/>
            <w:tcPrChange w:id="1908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05A17FD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IZM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2"/>
            </w:r>
          </w:p>
        </w:tc>
        <w:tc>
          <w:tcPr>
            <w:tcW w:w="1134" w:type="dxa"/>
            <w:shd w:val="clear" w:color="auto" w:fill="auto"/>
            <w:tcPrChange w:id="1909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1FB2709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 w:rsidR="00CC0570"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  <w:tcPrChange w:id="1910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1B9612A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11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75609D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PrChange w:id="1912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6AC4B5B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13" w:author="OMH CKO" w:date="2018-04-17T12:27:00Z">
              <w:tcPr>
                <w:tcW w:w="1134" w:type="dxa"/>
              </w:tcPr>
            </w:tcPrChange>
          </w:tcPr>
          <w:p w14:paraId="177C8FF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14" w:author="OMH CKO" w:date="2018-04-17T12:27:00Z">
              <w:tcPr>
                <w:tcW w:w="1276" w:type="dxa"/>
              </w:tcPr>
            </w:tcPrChange>
          </w:tcPr>
          <w:p w14:paraId="20ACBAA6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15" w:author="OMH CKO" w:date="2018-04-17T12:27:00Z">
              <w:tcPr>
                <w:tcW w:w="1134" w:type="dxa"/>
              </w:tcPr>
            </w:tcPrChange>
          </w:tcPr>
          <w:p w14:paraId="1D812EB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16" w:author="OMH CKO" w:date="2018-04-17T12:27:00Z">
              <w:tcPr>
                <w:tcW w:w="1276" w:type="dxa"/>
              </w:tcPr>
            </w:tcPrChange>
          </w:tcPr>
          <w:p w14:paraId="7FE94BE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PrChange w:id="1917" w:author="OMH CKO" w:date="2018-04-17T12:27:00Z">
              <w:tcPr>
                <w:tcW w:w="1417" w:type="dxa"/>
              </w:tcPr>
            </w:tcPrChange>
          </w:tcPr>
          <w:p w14:paraId="341317E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18" w:author="OMH CKO" w:date="2018-04-17T12:27:00Z">
              <w:tcPr>
                <w:tcW w:w="1134" w:type="dxa"/>
              </w:tcPr>
            </w:tcPrChange>
          </w:tcPr>
          <w:p w14:paraId="5B8880A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2A07BE97" w14:textId="77777777" w:rsidTr="00F41510">
        <w:trPr>
          <w:trHeight w:val="357"/>
          <w:jc w:val="center"/>
          <w:trPrChange w:id="1919" w:author="OMH CKO" w:date="2018-04-17T12:27:00Z">
            <w:trPr>
              <w:trHeight w:val="357"/>
              <w:jc w:val="center"/>
            </w:trPr>
          </w:trPrChange>
        </w:trPr>
        <w:tc>
          <w:tcPr>
            <w:tcW w:w="1277" w:type="dxa"/>
            <w:vMerge w:val="restart"/>
            <w:shd w:val="clear" w:color="auto" w:fill="auto"/>
            <w:tcPrChange w:id="1920" w:author="OMH CKO" w:date="2018-04-17T12:27:00Z">
              <w:tcPr>
                <w:tcW w:w="1277" w:type="dxa"/>
                <w:vMerge w:val="restart"/>
                <w:shd w:val="clear" w:color="auto" w:fill="auto"/>
              </w:tcPr>
            </w:tcPrChange>
          </w:tcPr>
          <w:p w14:paraId="2323E90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4</w:t>
            </w:r>
          </w:p>
          <w:p w14:paraId="33AF8B2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tcPrChange w:id="1921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707A60A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</w:p>
        </w:tc>
        <w:tc>
          <w:tcPr>
            <w:tcW w:w="1134" w:type="dxa"/>
            <w:shd w:val="clear" w:color="auto" w:fill="auto"/>
            <w:tcPrChange w:id="1922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21DB1926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23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D60940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24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2D1CC15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PrChange w:id="1925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433201F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26" w:author="OMH CKO" w:date="2018-04-17T12:27:00Z">
              <w:tcPr>
                <w:tcW w:w="1134" w:type="dxa"/>
              </w:tcPr>
            </w:tcPrChange>
          </w:tcPr>
          <w:p w14:paraId="7081647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27" w:author="OMH CKO" w:date="2018-04-17T12:27:00Z">
              <w:tcPr>
                <w:tcW w:w="1276" w:type="dxa"/>
              </w:tcPr>
            </w:tcPrChange>
          </w:tcPr>
          <w:p w14:paraId="2EF9563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28" w:author="OMH CKO" w:date="2018-04-17T12:27:00Z">
              <w:tcPr>
                <w:tcW w:w="1134" w:type="dxa"/>
              </w:tcPr>
            </w:tcPrChange>
          </w:tcPr>
          <w:p w14:paraId="2E6C91F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29" w:author="OMH CKO" w:date="2018-04-17T12:27:00Z">
              <w:tcPr>
                <w:tcW w:w="1276" w:type="dxa"/>
              </w:tcPr>
            </w:tcPrChange>
          </w:tcPr>
          <w:p w14:paraId="16283D06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PrChange w:id="1930" w:author="OMH CKO" w:date="2018-04-17T12:27:00Z">
              <w:tcPr>
                <w:tcW w:w="1417" w:type="dxa"/>
              </w:tcPr>
            </w:tcPrChange>
          </w:tcPr>
          <w:p w14:paraId="20B9BA9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31" w:author="OMH CKO" w:date="2018-04-17T12:27:00Z">
              <w:tcPr>
                <w:tcW w:w="1134" w:type="dxa"/>
              </w:tcPr>
            </w:tcPrChange>
          </w:tcPr>
          <w:p w14:paraId="103706A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6FFE84C2" w14:textId="77777777" w:rsidTr="00F41510">
        <w:trPr>
          <w:trHeight w:val="357"/>
          <w:jc w:val="center"/>
          <w:trPrChange w:id="1932" w:author="OMH CKO" w:date="2018-04-17T12:27:00Z">
            <w:trPr>
              <w:trHeight w:val="357"/>
              <w:jc w:val="center"/>
            </w:trPr>
          </w:trPrChange>
        </w:trPr>
        <w:tc>
          <w:tcPr>
            <w:tcW w:w="1277" w:type="dxa"/>
            <w:vMerge/>
            <w:shd w:val="clear" w:color="auto" w:fill="auto"/>
            <w:tcPrChange w:id="1933" w:author="OMH CKO" w:date="2018-04-17T12:27:00Z">
              <w:tcPr>
                <w:tcW w:w="1277" w:type="dxa"/>
                <w:vMerge/>
                <w:shd w:val="clear" w:color="auto" w:fill="auto"/>
              </w:tcPr>
            </w:tcPrChange>
          </w:tcPr>
          <w:p w14:paraId="062772FD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tcPrChange w:id="1934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3272F60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IZM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3"/>
            </w:r>
          </w:p>
        </w:tc>
        <w:tc>
          <w:tcPr>
            <w:tcW w:w="1134" w:type="dxa"/>
            <w:shd w:val="clear" w:color="auto" w:fill="auto"/>
            <w:tcPrChange w:id="1935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7F5450A3" w14:textId="77777777" w:rsidR="00AA7D81" w:rsidRPr="00CF458F" w:rsidRDefault="00CC057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  <w:tcPrChange w:id="1936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0A679F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37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DA20990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PrChange w:id="1938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7C55DDC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39" w:author="OMH CKO" w:date="2018-04-17T12:27:00Z">
              <w:tcPr>
                <w:tcW w:w="1134" w:type="dxa"/>
              </w:tcPr>
            </w:tcPrChange>
          </w:tcPr>
          <w:p w14:paraId="052A474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40" w:author="OMH CKO" w:date="2018-04-17T12:27:00Z">
              <w:tcPr>
                <w:tcW w:w="1276" w:type="dxa"/>
              </w:tcPr>
            </w:tcPrChange>
          </w:tcPr>
          <w:p w14:paraId="41FC5D5B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41" w:author="OMH CKO" w:date="2018-04-17T12:27:00Z">
              <w:tcPr>
                <w:tcW w:w="1134" w:type="dxa"/>
              </w:tcPr>
            </w:tcPrChange>
          </w:tcPr>
          <w:p w14:paraId="0996569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42" w:author="OMH CKO" w:date="2018-04-17T12:27:00Z">
              <w:tcPr>
                <w:tcW w:w="1276" w:type="dxa"/>
              </w:tcPr>
            </w:tcPrChange>
          </w:tcPr>
          <w:p w14:paraId="67855D6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PrChange w:id="1943" w:author="OMH CKO" w:date="2018-04-17T12:27:00Z">
              <w:tcPr>
                <w:tcW w:w="1417" w:type="dxa"/>
              </w:tcPr>
            </w:tcPrChange>
          </w:tcPr>
          <w:p w14:paraId="025C7A1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44" w:author="OMH CKO" w:date="2018-04-17T12:27:00Z">
              <w:tcPr>
                <w:tcW w:w="1134" w:type="dxa"/>
              </w:tcPr>
            </w:tcPrChange>
          </w:tcPr>
          <w:p w14:paraId="30C4264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4972EBF5" w14:textId="77777777" w:rsidTr="00F41510">
        <w:trPr>
          <w:trHeight w:val="357"/>
          <w:jc w:val="center"/>
          <w:trPrChange w:id="1945" w:author="OMH CKO" w:date="2018-04-17T12:27:00Z">
            <w:trPr>
              <w:trHeight w:val="357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946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1237F21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5</w:t>
            </w:r>
          </w:p>
        </w:tc>
        <w:tc>
          <w:tcPr>
            <w:tcW w:w="850" w:type="dxa"/>
            <w:shd w:val="clear" w:color="auto" w:fill="auto"/>
            <w:tcPrChange w:id="1947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074E967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1134" w:type="dxa"/>
            <w:shd w:val="clear" w:color="auto" w:fill="auto"/>
            <w:tcPrChange w:id="1948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CEE818E" w14:textId="77777777" w:rsidR="00AA7D81" w:rsidRPr="00CF458F" w:rsidRDefault="00CC057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  <w:tcPrChange w:id="1949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14ED253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50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8BA6A5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PrChange w:id="1951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528EECB0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52" w:author="OMH CKO" w:date="2018-04-17T12:27:00Z">
              <w:tcPr>
                <w:tcW w:w="1134" w:type="dxa"/>
              </w:tcPr>
            </w:tcPrChange>
          </w:tcPr>
          <w:p w14:paraId="501B0EA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53" w:author="OMH CKO" w:date="2018-04-17T12:27:00Z">
              <w:tcPr>
                <w:tcW w:w="1276" w:type="dxa"/>
              </w:tcPr>
            </w:tcPrChange>
          </w:tcPr>
          <w:p w14:paraId="390DFA0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54" w:author="OMH CKO" w:date="2018-04-17T12:27:00Z">
              <w:tcPr>
                <w:tcW w:w="1134" w:type="dxa"/>
              </w:tcPr>
            </w:tcPrChange>
          </w:tcPr>
          <w:p w14:paraId="683DC4D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PrChange w:id="1955" w:author="OMH CKO" w:date="2018-04-17T12:27:00Z">
              <w:tcPr>
                <w:tcW w:w="1276" w:type="dxa"/>
              </w:tcPr>
            </w:tcPrChange>
          </w:tcPr>
          <w:p w14:paraId="24B483C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PrChange w:id="1956" w:author="OMH CKO" w:date="2018-04-17T12:27:00Z">
              <w:tcPr>
                <w:tcW w:w="1417" w:type="dxa"/>
              </w:tcPr>
            </w:tcPrChange>
          </w:tcPr>
          <w:p w14:paraId="3C3155AB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PrChange w:id="1957" w:author="OMH CKO" w:date="2018-04-17T12:27:00Z">
              <w:tcPr>
                <w:tcW w:w="1134" w:type="dxa"/>
              </w:tcPr>
            </w:tcPrChange>
          </w:tcPr>
          <w:p w14:paraId="4BB0672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7C0E" w:rsidRPr="00CF458F" w14:paraId="7F36B18F" w14:textId="77777777" w:rsidTr="00F41510">
        <w:trPr>
          <w:trHeight w:val="543"/>
          <w:jc w:val="center"/>
          <w:trPrChange w:id="1958" w:author="OMH CKO" w:date="2018-04-17T12:27:00Z">
            <w:trPr>
              <w:trHeight w:val="543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959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58D30233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lastRenderedPageBreak/>
              <w:t>Spolu</w:t>
            </w:r>
          </w:p>
        </w:tc>
        <w:tc>
          <w:tcPr>
            <w:tcW w:w="850" w:type="dxa"/>
            <w:shd w:val="clear" w:color="auto" w:fill="auto"/>
            <w:tcPrChange w:id="1960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32084375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134" w:type="dxa"/>
            <w:shd w:val="clear" w:color="auto" w:fill="auto"/>
            <w:tcPrChange w:id="1961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0210ACAF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Menej rozvinutý</w:t>
            </w:r>
          </w:p>
        </w:tc>
        <w:tc>
          <w:tcPr>
            <w:tcW w:w="1134" w:type="dxa"/>
            <w:shd w:val="clear" w:color="auto" w:fill="auto"/>
            <w:tcPrChange w:id="1962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54BD6C7F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63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01F82374" w14:textId="77777777" w:rsidR="00CC7C0E" w:rsidRPr="00CC7C0E" w:rsidRDefault="00CC7C0E" w:rsidP="00CC7C0E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  <w:tcPrChange w:id="1964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2774BF0E" w14:textId="77777777" w:rsidR="00CC7C0E" w:rsidRPr="00CC7C0E" w:rsidRDefault="00CC7C0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  <w:tcPrChange w:id="1965" w:author="OMH CKO" w:date="2018-04-17T12:27:00Z">
              <w:tcPr>
                <w:tcW w:w="1134" w:type="dxa"/>
              </w:tcPr>
            </w:tcPrChange>
          </w:tcPr>
          <w:p w14:paraId="44D2527B" w14:textId="77777777" w:rsidR="00CC7C0E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1966" w:author="OMH CKO" w:date="2018-04-17T12:27:00Z">
              <w:tcPr>
                <w:tcW w:w="1276" w:type="dxa"/>
              </w:tcPr>
            </w:tcPrChange>
          </w:tcPr>
          <w:p w14:paraId="53B313B8" w14:textId="77777777" w:rsidR="00CC7C0E" w:rsidRPr="00CC7C0E" w:rsidRDefault="00C60EB0" w:rsidP="00CC7C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1967" w:author="OMH CKO" w:date="2018-04-17T12:27:00Z">
              <w:tcPr>
                <w:tcW w:w="1134" w:type="dxa"/>
              </w:tcPr>
            </w:tcPrChange>
          </w:tcPr>
          <w:p w14:paraId="18086E49" w14:textId="77777777" w:rsidR="00CC7C0E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="00CC7C0E"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</w:t>
            </w:r>
            <w:r w:rsidR="00CC7C0E" w:rsidRPr="00CC7C0E">
              <w:rPr>
                <w:sz w:val="18"/>
                <w:szCs w:val="18"/>
              </w:rPr>
              <w:t>='G'&gt;</w:t>
            </w:r>
          </w:p>
        </w:tc>
        <w:tc>
          <w:tcPr>
            <w:tcW w:w="1276" w:type="dxa"/>
            <w:tcPrChange w:id="1968" w:author="OMH CKO" w:date="2018-04-17T12:27:00Z">
              <w:tcPr>
                <w:tcW w:w="1276" w:type="dxa"/>
              </w:tcPr>
            </w:tcPrChange>
          </w:tcPr>
          <w:p w14:paraId="167BA457" w14:textId="77777777" w:rsidR="00CC7C0E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  <w:tcPrChange w:id="1969" w:author="OMH CKO" w:date="2018-04-17T12:27:00Z">
              <w:tcPr>
                <w:tcW w:w="1417" w:type="dxa"/>
              </w:tcPr>
            </w:tcPrChange>
          </w:tcPr>
          <w:p w14:paraId="205C4B77" w14:textId="77777777" w:rsidR="00CC7C0E" w:rsidRPr="00CC7C0E" w:rsidRDefault="00CC7C0E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1970" w:author="OMH CKO" w:date="2018-04-17T12:27:00Z">
              <w:tcPr>
                <w:tcW w:w="1134" w:type="dxa"/>
              </w:tcPr>
            </w:tcPrChange>
          </w:tcPr>
          <w:p w14:paraId="0FC7CE01" w14:textId="77777777" w:rsidR="00CC7C0E" w:rsidRPr="00CC7C0E" w:rsidRDefault="00CC7C0E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12D6C930" w14:textId="77777777" w:rsidTr="00F41510">
        <w:trPr>
          <w:trHeight w:val="426"/>
          <w:jc w:val="center"/>
          <w:trPrChange w:id="1971" w:author="OMH CKO" w:date="2018-04-17T12:27:00Z">
            <w:trPr>
              <w:trHeight w:val="426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972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7046B9CD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  <w:tcPrChange w:id="1973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6452DB3E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134" w:type="dxa"/>
            <w:shd w:val="clear" w:color="auto" w:fill="auto"/>
            <w:tcPrChange w:id="1974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59B1B768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Rozvinutejší</w:t>
            </w:r>
          </w:p>
        </w:tc>
        <w:tc>
          <w:tcPr>
            <w:tcW w:w="1134" w:type="dxa"/>
            <w:shd w:val="clear" w:color="auto" w:fill="auto"/>
            <w:tcPrChange w:id="1975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11D6017A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76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5A035FFD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  <w:tcPrChange w:id="1977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4E864F5E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  <w:tcPrChange w:id="1978" w:author="OMH CKO" w:date="2018-04-17T12:27:00Z">
              <w:tcPr>
                <w:tcW w:w="1134" w:type="dxa"/>
              </w:tcPr>
            </w:tcPrChange>
          </w:tcPr>
          <w:p w14:paraId="119F968D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1979" w:author="OMH CKO" w:date="2018-04-17T12:27:00Z">
              <w:tcPr>
                <w:tcW w:w="1276" w:type="dxa"/>
              </w:tcPr>
            </w:tcPrChange>
          </w:tcPr>
          <w:p w14:paraId="325F6B0D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1980" w:author="OMH CKO" w:date="2018-04-17T12:27:00Z">
              <w:tcPr>
                <w:tcW w:w="1134" w:type="dxa"/>
              </w:tcPr>
            </w:tcPrChange>
          </w:tcPr>
          <w:p w14:paraId="119AA4AC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1981" w:author="OMH CKO" w:date="2018-04-17T12:27:00Z">
              <w:tcPr>
                <w:tcW w:w="1276" w:type="dxa"/>
              </w:tcPr>
            </w:tcPrChange>
          </w:tcPr>
          <w:p w14:paraId="74AC10E1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  <w:tcPrChange w:id="1982" w:author="OMH CKO" w:date="2018-04-17T12:27:00Z">
              <w:tcPr>
                <w:tcW w:w="1417" w:type="dxa"/>
              </w:tcPr>
            </w:tcPrChange>
          </w:tcPr>
          <w:p w14:paraId="0810830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1983" w:author="OMH CKO" w:date="2018-04-17T12:27:00Z">
              <w:tcPr>
                <w:tcW w:w="1134" w:type="dxa"/>
              </w:tcPr>
            </w:tcPrChange>
          </w:tcPr>
          <w:p w14:paraId="7C7E42D4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15C09024" w14:textId="77777777" w:rsidTr="00F41510">
        <w:trPr>
          <w:trHeight w:val="603"/>
          <w:jc w:val="center"/>
          <w:trPrChange w:id="1984" w:author="OMH CKO" w:date="2018-04-17T12:27:00Z">
            <w:trPr>
              <w:trHeight w:val="603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985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54F0E7D0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  <w:tcPrChange w:id="1986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38FA0B4D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4"/>
            </w:r>
          </w:p>
        </w:tc>
        <w:tc>
          <w:tcPr>
            <w:tcW w:w="1134" w:type="dxa"/>
            <w:shd w:val="clear" w:color="auto" w:fill="auto"/>
            <w:tcPrChange w:id="1987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B9062A9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Menej rozvinutý</w:t>
            </w:r>
          </w:p>
        </w:tc>
        <w:tc>
          <w:tcPr>
            <w:tcW w:w="1134" w:type="dxa"/>
            <w:shd w:val="clear" w:color="auto" w:fill="auto"/>
            <w:tcPrChange w:id="1988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1D25D77F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1989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4FC8DE68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  <w:tcPrChange w:id="1990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68090941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  <w:tcPrChange w:id="1991" w:author="OMH CKO" w:date="2018-04-17T12:27:00Z">
              <w:tcPr>
                <w:tcW w:w="1134" w:type="dxa"/>
              </w:tcPr>
            </w:tcPrChange>
          </w:tcPr>
          <w:p w14:paraId="3DB4FBC6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1992" w:author="OMH CKO" w:date="2018-04-17T12:27:00Z">
              <w:tcPr>
                <w:tcW w:w="1276" w:type="dxa"/>
              </w:tcPr>
            </w:tcPrChange>
          </w:tcPr>
          <w:p w14:paraId="632BA9C1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1993" w:author="OMH CKO" w:date="2018-04-17T12:27:00Z">
              <w:tcPr>
                <w:tcW w:w="1134" w:type="dxa"/>
              </w:tcPr>
            </w:tcPrChange>
          </w:tcPr>
          <w:p w14:paraId="1D1C2E4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1994" w:author="OMH CKO" w:date="2018-04-17T12:27:00Z">
              <w:tcPr>
                <w:tcW w:w="1276" w:type="dxa"/>
              </w:tcPr>
            </w:tcPrChange>
          </w:tcPr>
          <w:p w14:paraId="5D271E9F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  <w:tcPrChange w:id="1995" w:author="OMH CKO" w:date="2018-04-17T12:27:00Z">
              <w:tcPr>
                <w:tcW w:w="1417" w:type="dxa"/>
              </w:tcPr>
            </w:tcPrChange>
          </w:tcPr>
          <w:p w14:paraId="40CE9DA4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1996" w:author="OMH CKO" w:date="2018-04-17T12:27:00Z">
              <w:tcPr>
                <w:tcW w:w="1134" w:type="dxa"/>
              </w:tcPr>
            </w:tcPrChange>
          </w:tcPr>
          <w:p w14:paraId="51827B4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45748233" w14:textId="77777777" w:rsidTr="00F41510">
        <w:trPr>
          <w:trHeight w:val="402"/>
          <w:jc w:val="center"/>
          <w:trPrChange w:id="1997" w:author="OMH CKO" w:date="2018-04-17T12:27:00Z">
            <w:trPr>
              <w:trHeight w:val="402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1998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176668C8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  <w:tcPrChange w:id="1999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4ECE80DF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5"/>
            </w:r>
          </w:p>
        </w:tc>
        <w:tc>
          <w:tcPr>
            <w:tcW w:w="1134" w:type="dxa"/>
            <w:shd w:val="clear" w:color="auto" w:fill="auto"/>
            <w:tcPrChange w:id="2000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332B809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Rozvinutejší</w:t>
            </w:r>
          </w:p>
        </w:tc>
        <w:tc>
          <w:tcPr>
            <w:tcW w:w="1134" w:type="dxa"/>
            <w:shd w:val="clear" w:color="auto" w:fill="auto"/>
            <w:tcPrChange w:id="2001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2BCB26FC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2002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2BA352BC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  <w:tcPrChange w:id="2003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33A9D130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  <w:tcPrChange w:id="2004" w:author="OMH CKO" w:date="2018-04-17T12:27:00Z">
              <w:tcPr>
                <w:tcW w:w="1134" w:type="dxa"/>
              </w:tcPr>
            </w:tcPrChange>
          </w:tcPr>
          <w:p w14:paraId="14CADE94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2005" w:author="OMH CKO" w:date="2018-04-17T12:27:00Z">
              <w:tcPr>
                <w:tcW w:w="1276" w:type="dxa"/>
              </w:tcPr>
            </w:tcPrChange>
          </w:tcPr>
          <w:p w14:paraId="45C999D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06" w:author="OMH CKO" w:date="2018-04-17T12:27:00Z">
              <w:tcPr>
                <w:tcW w:w="1134" w:type="dxa"/>
              </w:tcPr>
            </w:tcPrChange>
          </w:tcPr>
          <w:p w14:paraId="621F071F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2007" w:author="OMH CKO" w:date="2018-04-17T12:27:00Z">
              <w:tcPr>
                <w:tcW w:w="1276" w:type="dxa"/>
              </w:tcPr>
            </w:tcPrChange>
          </w:tcPr>
          <w:p w14:paraId="5B61177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  <w:tcPrChange w:id="2008" w:author="OMH CKO" w:date="2018-04-17T12:27:00Z">
              <w:tcPr>
                <w:tcW w:w="1417" w:type="dxa"/>
              </w:tcPr>
            </w:tcPrChange>
          </w:tcPr>
          <w:p w14:paraId="36CD021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09" w:author="OMH CKO" w:date="2018-04-17T12:27:00Z">
              <w:tcPr>
                <w:tcW w:w="1134" w:type="dxa"/>
              </w:tcPr>
            </w:tcPrChange>
          </w:tcPr>
          <w:p w14:paraId="71D64DD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67191A54" w14:textId="77777777" w:rsidTr="00F41510">
        <w:trPr>
          <w:trHeight w:val="423"/>
          <w:jc w:val="center"/>
          <w:trPrChange w:id="2010" w:author="OMH CKO" w:date="2018-04-17T12:27:00Z">
            <w:trPr>
              <w:trHeight w:val="423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2011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21B3C3C2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  <w:tcPrChange w:id="2012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0869AC2B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IZM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6"/>
            </w:r>
          </w:p>
        </w:tc>
        <w:tc>
          <w:tcPr>
            <w:tcW w:w="1134" w:type="dxa"/>
            <w:shd w:val="clear" w:color="auto" w:fill="auto"/>
            <w:tcPrChange w:id="2013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58FE940F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  <w:tcPrChange w:id="2014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3982E442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2015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D7B8586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  <w:tcPrChange w:id="2016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36BE65CF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  <w:tcPrChange w:id="2017" w:author="OMH CKO" w:date="2018-04-17T12:27:00Z">
              <w:tcPr>
                <w:tcW w:w="1134" w:type="dxa"/>
              </w:tcPr>
            </w:tcPrChange>
          </w:tcPr>
          <w:p w14:paraId="4154810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2018" w:author="OMH CKO" w:date="2018-04-17T12:27:00Z">
              <w:tcPr>
                <w:tcW w:w="1276" w:type="dxa"/>
              </w:tcPr>
            </w:tcPrChange>
          </w:tcPr>
          <w:p w14:paraId="61E7BB2B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19" w:author="OMH CKO" w:date="2018-04-17T12:27:00Z">
              <w:tcPr>
                <w:tcW w:w="1134" w:type="dxa"/>
              </w:tcPr>
            </w:tcPrChange>
          </w:tcPr>
          <w:p w14:paraId="12044C9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2020" w:author="OMH CKO" w:date="2018-04-17T12:27:00Z">
              <w:tcPr>
                <w:tcW w:w="1276" w:type="dxa"/>
              </w:tcPr>
            </w:tcPrChange>
          </w:tcPr>
          <w:p w14:paraId="49FB333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  <w:tcPrChange w:id="2021" w:author="OMH CKO" w:date="2018-04-17T12:27:00Z">
              <w:tcPr>
                <w:tcW w:w="1417" w:type="dxa"/>
              </w:tcPr>
            </w:tcPrChange>
          </w:tcPr>
          <w:p w14:paraId="44E9AB1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22" w:author="OMH CKO" w:date="2018-04-17T12:27:00Z">
              <w:tcPr>
                <w:tcW w:w="1134" w:type="dxa"/>
              </w:tcPr>
            </w:tcPrChange>
          </w:tcPr>
          <w:p w14:paraId="535460F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294863BC" w14:textId="77777777" w:rsidTr="00F41510">
        <w:trPr>
          <w:trHeight w:val="376"/>
          <w:jc w:val="center"/>
          <w:trPrChange w:id="2023" w:author="OMH CKO" w:date="2018-04-17T12:27:00Z">
            <w:trPr>
              <w:trHeight w:val="376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2024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4913FB9B" w14:textId="77777777" w:rsidR="00C60EB0" w:rsidRPr="007922EE" w:rsidRDefault="00C60EB0" w:rsidP="00AA7D81">
            <w:pPr>
              <w:spacing w:after="200" w:line="276" w:lineRule="auto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922EE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  <w:tcPrChange w:id="2025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1EA84326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1134" w:type="dxa"/>
            <w:shd w:val="clear" w:color="auto" w:fill="auto"/>
            <w:tcPrChange w:id="2026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3824DA7A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  <w:tcPrChange w:id="2027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78DE53B5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2028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043E3B59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  <w:tcPrChange w:id="2029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62776AB8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  <w:tcPrChange w:id="2030" w:author="OMH CKO" w:date="2018-04-17T12:27:00Z">
              <w:tcPr>
                <w:tcW w:w="1134" w:type="dxa"/>
              </w:tcPr>
            </w:tcPrChange>
          </w:tcPr>
          <w:p w14:paraId="1A46073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2031" w:author="OMH CKO" w:date="2018-04-17T12:27:00Z">
              <w:tcPr>
                <w:tcW w:w="1276" w:type="dxa"/>
              </w:tcPr>
            </w:tcPrChange>
          </w:tcPr>
          <w:p w14:paraId="0B8E76F6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32" w:author="OMH CKO" w:date="2018-04-17T12:27:00Z">
              <w:tcPr>
                <w:tcW w:w="1134" w:type="dxa"/>
              </w:tcPr>
            </w:tcPrChange>
          </w:tcPr>
          <w:p w14:paraId="73766985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  <w:tcPrChange w:id="2033" w:author="OMH CKO" w:date="2018-04-17T12:27:00Z">
              <w:tcPr>
                <w:tcW w:w="1276" w:type="dxa"/>
              </w:tcPr>
            </w:tcPrChange>
          </w:tcPr>
          <w:p w14:paraId="20BB0F5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  <w:tcPrChange w:id="2034" w:author="OMH CKO" w:date="2018-04-17T12:27:00Z">
              <w:tcPr>
                <w:tcW w:w="1417" w:type="dxa"/>
              </w:tcPr>
            </w:tcPrChange>
          </w:tcPr>
          <w:p w14:paraId="4347AE4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35" w:author="OMH CKO" w:date="2018-04-17T12:27:00Z">
              <w:tcPr>
                <w:tcW w:w="1134" w:type="dxa"/>
              </w:tcPr>
            </w:tcPrChange>
          </w:tcPr>
          <w:p w14:paraId="2FF6C74B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7537CC34" w14:textId="77777777" w:rsidTr="00F41510">
        <w:trPr>
          <w:trHeight w:val="603"/>
          <w:jc w:val="center"/>
          <w:trPrChange w:id="2036" w:author="OMH CKO" w:date="2018-04-17T12:27:00Z">
            <w:trPr>
              <w:trHeight w:val="603"/>
              <w:jc w:val="center"/>
            </w:trPr>
          </w:trPrChange>
        </w:trPr>
        <w:tc>
          <w:tcPr>
            <w:tcW w:w="1277" w:type="dxa"/>
            <w:shd w:val="clear" w:color="auto" w:fill="auto"/>
            <w:tcPrChange w:id="2037" w:author="OMH CKO" w:date="2018-04-17T12:27:00Z">
              <w:tcPr>
                <w:tcW w:w="1277" w:type="dxa"/>
                <w:shd w:val="clear" w:color="auto" w:fill="auto"/>
              </w:tcPr>
            </w:tcPrChange>
          </w:tcPr>
          <w:p w14:paraId="5926F4D1" w14:textId="77777777" w:rsidR="00C60EB0" w:rsidRPr="007922EE" w:rsidRDefault="00C60EB0" w:rsidP="00AA7D81">
            <w:pPr>
              <w:spacing w:after="200" w:line="276" w:lineRule="auto"/>
              <w:rPr>
                <w:rFonts w:eastAsiaTheme="minorHAnsi"/>
                <w:b/>
                <w:iCs/>
                <w:sz w:val="18"/>
                <w:szCs w:val="18"/>
                <w:lang w:eastAsia="en-US"/>
              </w:rPr>
            </w:pPr>
            <w:r w:rsidRPr="007922EE">
              <w:rPr>
                <w:rFonts w:eastAsiaTheme="minorHAnsi"/>
                <w:b/>
                <w:iCs/>
                <w:sz w:val="18"/>
                <w:szCs w:val="18"/>
                <w:lang w:eastAsia="en-US"/>
              </w:rPr>
              <w:t xml:space="preserve">Celkový súčet </w:t>
            </w:r>
          </w:p>
        </w:tc>
        <w:tc>
          <w:tcPr>
            <w:tcW w:w="850" w:type="dxa"/>
            <w:shd w:val="clear" w:color="auto" w:fill="auto"/>
            <w:tcPrChange w:id="2038" w:author="OMH CKO" w:date="2018-04-17T12:27:00Z">
              <w:tcPr>
                <w:tcW w:w="850" w:type="dxa"/>
                <w:shd w:val="clear" w:color="auto" w:fill="auto"/>
              </w:tcPr>
            </w:tcPrChange>
          </w:tcPr>
          <w:p w14:paraId="468AE7BE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Všetky fondy</w:t>
            </w:r>
          </w:p>
        </w:tc>
        <w:tc>
          <w:tcPr>
            <w:tcW w:w="1134" w:type="dxa"/>
            <w:shd w:val="clear" w:color="auto" w:fill="auto"/>
            <w:tcPrChange w:id="2039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59E93A7D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2040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6375BEC6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PrChange w:id="2041" w:author="OMH CKO" w:date="2018-04-17T12:27:00Z">
              <w:tcPr>
                <w:tcW w:w="1134" w:type="dxa"/>
                <w:shd w:val="clear" w:color="auto" w:fill="auto"/>
              </w:tcPr>
            </w:tcPrChange>
          </w:tcPr>
          <w:p w14:paraId="3724AB50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  <w:tcPrChange w:id="2042" w:author="OMH CKO" w:date="2018-04-17T12:27:00Z">
              <w:tcPr>
                <w:tcW w:w="1701" w:type="dxa"/>
                <w:shd w:val="clear" w:color="auto" w:fill="auto"/>
              </w:tcPr>
            </w:tcPrChange>
          </w:tcPr>
          <w:p w14:paraId="14CCFFCC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  <w:tcPrChange w:id="2043" w:author="OMH CKO" w:date="2018-04-17T12:27:00Z">
              <w:tcPr>
                <w:tcW w:w="1134" w:type="dxa"/>
              </w:tcPr>
            </w:tcPrChange>
          </w:tcPr>
          <w:p w14:paraId="177DDF86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276" w:type="dxa"/>
            <w:tcPrChange w:id="2044" w:author="OMH CKO" w:date="2018-04-17T12:27:00Z">
              <w:tcPr>
                <w:tcW w:w="1276" w:type="dxa"/>
              </w:tcPr>
            </w:tcPrChange>
          </w:tcPr>
          <w:p w14:paraId="52F4C3D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45" w:author="OMH CKO" w:date="2018-04-17T12:27:00Z">
              <w:tcPr>
                <w:tcW w:w="1134" w:type="dxa"/>
              </w:tcPr>
            </w:tcPrChange>
          </w:tcPr>
          <w:p w14:paraId="1308DBE1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276" w:type="dxa"/>
            <w:tcPrChange w:id="2046" w:author="OMH CKO" w:date="2018-04-17T12:27:00Z">
              <w:tcPr>
                <w:tcW w:w="1276" w:type="dxa"/>
              </w:tcPr>
            </w:tcPrChange>
          </w:tcPr>
          <w:p w14:paraId="55E80DF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417" w:type="dxa"/>
            <w:tcPrChange w:id="2047" w:author="OMH CKO" w:date="2018-04-17T12:27:00Z">
              <w:tcPr>
                <w:tcW w:w="1417" w:type="dxa"/>
              </w:tcPr>
            </w:tcPrChange>
          </w:tcPr>
          <w:p w14:paraId="426DBF8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  <w:tcPrChange w:id="2048" w:author="OMH CKO" w:date="2018-04-17T12:27:00Z">
              <w:tcPr>
                <w:tcW w:w="1134" w:type="dxa"/>
              </w:tcPr>
            </w:tcPrChange>
          </w:tcPr>
          <w:p w14:paraId="0758D032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</w:tbl>
    <w:p w14:paraId="78A1D003" w14:textId="77777777" w:rsidR="00AA7D81" w:rsidRPr="00AA7D81" w:rsidRDefault="00AA7D81" w:rsidP="00E35A11">
      <w:pPr>
        <w:spacing w:after="200" w:line="276" w:lineRule="auto"/>
        <w:jc w:val="both"/>
        <w:rPr>
          <w:rFonts w:eastAsiaTheme="minorHAnsi"/>
          <w:b/>
          <w:sz w:val="22"/>
          <w:szCs w:val="22"/>
        </w:rPr>
      </w:pPr>
    </w:p>
    <w:p w14:paraId="72B5FD4C" w14:textId="77777777" w:rsidR="00EB51B6" w:rsidRDefault="00B31129" w:rsidP="00BD740D">
      <w:pPr>
        <w:keepNext/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  <w:b/>
        </w:rPr>
        <w:lastRenderedPageBreak/>
        <w:t>Tabuľka 7</w:t>
      </w:r>
      <w:r w:rsidR="00AA7D81" w:rsidRPr="00EB51B6">
        <w:rPr>
          <w:rFonts w:eastAsiaTheme="minorHAnsi"/>
          <w:b/>
        </w:rPr>
        <w:t xml:space="preserve"> Rozdelenie </w:t>
      </w:r>
      <w:r w:rsidR="004A0A09">
        <w:rPr>
          <w:rFonts w:eastAsiaTheme="minorHAnsi"/>
          <w:b/>
        </w:rPr>
        <w:t xml:space="preserve">súhrnných </w:t>
      </w:r>
      <w:r w:rsidR="00891C2A">
        <w:rPr>
          <w:rFonts w:eastAsiaTheme="minorHAnsi"/>
          <w:b/>
        </w:rPr>
        <w:t xml:space="preserve">finančných údajov podľa kategórie intervencie </w:t>
      </w:r>
      <w:r w:rsidR="004A0A09">
        <w:rPr>
          <w:rFonts w:eastAsiaTheme="minorHAnsi"/>
          <w:b/>
        </w:rPr>
        <w:t xml:space="preserve">v rámci KF, EFRR a ESF </w:t>
      </w:r>
      <w:r w:rsidR="00AA7D81" w:rsidRPr="00EB51B6">
        <w:rPr>
          <w:rFonts w:eastAsiaTheme="minorHAnsi"/>
          <w:b/>
        </w:rPr>
        <w:t>(</w:t>
      </w:r>
      <w:r w:rsidR="00AA7D81" w:rsidRPr="00EB51B6">
        <w:rPr>
          <w:rFonts w:eastAsiaTheme="minorHAnsi"/>
        </w:rPr>
        <w:t>tabuľka 2 prílohy II v</w:t>
      </w:r>
      <w:r>
        <w:rPr>
          <w:rFonts w:eastAsiaTheme="minorHAnsi"/>
        </w:rPr>
        <w:t>ykonávacieho nariadenia</w:t>
      </w:r>
      <w:r w:rsidR="00674F5B">
        <w:rPr>
          <w:rFonts w:eastAsiaTheme="minorHAnsi"/>
        </w:rPr>
        <w:t xml:space="preserve"> Komisie</w:t>
      </w:r>
      <w:r>
        <w:rPr>
          <w:rFonts w:eastAsiaTheme="minorHAnsi"/>
        </w:rPr>
        <w:t xml:space="preserve"> </w:t>
      </w:r>
      <w:r w:rsidR="00674F5B">
        <w:rPr>
          <w:rFonts w:eastAsiaTheme="minorHAnsi"/>
        </w:rPr>
        <w:t xml:space="preserve">(EÚ) </w:t>
      </w:r>
      <w:r>
        <w:rPr>
          <w:rFonts w:eastAsiaTheme="minorHAnsi"/>
        </w:rPr>
        <w:t>č</w:t>
      </w:r>
      <w:r w:rsidR="00AA7D81" w:rsidRPr="00EB51B6">
        <w:rPr>
          <w:rFonts w:eastAsiaTheme="minorHAnsi"/>
        </w:rPr>
        <w:t>.</w:t>
      </w:r>
      <w:r>
        <w:rPr>
          <w:rFonts w:eastAsiaTheme="minorHAnsi"/>
        </w:rPr>
        <w:t xml:space="preserve"> 1011/2014</w:t>
      </w:r>
      <w:r w:rsidR="00674F5B">
        <w:rPr>
          <w:rFonts w:eastAsiaTheme="minorHAnsi"/>
        </w:rPr>
        <w:t xml:space="preserve"> -</w:t>
      </w:r>
      <w:r w:rsidR="00AA7D81" w:rsidRPr="00EB51B6">
        <w:rPr>
          <w:rFonts w:eastAsiaTheme="minorHAnsi"/>
        </w:rPr>
        <w:t xml:space="preserve"> </w:t>
      </w:r>
      <w:r w:rsidR="008E0330">
        <w:rPr>
          <w:rFonts w:eastAsiaTheme="minorHAnsi"/>
        </w:rPr>
        <w:t>vzor na prenos</w:t>
      </w:r>
      <w:r w:rsidR="00AA7D81" w:rsidRPr="00EB51B6">
        <w:rPr>
          <w:rFonts w:eastAsiaTheme="minorHAnsi"/>
        </w:rPr>
        <w:t xml:space="preserve"> finančných údajov</w:t>
      </w:r>
      <w:r w:rsidR="00EB51B6">
        <w:rPr>
          <w:rFonts w:eastAsiaTheme="minorHAnsi"/>
        </w:rPr>
        <w:t>)</w:t>
      </w:r>
      <w:r w:rsidR="004A0A09">
        <w:rPr>
          <w:rStyle w:val="Odkaznapoznmkupodiarou"/>
          <w:rFonts w:eastAsiaTheme="minorHAnsi"/>
        </w:rPr>
        <w:footnoteReference w:id="17"/>
      </w:r>
    </w:p>
    <w:p w14:paraId="301F04BD" w14:textId="77777777" w:rsidR="00B12857" w:rsidRPr="00C051A0" w:rsidRDefault="00B12857" w:rsidP="00BD740D">
      <w:pPr>
        <w:keepNext/>
        <w:shd w:val="clear" w:color="auto" w:fill="B8CCE4" w:themeFill="accent1" w:themeFillTint="66"/>
        <w:spacing w:after="120"/>
        <w:jc w:val="both"/>
        <w:rPr>
          <w:del w:id="2049" w:author="OMH CKO" w:date="2018-04-17T12:27:00Z"/>
          <w:rFonts w:eastAsiaTheme="minorHAnsi"/>
          <w:i/>
          <w:u w:val="single"/>
        </w:rPr>
      </w:pPr>
      <w:del w:id="2050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4AC33057" w14:textId="77777777" w:rsidR="00B12857" w:rsidRDefault="00197CB8" w:rsidP="00BD740D">
      <w:pPr>
        <w:keepNext/>
        <w:shd w:val="clear" w:color="auto" w:fill="B8CCE4" w:themeFill="accent1" w:themeFillTint="66"/>
        <w:spacing w:after="120"/>
        <w:jc w:val="both"/>
        <w:rPr>
          <w:ins w:id="2051" w:author="OMH CKO" w:date="2018-04-17T12:27:00Z"/>
          <w:rFonts w:eastAsiaTheme="minorHAnsi"/>
          <w:i/>
          <w:u w:val="single"/>
        </w:rPr>
      </w:pPr>
      <w:ins w:id="2052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3D224A74" w14:textId="77777777" w:rsidR="00197CB8" w:rsidRDefault="00197CB8" w:rsidP="00BD740D">
      <w:pPr>
        <w:keepNext/>
        <w:shd w:val="clear" w:color="auto" w:fill="B8CCE4" w:themeFill="accent1" w:themeFillTint="66"/>
        <w:spacing w:after="120"/>
        <w:jc w:val="both"/>
        <w:rPr>
          <w:ins w:id="2053" w:author="OMH CKO" w:date="2018-04-17T12:27:00Z"/>
          <w:rFonts w:eastAsiaTheme="minorHAnsi"/>
          <w:i/>
          <w:u w:val="single"/>
        </w:rPr>
      </w:pPr>
      <w:ins w:id="2054" w:author="OMH CKO" w:date="2018-04-17T12:27:00Z">
        <w:r>
          <w:rPr>
            <w:rFonts w:eastAsiaTheme="minorHAnsi"/>
            <w:i/>
            <w:u w:val="single"/>
          </w:rPr>
          <w:t xml:space="preserve">V prípade cieľa 2 je tabuľka 7 označená ako tabuľka 5. </w:t>
        </w:r>
      </w:ins>
    </w:p>
    <w:p w14:paraId="678F1D9A" w14:textId="3F6CA5E5" w:rsidR="002E57C1" w:rsidRPr="002E57C1" w:rsidRDefault="002E57C1" w:rsidP="00BD740D">
      <w:pPr>
        <w:keepNext/>
        <w:shd w:val="clear" w:color="auto" w:fill="B8CCE4" w:themeFill="accent1" w:themeFillTint="66"/>
        <w:spacing w:after="120"/>
        <w:jc w:val="both"/>
        <w:rPr>
          <w:ins w:id="2055" w:author="OMH CKO" w:date="2018-04-17T12:27:00Z"/>
          <w:rFonts w:eastAsiaTheme="minorHAnsi"/>
          <w:i/>
        </w:rPr>
      </w:pPr>
      <w:ins w:id="2056" w:author="OMH CKO" w:date="2018-04-17T12:27:00Z">
        <w:r>
          <w:rPr>
            <w:rFonts w:eastAsiaTheme="minorHAnsi"/>
            <w:i/>
          </w:rPr>
          <w:t xml:space="preserve">Pre účely vykazovania finančných údajov tabuľky 7 sa pod pojmom „vybraný projekt“ rozumie </w:t>
        </w:r>
        <w:r w:rsidRPr="00146930">
          <w:rPr>
            <w:rFonts w:eastAsiaTheme="minorHAnsi"/>
            <w:i/>
          </w:rPr>
          <w:t xml:space="preserve">projekt, pri ktorom nadobudla účinnosť zmluva o poskytnutí NFP, resp. nadobudlo právoplatnosť rozhodnutie o schválení v prípade projektov, kde je osoba prijímateľa a poskytovateľa totožná, </w:t>
        </w:r>
        <w:r>
          <w:rPr>
            <w:rFonts w:eastAsiaTheme="minorHAnsi"/>
            <w:i/>
          </w:rPr>
          <w:t>ďalej veľký projekt zo zoznamu veľkých projektov a národný projekt, ktorého zámer schválili členovia Monitorovacieho výboru príslušného programu, resp. Komisie pri Monitorovacom výbore alebo Riadiaci výbor príslušného programu</w:t>
        </w:r>
        <w:r w:rsidRPr="00146930">
          <w:rPr>
            <w:rFonts w:eastAsiaTheme="minorHAnsi"/>
            <w:i/>
          </w:rPr>
          <w:t xml:space="preserve">. </w:t>
        </w:r>
      </w:ins>
    </w:p>
    <w:p w14:paraId="786F9880" w14:textId="3F5886C5" w:rsidR="00B12857" w:rsidRDefault="00B12857" w:rsidP="00B12857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C051A0">
        <w:rPr>
          <w:rFonts w:eastAsiaTheme="minorHAnsi"/>
          <w:i/>
        </w:rPr>
        <w:t xml:space="preserve">Stĺpce 1 </w:t>
      </w:r>
      <w:r>
        <w:rPr>
          <w:rFonts w:eastAsiaTheme="minorHAnsi"/>
          <w:i/>
        </w:rPr>
        <w:t>-</w:t>
      </w:r>
      <w:r w:rsidRPr="00C051A0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 xml:space="preserve">11 </w:t>
      </w:r>
      <w:r w:rsidR="003C7CC5">
        <w:rPr>
          <w:rFonts w:eastAsiaTheme="minorHAnsi"/>
          <w:i/>
        </w:rPr>
        <w:t>–</w:t>
      </w:r>
      <w:del w:id="2057" w:author="OMH CKO" w:date="2018-04-17T12:27:00Z">
        <w:r w:rsidRPr="00C051A0">
          <w:rPr>
            <w:rFonts w:eastAsiaTheme="minorHAnsi"/>
            <w:i/>
          </w:rPr>
          <w:delText xml:space="preserve"> automaticky generované ITMS2014+</w:delText>
        </w:r>
        <w:r w:rsidR="00414853" w:rsidRPr="00414853">
          <w:rPr>
            <w:rFonts w:eastAsiaTheme="minorHAnsi"/>
            <w:i/>
          </w:rPr>
          <w:delText xml:space="preserve"> </w:delText>
        </w:r>
        <w:r w:rsidR="00414853">
          <w:rPr>
            <w:rFonts w:eastAsiaTheme="minorHAnsi"/>
            <w:i/>
          </w:rPr>
          <w:delText>(</w:delText>
        </w:r>
      </w:del>
      <w:r w:rsidR="00332408">
        <w:rPr>
          <w:rFonts w:eastAsiaTheme="minorHAnsi"/>
          <w:i/>
        </w:rPr>
        <w:t xml:space="preserve">tabuľka 7 - 11 vzoru OP a </w:t>
      </w:r>
      <w:r w:rsidR="00414853">
        <w:rPr>
          <w:rFonts w:eastAsiaTheme="minorHAnsi"/>
          <w:i/>
        </w:rPr>
        <w:t xml:space="preserve">tabuľka 6 - 9 vzoru </w:t>
      </w:r>
      <w:del w:id="2058" w:author="OMH CKO" w:date="2018-04-17T12:27:00Z">
        <w:r w:rsidR="00414853">
          <w:rPr>
            <w:rFonts w:eastAsiaTheme="minorHAnsi"/>
            <w:i/>
          </w:rPr>
          <w:delText>PS)</w:delText>
        </w:r>
      </w:del>
      <w:ins w:id="2059" w:author="OMH CKO" w:date="2018-04-17T12:27:00Z">
        <w:r w:rsidR="00414853">
          <w:rPr>
            <w:rFonts w:eastAsiaTheme="minorHAnsi"/>
            <w:i/>
          </w:rPr>
          <w:t>P</w:t>
        </w:r>
        <w:r w:rsidR="00210FE8">
          <w:rPr>
            <w:rFonts w:eastAsiaTheme="minorHAnsi"/>
            <w:i/>
          </w:rPr>
          <w:t>C</w:t>
        </w:r>
        <w:r w:rsidR="00414853">
          <w:rPr>
            <w:rFonts w:eastAsiaTheme="minorHAnsi"/>
            <w:i/>
          </w:rPr>
          <w:t>S</w:t>
        </w:r>
        <w:r w:rsidR="00197CB8">
          <w:rPr>
            <w:rFonts w:eastAsiaTheme="minorHAnsi"/>
            <w:i/>
          </w:rPr>
          <w:t>.</w:t>
        </w:r>
      </w:ins>
    </w:p>
    <w:p w14:paraId="6C3A547E" w14:textId="4236F8F3" w:rsidR="00197CB8" w:rsidRPr="00C051A0" w:rsidRDefault="00B12857" w:rsidP="00B12857">
      <w:pPr>
        <w:shd w:val="clear" w:color="auto" w:fill="B8CCE4" w:themeFill="accent1" w:themeFillTint="66"/>
        <w:spacing w:after="120"/>
        <w:jc w:val="both"/>
        <w:rPr>
          <w:ins w:id="2060" w:author="OMH CKO" w:date="2018-04-17T12:27:00Z"/>
          <w:rFonts w:eastAsiaTheme="minorHAnsi"/>
          <w:i/>
        </w:rPr>
      </w:pPr>
      <w:del w:id="2061" w:author="OMH CKO" w:date="2018-04-17T12:27:00Z">
        <w:r>
          <w:rPr>
            <w:rFonts w:eastAsiaTheme="minorHAnsi"/>
            <w:i/>
          </w:rPr>
          <w:delText>Stĺpce 12 - 15</w:delText>
        </w:r>
        <w:r w:rsidRPr="00C051A0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C051A0">
          <w:rPr>
            <w:rFonts w:eastAsiaTheme="minorHAnsi"/>
            <w:i/>
          </w:rPr>
          <w:delText xml:space="preserve"> </w:delText>
        </w:r>
        <w:r w:rsidR="00DA1515">
          <w:rPr>
            <w:rFonts w:eastAsiaTheme="minorHAnsi"/>
            <w:i/>
          </w:rPr>
          <w:delText xml:space="preserve">kumulatívne </w:delText>
        </w:r>
        <w:r>
          <w:rPr>
            <w:rFonts w:eastAsiaTheme="minorHAnsi"/>
            <w:i/>
          </w:rPr>
          <w:delText>údaje o finančnom pokroku k 31.12. vykazovaného roku</w:delText>
        </w:r>
        <w:r w:rsidR="00DA1515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automaticky generované ITMS2014+</w:delText>
        </w:r>
      </w:del>
      <w:ins w:id="2062" w:author="OMH CKO" w:date="2018-04-17T12:27:00Z">
        <w:r w:rsidR="00197CB8">
          <w:rPr>
            <w:rFonts w:eastAsiaTheme="minorHAnsi"/>
            <w:i/>
          </w:rPr>
          <w:t>Stĺpce 1-15 – automaticky generované SFC2014</w:t>
        </w:r>
        <w:r w:rsidR="002E57C1">
          <w:rPr>
            <w:rFonts w:eastAsiaTheme="minorHAnsi"/>
            <w:i/>
          </w:rPr>
          <w:t xml:space="preserve"> podľa finančných údajov k 31.12. vykazovaného roku, predložených</w:t>
        </w:r>
        <w:r w:rsidR="002E57C1" w:rsidRPr="00131924">
          <w:rPr>
            <w:rFonts w:eastAsiaTheme="minorHAnsi"/>
            <w:i/>
          </w:rPr>
          <w:t xml:space="preserve"> </w:t>
        </w:r>
        <w:r w:rsidR="002E57C1">
          <w:rPr>
            <w:rFonts w:eastAsiaTheme="minorHAnsi"/>
            <w:i/>
          </w:rPr>
          <w:t xml:space="preserve">Komisii cez SFC2014 do 31.01. roku n+1 v zmysle čl. 112, ods. 2 všeobecného nariadenia. Ak je potrebné finančné údaje opraviť, oprava sa vykoná na základe predloženia nových finančných údajov v príslušnej časti SFC2014 určenej na prenos finančných údajov. </w:t>
        </w:r>
      </w:ins>
    </w:p>
    <w:p w14:paraId="14C8587E" w14:textId="77777777" w:rsidR="00B12857" w:rsidRPr="00F41510" w:rsidRDefault="00B12857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</w:p>
    <w:tbl>
      <w:tblPr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993"/>
        <w:gridCol w:w="903"/>
        <w:gridCol w:w="904"/>
        <w:gridCol w:w="903"/>
        <w:gridCol w:w="904"/>
        <w:gridCol w:w="904"/>
        <w:gridCol w:w="903"/>
        <w:gridCol w:w="904"/>
        <w:gridCol w:w="904"/>
        <w:gridCol w:w="1417"/>
        <w:gridCol w:w="1134"/>
        <w:gridCol w:w="1276"/>
        <w:gridCol w:w="1134"/>
      </w:tblGrid>
      <w:tr w:rsidR="00F65AB8" w:rsidRPr="00EB51B6" w14:paraId="76F144C3" w14:textId="77777777" w:rsidTr="00F41510">
        <w:trPr>
          <w:cantSplit/>
          <w:trHeight w:val="532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4F790D8" w14:textId="77777777" w:rsidR="00B12857" w:rsidRPr="00EB51B6" w:rsidRDefault="00B12857" w:rsidP="00B12857">
            <w:pPr>
              <w:spacing w:after="200" w:line="276" w:lineRule="auto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  <w:p w14:paraId="087C9BB8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6E8EE1" w14:textId="77777777" w:rsidR="00B12857" w:rsidRPr="00EB51B6" w:rsidRDefault="00B12857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Charakteristika výdavku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3F6C0795" w14:textId="77777777" w:rsidR="00B12857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Dimenzie pre kategórie intervencií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2E6BC1A9" w14:textId="77777777" w:rsidR="00B12857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Finančné údaje</w:t>
            </w:r>
          </w:p>
        </w:tc>
      </w:tr>
      <w:tr w:rsidR="00F65AB8" w:rsidRPr="00EB51B6" w:rsidDel="00656531" w14:paraId="51B30F86" w14:textId="77777777" w:rsidTr="00F41510">
        <w:trPr>
          <w:cantSplit/>
          <w:trHeight w:val="593"/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0E7DAE9" w14:textId="77777777" w:rsidR="00B12857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9C5F009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9968FD7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0190DA2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C2CFA96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4961433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6.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14:paraId="2C91BBD9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7.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DE04D12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8.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0F99231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9.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16A35F3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10.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2A45E14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66BA04F2" w14:textId="77777777" w:rsidR="00B12857" w:rsidRPr="00EB51B6" w:rsidRDefault="00B12857" w:rsidP="0036488A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095CB666" w14:textId="77777777" w:rsidR="00B12857" w:rsidRDefault="00B12857" w:rsidP="0036488A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44CE0B8B" w14:textId="77777777" w:rsidR="00B12857" w:rsidRPr="0036488A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2F9DBEF2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15.</w:t>
            </w:r>
          </w:p>
        </w:tc>
      </w:tr>
      <w:tr w:rsidR="00F65AB8" w:rsidRPr="00EB51B6" w:rsidDel="00656531" w14:paraId="3176AB28" w14:textId="77777777" w:rsidTr="00F41510">
        <w:trPr>
          <w:cantSplit/>
          <w:trHeight w:val="1831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D6757B4" w14:textId="77777777" w:rsidR="00AA7D81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lastRenderedPageBreak/>
              <w:t>Prioritná os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09C6DEE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Fond*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C321F9F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59F400A2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1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Oblasť intervencie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00C93A05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2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Forma financovania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42C38C43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3 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Typ územia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extDirection w:val="btLr"/>
            <w:vAlign w:val="center"/>
          </w:tcPr>
          <w:p w14:paraId="62E8B3E4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4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Územné mechanizmy realizácie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144A170F" w14:textId="77777777" w:rsidR="00EB51B6" w:rsidRDefault="00AA7D81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5</w:t>
            </w:r>
            <w:r w:rsidR="00EB51B6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Tematický cieľ </w:t>
            </w:r>
          </w:p>
          <w:p w14:paraId="79635D22" w14:textId="77777777" w:rsidR="00AA7D81" w:rsidRPr="00EB51B6" w:rsidRDefault="00891C2A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EFRR/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73F8D483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6  Sekundárny tematický okruh                                 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ESF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2BFDACD6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7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Hospodárska činnosť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3DDC6256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8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Umiestnenie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4AB559DA" w14:textId="77777777" w:rsidR="00AA7D81" w:rsidRPr="00EB51B6" w:rsidRDefault="00AA7D81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ko-KR"/>
              </w:rPr>
              <w:t>Celkové oprávnené výdavky na vybrané projekty (EUR)</w:t>
            </w:r>
          </w:p>
          <w:p w14:paraId="2A44ED84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3158BB51" w14:textId="77777777" w:rsidR="00AA7D81" w:rsidRPr="00EB51B6" w:rsidRDefault="00891C2A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V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ko-KR"/>
              </w:rPr>
              <w:t>erejné oprávnené výdavky na vybrané projekty (EUR)</w:t>
            </w:r>
          </w:p>
          <w:p w14:paraId="3416EE84" w14:textId="77777777" w:rsidR="00AA7D81" w:rsidRPr="00EB51B6" w:rsidRDefault="00AA7D81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6EC8FA7E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2F3EAAFC" w14:textId="77777777" w:rsidR="00AA7D81" w:rsidRPr="00EB51B6" w:rsidDel="00656531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Celkové oprávnené </w:t>
            </w:r>
            <w:r w:rsidR="00891C2A">
              <w:rPr>
                <w:rFonts w:eastAsiaTheme="minorHAnsi"/>
                <w:b/>
                <w:sz w:val="18"/>
                <w:szCs w:val="18"/>
                <w:lang w:eastAsia="en-US"/>
              </w:rPr>
              <w:t>výdavky deklarované prijímateľmi</w:t>
            </w: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riadiacemu orgánu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12325F17" w14:textId="77777777" w:rsidR="00AA7D81" w:rsidRPr="00EB51B6" w:rsidDel="00656531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ko-KR"/>
              </w:rPr>
              <w:t>Počet vybraných projektov</w:t>
            </w:r>
          </w:p>
        </w:tc>
      </w:tr>
      <w:tr w:rsidR="00F65AB8" w:rsidRPr="00D5787A" w14:paraId="4AD715F1" w14:textId="77777777" w:rsidTr="00F41510">
        <w:trPr>
          <w:cantSplit/>
          <w:trHeight w:val="444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E10B" w14:textId="77777777" w:rsidR="00891C2A" w:rsidRPr="00D5787A" w:rsidRDefault="00891C2A" w:rsidP="00891C2A">
            <w:pPr>
              <w:spacing w:after="200" w:line="276" w:lineRule="auto"/>
              <w:jc w:val="center"/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2FB9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A60D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EC09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C84B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D9D6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BB27F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7E1E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FF6A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8065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51FA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778888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BDC9C2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EF1F728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3A3B802" w14:textId="77777777" w:rsidR="00891C2A" w:rsidRPr="00D5787A" w:rsidRDefault="00891C2A" w:rsidP="00891C2A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&lt;typ='N' vstup='M'&gt;</w:t>
            </w:r>
          </w:p>
        </w:tc>
      </w:tr>
    </w:tbl>
    <w:p w14:paraId="3871AA00" w14:textId="77777777" w:rsidR="0036488A" w:rsidRDefault="00AA7D81" w:rsidP="00AA7D81">
      <w:pPr>
        <w:spacing w:after="200" w:line="276" w:lineRule="auto"/>
        <w:rPr>
          <w:rFonts w:eastAsiaTheme="minorHAnsi"/>
          <w:b/>
        </w:rPr>
      </w:pPr>
      <w:r w:rsidRPr="000A6560">
        <w:rPr>
          <w:rFonts w:eastAsiaTheme="minorHAnsi"/>
          <w:sz w:val="18"/>
          <w:szCs w:val="18"/>
        </w:rPr>
        <w:t>*</w:t>
      </w:r>
      <w:r w:rsidR="000A6560">
        <w:rPr>
          <w:rFonts w:eastAsiaTheme="minorHAnsi"/>
          <w:sz w:val="18"/>
          <w:szCs w:val="18"/>
        </w:rPr>
        <w:t xml:space="preserve"> </w:t>
      </w:r>
      <w:r w:rsidRPr="000A6560">
        <w:rPr>
          <w:rFonts w:eastAsiaTheme="minorHAnsi"/>
          <w:sz w:val="18"/>
          <w:szCs w:val="18"/>
        </w:rPr>
        <w:t xml:space="preserve">údaje pre IZM sa uvedú samostatne – údaje za zdroje IZM a zodpovedajúcu časť ESF  </w:t>
      </w:r>
    </w:p>
    <w:p w14:paraId="7B93879B" w14:textId="77777777" w:rsidR="00AA7D81" w:rsidRDefault="00E35A11" w:rsidP="00BD740D">
      <w:pPr>
        <w:keepNext/>
        <w:spacing w:after="200" w:line="276" w:lineRule="auto"/>
        <w:rPr>
          <w:rFonts w:eastAsiaTheme="minorHAnsi"/>
          <w:b/>
        </w:rPr>
      </w:pPr>
      <w:r w:rsidRPr="00E35A11">
        <w:rPr>
          <w:rFonts w:eastAsiaTheme="minorHAnsi"/>
          <w:b/>
        </w:rPr>
        <w:t>Tabuľka 8</w:t>
      </w:r>
      <w:r w:rsidR="00AA7D81" w:rsidRPr="00E35A11">
        <w:rPr>
          <w:rFonts w:eastAsiaTheme="minorHAnsi"/>
          <w:b/>
        </w:rPr>
        <w:t xml:space="preserve"> Použitie krížového financovania </w:t>
      </w:r>
      <w:r>
        <w:rPr>
          <w:rFonts w:eastAsiaTheme="minorHAnsi"/>
          <w:b/>
        </w:rPr>
        <w:t>(EFRR</w:t>
      </w:r>
      <w:r w:rsidR="00AA7D81" w:rsidRPr="00E35A11">
        <w:rPr>
          <w:rFonts w:eastAsiaTheme="minorHAnsi"/>
          <w:b/>
        </w:rPr>
        <w:t xml:space="preserve"> a ESF v rámci cieľa </w:t>
      </w:r>
      <w:r w:rsidR="00864269">
        <w:rPr>
          <w:rFonts w:eastAsiaTheme="minorHAnsi"/>
          <w:b/>
        </w:rPr>
        <w:t>1</w:t>
      </w:r>
      <w:r w:rsidR="00AA7D81" w:rsidRPr="00E35A11">
        <w:rPr>
          <w:rFonts w:eastAsiaTheme="minorHAnsi"/>
          <w:b/>
        </w:rPr>
        <w:t>)</w:t>
      </w:r>
    </w:p>
    <w:p w14:paraId="51F963C2" w14:textId="77777777" w:rsidR="00417C79" w:rsidRDefault="00417C79" w:rsidP="00BD740D">
      <w:pPr>
        <w:keepNext/>
        <w:shd w:val="clear" w:color="auto" w:fill="B8CCE4" w:themeFill="accent1" w:themeFillTint="66"/>
        <w:spacing w:after="120"/>
        <w:jc w:val="both"/>
        <w:rPr>
          <w:del w:id="2063" w:author="OMH CKO" w:date="2018-04-17T12:27:00Z"/>
          <w:rFonts w:eastAsiaTheme="minorHAnsi"/>
          <w:i/>
          <w:u w:val="single"/>
        </w:rPr>
      </w:pPr>
      <w:del w:id="2064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6774EF61" w14:textId="77777777" w:rsidR="00417C79" w:rsidRPr="00417C79" w:rsidRDefault="00417C79" w:rsidP="00BD740D">
      <w:pPr>
        <w:keepNext/>
        <w:shd w:val="clear" w:color="auto" w:fill="B8CCE4" w:themeFill="accent1" w:themeFillTint="66"/>
        <w:spacing w:after="120"/>
        <w:jc w:val="both"/>
        <w:rPr>
          <w:del w:id="2065" w:author="OMH CKO" w:date="2018-04-17T12:27:00Z"/>
          <w:rFonts w:eastAsiaTheme="minorHAnsi"/>
          <w:i/>
        </w:rPr>
      </w:pPr>
      <w:del w:id="2066" w:author="OMH CKO" w:date="2018-04-17T12:27:00Z">
        <w:r>
          <w:rPr>
            <w:rFonts w:eastAsiaTheme="minorHAnsi"/>
            <w:i/>
          </w:rPr>
          <w:delText>Stĺp</w:delText>
        </w:r>
        <w:r w:rsidR="00121DBD">
          <w:rPr>
            <w:rFonts w:eastAsiaTheme="minorHAnsi"/>
            <w:i/>
          </w:rPr>
          <w:delText>ce 1</w:delText>
        </w:r>
        <w:r w:rsidR="00DA1515">
          <w:rPr>
            <w:rFonts w:eastAsiaTheme="minorHAnsi"/>
            <w:i/>
          </w:rPr>
          <w:delText xml:space="preserve"> -</w:delText>
        </w:r>
        <w:r>
          <w:rPr>
            <w:rFonts w:eastAsiaTheme="minorHAnsi"/>
            <w:i/>
          </w:rPr>
          <w:delText xml:space="preserve"> 5  </w:delText>
        </w:r>
        <w:r w:rsidR="003C7CC5">
          <w:rPr>
            <w:rFonts w:eastAsiaTheme="minorHAnsi"/>
            <w:i/>
          </w:rPr>
          <w:delText>–</w:delText>
        </w:r>
        <w:r w:rsidR="0092270A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automaticky generované ITMS2014+</w:delText>
        </w:r>
      </w:del>
    </w:p>
    <w:p w14:paraId="65C63BB1" w14:textId="77777777" w:rsidR="00417C79" w:rsidRDefault="00D31629" w:rsidP="00BD740D">
      <w:pPr>
        <w:keepNext/>
        <w:shd w:val="clear" w:color="auto" w:fill="B8CCE4" w:themeFill="accent1" w:themeFillTint="66"/>
        <w:spacing w:after="120"/>
        <w:jc w:val="both"/>
        <w:rPr>
          <w:ins w:id="2067" w:author="OMH CKO" w:date="2018-04-17T12:27:00Z"/>
          <w:rFonts w:eastAsiaTheme="minorHAnsi"/>
          <w:i/>
          <w:u w:val="single"/>
        </w:rPr>
      </w:pPr>
      <w:ins w:id="2068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00ECF535" w14:textId="77777777" w:rsidR="00171588" w:rsidRPr="00417C79" w:rsidRDefault="00171588" w:rsidP="00BD740D">
      <w:pPr>
        <w:keepNext/>
        <w:shd w:val="clear" w:color="auto" w:fill="B8CCE4" w:themeFill="accent1" w:themeFillTint="66"/>
        <w:spacing w:after="120"/>
        <w:jc w:val="both"/>
        <w:rPr>
          <w:ins w:id="2069" w:author="OMH CKO" w:date="2018-04-17T12:27:00Z"/>
          <w:rFonts w:eastAsiaTheme="minorHAnsi"/>
          <w:i/>
        </w:rPr>
      </w:pPr>
      <w:ins w:id="2070" w:author="OMH CKO" w:date="2018-04-17T12:27:00Z">
        <w:r>
          <w:rPr>
            <w:rFonts w:eastAsiaTheme="minorHAnsi"/>
            <w:i/>
          </w:rPr>
          <w:t xml:space="preserve">Ak sa v príslušnom programe krížové financovanie nevyužíva, v tabuľke sa vyplnia 0. </w:t>
        </w:r>
      </w:ins>
    </w:p>
    <w:p w14:paraId="1D87A80E" w14:textId="77777777" w:rsidR="00761E43" w:rsidRDefault="00761E43" w:rsidP="00F41510">
      <w:pPr>
        <w:shd w:val="clear" w:color="auto" w:fill="B8CCE4" w:themeFill="accent1" w:themeFillTint="66"/>
        <w:spacing w:after="240"/>
        <w:jc w:val="both"/>
        <w:rPr>
          <w:ins w:id="2071" w:author="OMH CKO" w:date="2018-04-17T12:27:00Z"/>
          <w:rFonts w:eastAsiaTheme="minorHAnsi"/>
          <w:i/>
        </w:rPr>
      </w:pPr>
      <w:ins w:id="2072" w:author="OMH CKO" w:date="2018-04-17T12:27:00Z">
        <w:r>
          <w:rPr>
            <w:rFonts w:eastAsiaTheme="minorHAnsi"/>
            <w:i/>
          </w:rPr>
          <w:t>Stĺpce 3 a 5 – pri počítaní je potrebné pri „podpore EÚ na prioritnú os“ zohľadniť alokáciu na prioritnú os aj podľa kategórie regiónu a fondu, bez započítania výkonnostnej rezervy, do času kým nie je pridelená.</w:t>
        </w:r>
      </w:ins>
    </w:p>
    <w:p w14:paraId="7846E498" w14:textId="77777777" w:rsidR="00DA1515" w:rsidRPr="00F41510" w:rsidRDefault="00417C79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>P</w:t>
      </w:r>
      <w:r w:rsidRPr="00417C79">
        <w:rPr>
          <w:rFonts w:eastAsiaTheme="minorHAnsi"/>
          <w:i/>
        </w:rPr>
        <w:t>okiaľ nie je možné vopred</w:t>
      </w:r>
      <w:ins w:id="2073" w:author="OMH CKO" w:date="2018-04-17T12:27:00Z">
        <w:r w:rsidRPr="00417C79">
          <w:rPr>
            <w:rFonts w:eastAsiaTheme="minorHAnsi"/>
            <w:i/>
          </w:rPr>
          <w:t xml:space="preserve"> </w:t>
        </w:r>
        <w:r w:rsidR="00D31629">
          <w:rPr>
            <w:rFonts w:eastAsiaTheme="minorHAnsi"/>
            <w:i/>
          </w:rPr>
          <w:t xml:space="preserve">(pred </w:t>
        </w:r>
        <w:r w:rsidR="00E7283B">
          <w:rPr>
            <w:rFonts w:eastAsiaTheme="minorHAnsi"/>
            <w:i/>
          </w:rPr>
          <w:t>realizáciou</w:t>
        </w:r>
        <w:r w:rsidR="00D31629">
          <w:rPr>
            <w:rFonts w:eastAsiaTheme="minorHAnsi"/>
            <w:i/>
          </w:rPr>
          <w:t xml:space="preserve"> projektu)</w:t>
        </w:r>
      </w:ins>
      <w:r w:rsidR="00D31629">
        <w:rPr>
          <w:rFonts w:eastAsiaTheme="minorHAnsi"/>
          <w:i/>
        </w:rPr>
        <w:t xml:space="preserve"> </w:t>
      </w:r>
      <w:r w:rsidRPr="00417C79">
        <w:rPr>
          <w:rFonts w:eastAsiaTheme="minorHAnsi"/>
          <w:i/>
        </w:rPr>
        <w:t>určiť sumu krížového financovania</w:t>
      </w:r>
      <w:r>
        <w:rPr>
          <w:rFonts w:eastAsiaTheme="minorHAnsi"/>
          <w:i/>
        </w:rPr>
        <w:t xml:space="preserve"> v stĺpci 3</w:t>
      </w:r>
      <w:r w:rsidRPr="00417C79">
        <w:rPr>
          <w:rFonts w:eastAsiaTheme="minorHAnsi"/>
          <w:i/>
        </w:rPr>
        <w:t>, na výpočet sa uplatní max. podiel doplnkového financovania – 10 % EÚ zdro</w:t>
      </w:r>
      <w:r>
        <w:rPr>
          <w:rFonts w:eastAsiaTheme="minorHAnsi"/>
          <w:i/>
        </w:rPr>
        <w:t xml:space="preserve">jov príslušnej prioritnej osi </w:t>
      </w:r>
      <w:r w:rsidRPr="00417C79">
        <w:rPr>
          <w:rFonts w:eastAsiaTheme="minorHAnsi"/>
          <w:i/>
        </w:rPr>
        <w:t>(článok 98 (2) nariadeni</w:t>
      </w:r>
      <w:r>
        <w:rPr>
          <w:rFonts w:eastAsiaTheme="minorHAnsi"/>
          <w:i/>
        </w:rPr>
        <w:t>a EP a Rady (EÚ)  č. 1303/2013)</w:t>
      </w:r>
      <w:r w:rsidRPr="00417C79">
        <w:rPr>
          <w:rFonts w:eastAsiaTheme="minorHAnsi"/>
          <w:i/>
        </w:rPr>
        <w:t>; údaje sa následne upravujú na základe skutočne realizovaných výdavkov</w:t>
      </w:r>
      <w:r>
        <w:rPr>
          <w:rFonts w:eastAsiaTheme="minorHAnsi"/>
          <w:i/>
        </w:rPr>
        <w:t>.</w:t>
      </w:r>
      <w:r w:rsidRPr="00417C79">
        <w:rPr>
          <w:rFonts w:eastAsiaTheme="minorHAnsi"/>
          <w:i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1456"/>
        <w:gridCol w:w="2248"/>
        <w:gridCol w:w="2780"/>
        <w:gridCol w:w="1850"/>
        <w:gridCol w:w="2779"/>
      </w:tblGrid>
      <w:tr w:rsidR="00F65AB8" w:rsidRPr="001477A2" w14:paraId="1B96F3ED" w14:textId="77777777" w:rsidTr="00F41510">
        <w:trPr>
          <w:trHeight w:val="318"/>
          <w:jc w:val="center"/>
        </w:trPr>
        <w:tc>
          <w:tcPr>
            <w:tcW w:w="1029" w:type="pct"/>
            <w:vMerge w:val="restart"/>
            <w:shd w:val="clear" w:color="auto" w:fill="B8CCE4" w:themeFill="accent1" w:themeFillTint="66"/>
            <w:vAlign w:val="center"/>
          </w:tcPr>
          <w:p w14:paraId="52BC99CF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1477A2">
              <w:rPr>
                <w:rFonts w:eastAsiaTheme="minorHAnsi"/>
                <w:b/>
                <w:sz w:val="18"/>
                <w:szCs w:val="18"/>
              </w:rPr>
              <w:t>Použitie krížového financovania</w:t>
            </w:r>
          </w:p>
        </w:tc>
        <w:tc>
          <w:tcPr>
            <w:tcW w:w="520" w:type="pct"/>
            <w:shd w:val="clear" w:color="auto" w:fill="B8CCE4" w:themeFill="accent1" w:themeFillTint="66"/>
            <w:vAlign w:val="center"/>
          </w:tcPr>
          <w:p w14:paraId="286582BA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5954DBF5" w14:textId="77777777" w:rsidR="00417C79" w:rsidRPr="001477A2" w:rsidDel="0036488A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27871D4C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661" w:type="pct"/>
            <w:shd w:val="clear" w:color="auto" w:fill="B8CCE4" w:themeFill="accent1" w:themeFillTint="66"/>
            <w:vAlign w:val="center"/>
          </w:tcPr>
          <w:p w14:paraId="057BB78B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763CF52F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</w:tr>
      <w:tr w:rsidR="00F65AB8" w:rsidRPr="001477A2" w14:paraId="04C19F75" w14:textId="77777777" w:rsidTr="00F41510">
        <w:trPr>
          <w:trHeight w:val="2000"/>
          <w:jc w:val="center"/>
        </w:trPr>
        <w:tc>
          <w:tcPr>
            <w:tcW w:w="1029" w:type="pct"/>
            <w:vMerge/>
            <w:shd w:val="clear" w:color="auto" w:fill="B8CCE4" w:themeFill="accent1" w:themeFillTint="66"/>
            <w:vAlign w:val="center"/>
          </w:tcPr>
          <w:p w14:paraId="09189BA6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0" w:type="pct"/>
            <w:shd w:val="clear" w:color="auto" w:fill="B8CCE4" w:themeFill="accent1" w:themeFillTint="66"/>
            <w:vAlign w:val="center"/>
          </w:tcPr>
          <w:p w14:paraId="1017ECE6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Prioritná os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00E7F2E0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Výška podpory EÚ, ktorá sa plánuje použiť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na krížové financovanie  na základe vybraných projektov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br/>
              <w:t>(EUR)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0C103748" w14:textId="77777777" w:rsidR="00417C79" w:rsidRDefault="00417C79" w:rsidP="00AA7D81">
            <w:pPr>
              <w:spacing w:after="200" w:line="276" w:lineRule="auto"/>
              <w:jc w:val="center"/>
              <w:rPr>
                <w:del w:id="207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075" w:author="OMH CKO" w:date="2018-04-17T12:27:00Z">
              <w:r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Podiel 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výšky </w:delText>
              </w:r>
              <w:r w:rsidRPr="0036488A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podpory EÚ, ktorá sa plánuje použiť na krížové financovanie </w:delText>
              </w:r>
              <w:r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na základe vybraných projektov</w:delText>
              </w:r>
              <w:r w:rsidRPr="001477A2" w:rsidDel="0036488A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na alokácii prioritnej osi (%)</w:delText>
              </w:r>
            </w:del>
          </w:p>
          <w:p w14:paraId="5D5D1B25" w14:textId="77777777" w:rsidR="00417C79" w:rsidRDefault="00171588" w:rsidP="00AA7D81">
            <w:pPr>
              <w:spacing w:after="200" w:line="276" w:lineRule="auto"/>
              <w:jc w:val="center"/>
              <w:rPr>
                <w:ins w:id="207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ins w:id="207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Ako podiel na podpore EÚ na</w:t>
              </w:r>
              <w:r w:rsidR="00417C79"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 xml:space="preserve"> prioritn</w: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ú</w:t>
              </w:r>
              <w:r w:rsidR="00417C79"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 xml:space="preserve"> os (%)</w:t>
              </w:r>
            </w:ins>
          </w:p>
          <w:p w14:paraId="57E734E1" w14:textId="65256CDE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</w:t>
            </w:r>
            <w:r w:rsidR="00567048">
              <w:rPr>
                <w:rFonts w:eastAsiaTheme="minorHAnsi"/>
                <w:b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del w:id="2078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alokácia</w:delText>
              </w:r>
            </w:del>
            <w:ins w:id="2079" w:author="OMH CKO" w:date="2018-04-17T12:27:00Z">
              <w:r w:rsidR="00171588">
                <w:rPr>
                  <w:rFonts w:eastAsiaTheme="minorHAnsi"/>
                  <w:b/>
                  <w:sz w:val="18"/>
                  <w:szCs w:val="18"/>
                  <w:lang w:eastAsia="en-US"/>
                </w:rPr>
                <w:t xml:space="preserve">podpora EÚ </w:t>
              </w:r>
            </w:ins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na prioritnú os*100)</w:t>
            </w:r>
          </w:p>
        </w:tc>
        <w:tc>
          <w:tcPr>
            <w:tcW w:w="661" w:type="pct"/>
            <w:shd w:val="clear" w:color="auto" w:fill="B8CCE4" w:themeFill="accent1" w:themeFillTint="66"/>
            <w:vAlign w:val="center"/>
          </w:tcPr>
          <w:p w14:paraId="5BE48A42" w14:textId="73FEED3B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del w:id="2080" w:author="OMH CKO" w:date="2018-04-17T12:27:00Z">
              <w:r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Suma oprávnených výdavkov</w:delText>
              </w:r>
            </w:del>
            <w:ins w:id="2081" w:author="OMH CKO" w:date="2018-04-17T12:27:00Z">
              <w:r w:rsidR="00171588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Výška podpory EÚ použitá v rámci</w:t>
              </w:r>
            </w:ins>
            <w:r w:rsidR="00171588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krížového financovania </w:t>
            </w:r>
            <w:del w:id="2082" w:author="OMH CKO" w:date="2018-04-17T12:27:00Z">
              <w:r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deklarovaná prijímateľom</w:delText>
              </w:r>
            </w:del>
            <w:ins w:id="2083" w:author="OMH CKO" w:date="2018-04-17T12:27:00Z">
              <w:r w:rsidR="00171588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na základe oprávnených výdavkov, ktoré prijímateľ vykázal</w:t>
              </w:r>
            </w:ins>
            <w:r w:rsidR="00171588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riadiacemu orgánu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br/>
              <w:t>(EUR)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15DFF6EF" w14:textId="77777777" w:rsidR="00417C79" w:rsidRDefault="00417C79" w:rsidP="00AA7D81">
            <w:pPr>
              <w:spacing w:after="200" w:line="276" w:lineRule="auto"/>
              <w:jc w:val="center"/>
              <w:rPr>
                <w:del w:id="208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085" w:author="OMH CKO" w:date="2018-04-17T12:27:00Z">
              <w:r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Podiel sumy oprávnených výdavkov krížového financovania deklarovaných prijímateľom riadiacemu orgánu na alokácii prioritnej osi  </w:delText>
              </w:r>
              <w:r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  <w:delText>(%)</w:delText>
              </w:r>
            </w:del>
          </w:p>
          <w:p w14:paraId="6998DCBE" w14:textId="77777777" w:rsidR="00417C79" w:rsidRDefault="00171588" w:rsidP="00AA7D81">
            <w:pPr>
              <w:spacing w:after="200" w:line="276" w:lineRule="auto"/>
              <w:jc w:val="center"/>
              <w:rPr>
                <w:ins w:id="208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ins w:id="208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t>Ako podiel na podpore EÚ na prioritnú os</w:t>
              </w:r>
              <w:r w:rsidR="00417C79"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t xml:space="preserve">  </w:t>
              </w:r>
              <w:r w:rsidR="00417C79" w:rsidRPr="001477A2"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  <w:t>(%)</w:t>
              </w:r>
            </w:ins>
          </w:p>
          <w:p w14:paraId="28594BE7" w14:textId="4C10E419" w:rsidR="00417C79" w:rsidRPr="001477A2" w:rsidRDefault="00417C79" w:rsidP="0017158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</w:t>
            </w:r>
            <w:r w:rsidR="00567048">
              <w:rPr>
                <w:rFonts w:eastAsiaTheme="minorHAns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del w:id="2088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alokácia</w:delText>
              </w:r>
            </w:del>
            <w:ins w:id="2089" w:author="OMH CKO" w:date="2018-04-17T12:27:00Z">
              <w:r w:rsidR="00171588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podpora EÚ</w:t>
              </w:r>
            </w:ins>
            <w:r w:rsidR="00171588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na prioritnú os*100)</w:t>
            </w:r>
          </w:p>
        </w:tc>
      </w:tr>
      <w:tr w:rsidR="00F65AB8" w:rsidRPr="00AA7D81" w14:paraId="482EF63C" w14:textId="77777777" w:rsidTr="00F41510">
        <w:trPr>
          <w:jc w:val="center"/>
        </w:trPr>
        <w:tc>
          <w:tcPr>
            <w:tcW w:w="1029" w:type="pct"/>
            <w:shd w:val="clear" w:color="auto" w:fill="B8CCE4" w:themeFill="accent1" w:themeFillTint="66"/>
            <w:vAlign w:val="center"/>
          </w:tcPr>
          <w:p w14:paraId="130F0A5F" w14:textId="77777777" w:rsidR="00AA7D81" w:rsidRPr="001477A2" w:rsidRDefault="00AA7D81" w:rsidP="00B5361E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Krížové financovanie: výdavky oprávnené pre podporu z </w:t>
            </w:r>
            <w:r w:rsidR="00B5361E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E</w:t>
            </w:r>
            <w:r w:rsidR="00B5361E">
              <w:rPr>
                <w:rFonts w:eastAsiaTheme="minorHAnsi"/>
                <w:b/>
                <w:sz w:val="18"/>
                <w:szCs w:val="18"/>
                <w:lang w:eastAsia="en-US"/>
              </w:rPr>
              <w:t>FRR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, ale podporované z ESF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30DA133" w14:textId="77777777" w:rsidR="00AA7D81" w:rsidRPr="005E1E90" w:rsidRDefault="0071612C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7CEDEE53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EDCED53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0C8956B5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BD01129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</w:tr>
      <w:tr w:rsidR="00F65AB8" w:rsidRPr="00AA7D81" w14:paraId="749593BB" w14:textId="77777777" w:rsidTr="00F41510">
        <w:trPr>
          <w:jc w:val="center"/>
        </w:trPr>
        <w:tc>
          <w:tcPr>
            <w:tcW w:w="1029" w:type="pct"/>
            <w:shd w:val="clear" w:color="auto" w:fill="B8CCE4" w:themeFill="accent1" w:themeFillTint="66"/>
            <w:vAlign w:val="center"/>
          </w:tcPr>
          <w:p w14:paraId="4CA9394F" w14:textId="77777777" w:rsidR="00AA7D81" w:rsidRPr="001477A2" w:rsidRDefault="00AA7D81" w:rsidP="00B5361E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Krížové financovanie: výdavky oprávnené pre podporu z ESF, ale podporované z </w:t>
            </w:r>
            <w:r w:rsidR="00B5361E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E</w:t>
            </w:r>
            <w:r w:rsidR="00B5361E">
              <w:rPr>
                <w:rFonts w:eastAsiaTheme="minorHAnsi"/>
                <w:b/>
                <w:sz w:val="18"/>
                <w:szCs w:val="18"/>
                <w:lang w:eastAsia="en-US"/>
              </w:rPr>
              <w:t>FRR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308598E" w14:textId="77777777" w:rsidR="00AA7D81" w:rsidRPr="005E1E90" w:rsidRDefault="0071612C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4260457F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256F9B9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DB6E6DA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CC31F53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2951724F" w14:textId="77777777" w:rsidR="000A6560" w:rsidRPr="000A6560" w:rsidRDefault="000A6560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</w:p>
    <w:p w14:paraId="349B0077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br w:type="page"/>
      </w:r>
    </w:p>
    <w:p w14:paraId="396D9ED0" w14:textId="77777777" w:rsidR="00AA7D81" w:rsidRDefault="004439FA" w:rsidP="00BD740D">
      <w:pPr>
        <w:spacing w:after="20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Tabuľka 9</w:t>
      </w:r>
      <w:r w:rsidR="00AA7D81" w:rsidRPr="004439FA">
        <w:rPr>
          <w:rFonts w:eastAsiaTheme="minorHAnsi"/>
          <w:b/>
          <w:lang w:eastAsia="en-US"/>
        </w:rPr>
        <w:t xml:space="preserve"> Výdavky na </w:t>
      </w:r>
      <w:r w:rsidR="00567048">
        <w:rPr>
          <w:rFonts w:eastAsiaTheme="minorHAnsi"/>
          <w:b/>
          <w:lang w:eastAsia="en-US"/>
        </w:rPr>
        <w:t>projekty</w:t>
      </w:r>
      <w:r w:rsidR="00567048" w:rsidRPr="004439FA">
        <w:rPr>
          <w:rFonts w:eastAsiaTheme="minorHAnsi"/>
          <w:b/>
          <w:lang w:eastAsia="en-US"/>
        </w:rPr>
        <w:t xml:space="preserve"> </w:t>
      </w:r>
      <w:r w:rsidR="00AA7D81" w:rsidRPr="004439FA">
        <w:rPr>
          <w:rFonts w:eastAsiaTheme="minorHAnsi"/>
          <w:b/>
          <w:lang w:eastAsia="en-US"/>
        </w:rPr>
        <w:t>realizované mi</w:t>
      </w:r>
      <w:r>
        <w:rPr>
          <w:rFonts w:eastAsiaTheme="minorHAnsi"/>
          <w:b/>
          <w:lang w:eastAsia="en-US"/>
        </w:rPr>
        <w:t>mo oblasti programu (EFRR</w:t>
      </w:r>
      <w:r w:rsidR="00AA7D81" w:rsidRPr="004439FA">
        <w:rPr>
          <w:rFonts w:eastAsiaTheme="minorHAnsi"/>
          <w:b/>
          <w:lang w:eastAsia="en-US"/>
        </w:rPr>
        <w:t xml:space="preserve"> a KF)</w:t>
      </w:r>
    </w:p>
    <w:p w14:paraId="3D725346" w14:textId="77777777" w:rsidR="00C93F43" w:rsidRDefault="00C93F43" w:rsidP="00F41510">
      <w:pPr>
        <w:shd w:val="clear" w:color="auto" w:fill="FFFFFF" w:themeFill="background1"/>
        <w:spacing w:after="240"/>
        <w:jc w:val="both"/>
        <w:rPr>
          <w:rFonts w:eastAsiaTheme="minorHAnsi"/>
          <w:b/>
        </w:rPr>
      </w:pPr>
      <w:r w:rsidRPr="00F41510">
        <w:rPr>
          <w:rFonts w:eastAsiaTheme="minorHAnsi"/>
          <w:b/>
        </w:rPr>
        <w:t>Cieľ 1</w:t>
      </w:r>
    </w:p>
    <w:p w14:paraId="3F0B728B" w14:textId="77777777" w:rsidR="00E01AA0" w:rsidRDefault="00E01AA0" w:rsidP="00E01AA0">
      <w:pPr>
        <w:shd w:val="clear" w:color="auto" w:fill="B8CCE4" w:themeFill="accent1" w:themeFillTint="66"/>
        <w:spacing w:after="120"/>
        <w:jc w:val="both"/>
        <w:rPr>
          <w:del w:id="2090" w:author="OMH CKO" w:date="2018-04-17T12:27:00Z"/>
          <w:rFonts w:eastAsiaTheme="minorHAnsi"/>
          <w:i/>
          <w:u w:val="single"/>
        </w:rPr>
      </w:pPr>
      <w:del w:id="2091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353601B5" w14:textId="77777777" w:rsidR="00E01AA0" w:rsidRPr="00F41510" w:rsidRDefault="00E01AA0" w:rsidP="00F41510">
      <w:pPr>
        <w:shd w:val="clear" w:color="auto" w:fill="B8CCE4" w:themeFill="accent1" w:themeFillTint="66"/>
        <w:spacing w:after="240"/>
        <w:jc w:val="both"/>
        <w:rPr>
          <w:del w:id="2092" w:author="OMH CKO" w:date="2018-04-17T12:27:00Z"/>
          <w:rFonts w:eastAsiaTheme="minorHAnsi"/>
          <w:i/>
        </w:rPr>
      </w:pPr>
      <w:del w:id="2093" w:author="OMH CKO" w:date="2018-04-17T12:27:00Z">
        <w:r>
          <w:rPr>
            <w:rFonts w:eastAsiaTheme="minorHAnsi"/>
            <w:i/>
          </w:rPr>
          <w:delText xml:space="preserve">Stĺpce 1 - 5 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65F189BB" w14:textId="77777777" w:rsidR="00E01AA0" w:rsidRDefault="00761E43" w:rsidP="00E01AA0">
      <w:pPr>
        <w:shd w:val="clear" w:color="auto" w:fill="B8CCE4" w:themeFill="accent1" w:themeFillTint="66"/>
        <w:spacing w:after="120"/>
        <w:jc w:val="both"/>
        <w:rPr>
          <w:ins w:id="2094" w:author="OMH CKO" w:date="2018-04-17T12:27:00Z"/>
          <w:rFonts w:eastAsiaTheme="minorHAnsi"/>
          <w:i/>
          <w:u w:val="single"/>
        </w:rPr>
      </w:pPr>
      <w:ins w:id="2095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7E3DBAF3" w14:textId="77777777" w:rsidR="00E01AA0" w:rsidRPr="00F41510" w:rsidRDefault="00761E43" w:rsidP="00F41510">
      <w:pPr>
        <w:shd w:val="clear" w:color="auto" w:fill="B8CCE4" w:themeFill="accent1" w:themeFillTint="66"/>
        <w:spacing w:after="240"/>
        <w:jc w:val="both"/>
        <w:rPr>
          <w:ins w:id="2096" w:author="OMH CKO" w:date="2018-04-17T12:27:00Z"/>
          <w:rFonts w:eastAsiaTheme="minorHAnsi"/>
          <w:i/>
        </w:rPr>
      </w:pPr>
      <w:ins w:id="2097" w:author="OMH CKO" w:date="2018-04-17T12:27:00Z">
        <w:r>
          <w:rPr>
            <w:rFonts w:eastAsiaTheme="minorHAnsi"/>
            <w:i/>
          </w:rPr>
          <w:t xml:space="preserve">Ak sa v príslušnom programe nerealizujú projekty mimo oblasti programu, v tabuľke sa vyplnia 0. </w:t>
        </w:r>
        <w:r w:rsidR="00E01AA0">
          <w:rPr>
            <w:rFonts w:eastAsiaTheme="minorHAnsi"/>
            <w:i/>
          </w:rPr>
          <w:t>+</w:t>
        </w:r>
      </w:ins>
    </w:p>
    <w:tbl>
      <w:tblPr>
        <w:tblW w:w="49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8"/>
        <w:gridCol w:w="1255"/>
        <w:gridCol w:w="1954"/>
        <w:gridCol w:w="2647"/>
        <w:gridCol w:w="2235"/>
        <w:gridCol w:w="2789"/>
      </w:tblGrid>
      <w:tr w:rsidR="00F65AB8" w:rsidRPr="00AA7D81" w14:paraId="2EC442B4" w14:textId="77777777" w:rsidTr="00F41510">
        <w:trPr>
          <w:trHeight w:val="346"/>
          <w:jc w:val="center"/>
        </w:trPr>
        <w:tc>
          <w:tcPr>
            <w:tcW w:w="1091" w:type="pct"/>
            <w:vMerge w:val="restart"/>
            <w:shd w:val="clear" w:color="auto" w:fill="B8CCE4" w:themeFill="accent1" w:themeFillTint="66"/>
          </w:tcPr>
          <w:p w14:paraId="2139EB53" w14:textId="77777777" w:rsidR="00567048" w:rsidRPr="00AA7D81" w:rsidRDefault="0056704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451" w:type="pct"/>
            <w:shd w:val="clear" w:color="auto" w:fill="B8CCE4" w:themeFill="accent1" w:themeFillTint="66"/>
            <w:vAlign w:val="center"/>
          </w:tcPr>
          <w:p w14:paraId="46058A1F" w14:textId="77777777" w:rsidR="00567048" w:rsidRPr="00AA483F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702" w:type="pct"/>
            <w:shd w:val="clear" w:color="auto" w:fill="B8CCE4" w:themeFill="accent1" w:themeFillTint="66"/>
            <w:vAlign w:val="center"/>
          </w:tcPr>
          <w:p w14:paraId="5D909F3A" w14:textId="77777777" w:rsidR="00567048" w:rsidRPr="00AA483F" w:rsidDel="00567048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1039575B" w14:textId="77777777" w:rsidR="00567048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02D8E506" w14:textId="77777777" w:rsidR="00567048" w:rsidRPr="00AA483F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1002" w:type="pct"/>
            <w:shd w:val="clear" w:color="auto" w:fill="B8CCE4" w:themeFill="accent1" w:themeFillTint="66"/>
            <w:vAlign w:val="center"/>
          </w:tcPr>
          <w:p w14:paraId="55D6DC0A" w14:textId="77777777" w:rsidR="00567048" w:rsidRPr="00AA483F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</w:tr>
      <w:tr w:rsidR="00F65AB8" w:rsidRPr="00AA7D81" w14:paraId="1DCA1F1A" w14:textId="77777777" w:rsidTr="00F41510">
        <w:trPr>
          <w:trHeight w:val="1587"/>
          <w:jc w:val="center"/>
        </w:trPr>
        <w:tc>
          <w:tcPr>
            <w:tcW w:w="1091" w:type="pct"/>
            <w:vMerge/>
            <w:shd w:val="clear" w:color="auto" w:fill="B8CCE4" w:themeFill="accent1" w:themeFillTint="66"/>
          </w:tcPr>
          <w:p w14:paraId="3A3FC06B" w14:textId="77777777" w:rsidR="00567048" w:rsidRPr="00AA7D81" w:rsidRDefault="0056704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451" w:type="pct"/>
            <w:shd w:val="clear" w:color="auto" w:fill="B8CCE4" w:themeFill="accent1" w:themeFillTint="66"/>
            <w:vAlign w:val="center"/>
          </w:tcPr>
          <w:p w14:paraId="3AC59839" w14:textId="77777777" w:rsidR="00567048" w:rsidRPr="00AA483F" w:rsidRDefault="0056704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AA483F">
              <w:rPr>
                <w:rFonts w:eastAsiaTheme="minorHAnsi"/>
                <w:b/>
                <w:sz w:val="18"/>
                <w:szCs w:val="18"/>
              </w:rPr>
              <w:t>Prioritná os</w:t>
            </w:r>
          </w:p>
        </w:tc>
        <w:tc>
          <w:tcPr>
            <w:tcW w:w="702" w:type="pct"/>
            <w:shd w:val="clear" w:color="auto" w:fill="B8CCE4" w:themeFill="accent1" w:themeFillTint="66"/>
            <w:vAlign w:val="center"/>
          </w:tcPr>
          <w:p w14:paraId="496D83E5" w14:textId="73EC53F8" w:rsidR="00567048" w:rsidRPr="00AA483F" w:rsidRDefault="00567048" w:rsidP="00761E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>Plánovaná výška podpory</w:t>
            </w:r>
            <w:r w:rsidR="00C93F43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del w:id="2098" w:author="OMH CKO" w:date="2018-04-17T12:27:00Z">
              <w:r w:rsidR="00C93F43">
                <w:rPr>
                  <w:rFonts w:eastAsiaTheme="minorHAnsi"/>
                  <w:b/>
                  <w:sz w:val="18"/>
                  <w:szCs w:val="18"/>
                </w:rPr>
                <w:delText>Únie</w:delText>
              </w:r>
            </w:del>
            <w:ins w:id="2099" w:author="OMH CKO" w:date="2018-04-17T12:27:00Z">
              <w:r w:rsidR="00761E43">
                <w:rPr>
                  <w:rFonts w:eastAsiaTheme="minorHAnsi"/>
                  <w:b/>
                  <w:sz w:val="18"/>
                  <w:szCs w:val="18"/>
                </w:rPr>
                <w:t>E</w:t>
              </w:r>
              <w:r w:rsidR="00C93F43">
                <w:rPr>
                  <w:rFonts w:eastAsiaTheme="minorHAnsi"/>
                  <w:b/>
                  <w:sz w:val="18"/>
                  <w:szCs w:val="18"/>
                </w:rPr>
                <w:t>Ú</w:t>
              </w:r>
            </w:ins>
            <w:r>
              <w:rPr>
                <w:rFonts w:eastAsiaTheme="minorHAnsi"/>
                <w:b/>
                <w:sz w:val="18"/>
                <w:szCs w:val="18"/>
              </w:rPr>
              <w:t>, ktorá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t>sa má použiť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na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projekty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realizované mimo oblasti programu  na základe vybraných </w:t>
            </w:r>
            <w:r>
              <w:rPr>
                <w:rFonts w:eastAsiaTheme="minorHAnsi"/>
                <w:b/>
                <w:sz w:val="18"/>
                <w:szCs w:val="18"/>
              </w:rPr>
              <w:t>projektov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4C5E3B6B" w14:textId="77777777" w:rsidR="00567048" w:rsidRDefault="00567048" w:rsidP="004439FA">
            <w:pPr>
              <w:spacing w:after="200" w:line="276" w:lineRule="auto"/>
              <w:jc w:val="center"/>
              <w:rPr>
                <w:del w:id="2100" w:author="OMH CKO" w:date="2018-04-17T12:27:00Z"/>
                <w:rFonts w:eastAsiaTheme="minorHAnsi"/>
                <w:b/>
                <w:sz w:val="18"/>
                <w:szCs w:val="18"/>
              </w:rPr>
            </w:pPr>
            <w:del w:id="2101" w:author="OMH CKO" w:date="2018-04-17T12:27:00Z">
              <w:r>
                <w:rPr>
                  <w:rFonts w:eastAsiaTheme="minorHAnsi"/>
                  <w:b/>
                  <w:sz w:val="18"/>
                  <w:szCs w:val="18"/>
                </w:rPr>
                <w:delText>Podiel plánovanej</w:delText>
              </w:r>
              <w:r w:rsidRPr="00567048">
                <w:rPr>
                  <w:rFonts w:eastAsiaTheme="minorHAnsi"/>
                  <w:b/>
                  <w:sz w:val="18"/>
                  <w:szCs w:val="18"/>
                </w:rPr>
                <w:delText xml:space="preserve"> výška podpory, ktorá sa má použiť na projekty realizované mimo oblasti programu  na základe vybraných projektov</w:delText>
              </w:r>
              <w:r>
                <w:rPr>
                  <w:rFonts w:eastAsiaTheme="minorHAnsi"/>
                  <w:b/>
                  <w:sz w:val="18"/>
                  <w:szCs w:val="18"/>
                </w:rPr>
                <w:delText xml:space="preserve"> </w:delText>
              </w:r>
              <w:r w:rsidRPr="00AA483F">
                <w:rPr>
                  <w:rFonts w:eastAsiaTheme="minorHAnsi"/>
                  <w:b/>
                  <w:sz w:val="18"/>
                  <w:szCs w:val="18"/>
                </w:rPr>
                <w:delText xml:space="preserve">na alokácii prioritnej osi </w:delText>
              </w:r>
              <w:r>
                <w:rPr>
                  <w:rFonts w:eastAsiaTheme="minorHAnsi"/>
                  <w:b/>
                  <w:sz w:val="18"/>
                  <w:szCs w:val="18"/>
                </w:rPr>
                <w:br/>
              </w:r>
              <w:r w:rsidRPr="00AA483F">
                <w:rPr>
                  <w:rFonts w:eastAsiaTheme="minorHAnsi"/>
                  <w:b/>
                  <w:sz w:val="18"/>
                  <w:szCs w:val="18"/>
                </w:rPr>
                <w:delText>(%)</w:delText>
              </w:r>
            </w:del>
          </w:p>
          <w:p w14:paraId="0969C315" w14:textId="77777777" w:rsidR="00567048" w:rsidRDefault="00761E43" w:rsidP="004439FA">
            <w:pPr>
              <w:spacing w:after="200" w:line="276" w:lineRule="auto"/>
              <w:jc w:val="center"/>
              <w:rPr>
                <w:ins w:id="2102" w:author="OMH CKO" w:date="2018-04-17T12:27:00Z"/>
                <w:rFonts w:eastAsiaTheme="minorHAnsi"/>
                <w:b/>
                <w:sz w:val="18"/>
                <w:szCs w:val="18"/>
              </w:rPr>
            </w:pPr>
            <w:ins w:id="2103" w:author="OMH CKO" w:date="2018-04-17T12:27:00Z">
              <w:r>
                <w:rPr>
                  <w:rFonts w:eastAsiaTheme="minorHAnsi"/>
                  <w:b/>
                  <w:sz w:val="18"/>
                  <w:szCs w:val="18"/>
                </w:rPr>
                <w:t>Ako podiel podpory EÚ</w:t>
              </w:r>
              <w:r w:rsidR="00567048" w:rsidRPr="00AA483F">
                <w:rPr>
                  <w:rFonts w:eastAsiaTheme="minorHAnsi"/>
                  <w:b/>
                  <w:sz w:val="18"/>
                  <w:szCs w:val="18"/>
                </w:rPr>
                <w:t xml:space="preserve"> </w:t>
              </w:r>
              <w:r>
                <w:rPr>
                  <w:rFonts w:eastAsiaTheme="minorHAnsi"/>
                  <w:b/>
                  <w:sz w:val="18"/>
                  <w:szCs w:val="18"/>
                </w:rPr>
                <w:t>na prioritnú os</w:t>
              </w:r>
              <w:r w:rsidR="00567048">
                <w:rPr>
                  <w:rFonts w:eastAsiaTheme="minorHAnsi"/>
                  <w:b/>
                  <w:sz w:val="18"/>
                  <w:szCs w:val="18"/>
                </w:rPr>
                <w:br/>
              </w:r>
              <w:r w:rsidR="00567048" w:rsidRPr="00AA483F">
                <w:rPr>
                  <w:rFonts w:eastAsiaTheme="minorHAnsi"/>
                  <w:b/>
                  <w:sz w:val="18"/>
                  <w:szCs w:val="18"/>
                </w:rPr>
                <w:t>(%)</w:t>
              </w:r>
            </w:ins>
          </w:p>
          <w:p w14:paraId="396DBCC5" w14:textId="561A481E" w:rsidR="00567048" w:rsidRPr="00AA483F" w:rsidRDefault="00567048" w:rsidP="00761E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(2/</w:t>
            </w:r>
            <w:del w:id="2104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alokácia</w:delText>
              </w:r>
            </w:del>
            <w:ins w:id="2105" w:author="OMH CKO" w:date="2018-04-17T12:27:00Z">
              <w:r w:rsidR="00761E43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podpora EÚ</w:t>
              </w:r>
            </w:ins>
            <w:r w:rsidR="00761E43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na prioritnú os*100)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41EF97A0" w14:textId="54058F0D" w:rsidR="00567048" w:rsidRPr="00AA483F" w:rsidRDefault="00567048" w:rsidP="0056704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del w:id="2106" w:author="OMH CKO" w:date="2018-04-17T12:27:00Z">
              <w:r w:rsidRPr="00AA483F">
                <w:rPr>
                  <w:rFonts w:eastAsiaTheme="minorHAnsi"/>
                  <w:b/>
                  <w:sz w:val="18"/>
                  <w:szCs w:val="18"/>
                </w:rPr>
                <w:delText>Suma oprávnených výdavkov</w:delText>
              </w:r>
            </w:del>
            <w:ins w:id="2107" w:author="OMH CKO" w:date="2018-04-17T12:27:00Z">
              <w:r w:rsidR="00761E43">
                <w:rPr>
                  <w:rFonts w:eastAsiaTheme="minorHAnsi"/>
                  <w:b/>
                  <w:sz w:val="18"/>
                  <w:szCs w:val="18"/>
                </w:rPr>
                <w:t>Výška podpory EÚ použitá</w:t>
              </w:r>
            </w:ins>
            <w:r w:rsidR="00761E43">
              <w:rPr>
                <w:rFonts w:eastAsiaTheme="minorHAnsi"/>
                <w:b/>
                <w:sz w:val="18"/>
                <w:szCs w:val="18"/>
              </w:rPr>
              <w:t xml:space="preserve"> na </w:t>
            </w:r>
            <w:del w:id="2108" w:author="OMH CKO" w:date="2018-04-17T12:27:00Z">
              <w:r>
                <w:rPr>
                  <w:rFonts w:eastAsiaTheme="minorHAnsi"/>
                  <w:b/>
                  <w:sz w:val="18"/>
                  <w:szCs w:val="18"/>
                </w:rPr>
                <w:delText>projekty</w:delText>
              </w:r>
              <w:r w:rsidRPr="00AA483F">
                <w:rPr>
                  <w:rFonts w:eastAsiaTheme="minorHAnsi"/>
                  <w:b/>
                  <w:sz w:val="18"/>
                  <w:szCs w:val="18"/>
                </w:rPr>
                <w:delText xml:space="preserve"> realizované</w:delText>
              </w:r>
            </w:del>
            <w:ins w:id="2109" w:author="OMH CKO" w:date="2018-04-17T12:27:00Z">
              <w:r w:rsidR="00761E43">
                <w:rPr>
                  <w:rFonts w:eastAsiaTheme="minorHAnsi"/>
                  <w:b/>
                  <w:sz w:val="18"/>
                  <w:szCs w:val="18"/>
                </w:rPr>
                <w:t>operácie vykonávané</w:t>
              </w:r>
            </w:ins>
            <w:r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="00761E43">
              <w:rPr>
                <w:rFonts w:eastAsiaTheme="minorHAnsi"/>
                <w:b/>
                <w:sz w:val="18"/>
                <w:szCs w:val="18"/>
              </w:rPr>
              <w:t xml:space="preserve">mimo oblasti programu </w:t>
            </w:r>
            <w:del w:id="2110" w:author="OMH CKO" w:date="2018-04-17T12:27:00Z">
              <w:r w:rsidRPr="00AA483F">
                <w:rPr>
                  <w:rFonts w:eastAsiaTheme="minorHAnsi"/>
                  <w:b/>
                  <w:sz w:val="18"/>
                  <w:szCs w:val="18"/>
                </w:rPr>
                <w:delText xml:space="preserve"> deklarovaná prijímateľom</w:delText>
              </w:r>
            </w:del>
            <w:ins w:id="2111" w:author="OMH CKO" w:date="2018-04-17T12:27:00Z">
              <w:r w:rsidR="00761E43">
                <w:rPr>
                  <w:rFonts w:eastAsiaTheme="minorHAnsi"/>
                  <w:b/>
                  <w:sz w:val="18"/>
                  <w:szCs w:val="18"/>
                </w:rPr>
                <w:t>na základe oprávnených výdavkov, ktoré prijímateľ vykázal</w:t>
              </w:r>
            </w:ins>
            <w:r w:rsidR="00761E43">
              <w:rPr>
                <w:rFonts w:eastAsiaTheme="minorHAnsi"/>
                <w:b/>
                <w:sz w:val="18"/>
                <w:szCs w:val="18"/>
              </w:rPr>
              <w:t xml:space="preserve"> riadiacemu orgánu</w:t>
            </w:r>
            <w:del w:id="2112" w:author="OMH CKO" w:date="2018-04-17T12:27:00Z">
              <w:r w:rsidRPr="00AA483F">
                <w:rPr>
                  <w:rFonts w:eastAsiaTheme="minorHAnsi"/>
                  <w:b/>
                  <w:sz w:val="18"/>
                  <w:szCs w:val="18"/>
                </w:rPr>
                <w:delText xml:space="preserve"> </w:delText>
              </w:r>
            </w:del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1002" w:type="pct"/>
            <w:shd w:val="clear" w:color="auto" w:fill="B8CCE4" w:themeFill="accent1" w:themeFillTint="66"/>
            <w:vAlign w:val="center"/>
          </w:tcPr>
          <w:p w14:paraId="744DCE78" w14:textId="77777777" w:rsidR="00567048" w:rsidRDefault="00567048" w:rsidP="00AA7D81">
            <w:pPr>
              <w:spacing w:after="200" w:line="276" w:lineRule="auto"/>
              <w:jc w:val="center"/>
              <w:rPr>
                <w:del w:id="2113" w:author="OMH CKO" w:date="2018-04-17T12:27:00Z"/>
                <w:rFonts w:eastAsiaTheme="minorHAnsi"/>
                <w:b/>
                <w:sz w:val="18"/>
                <w:szCs w:val="18"/>
              </w:rPr>
            </w:pPr>
            <w:del w:id="2114" w:author="OMH CKO" w:date="2018-04-17T12:27:00Z">
              <w:r w:rsidRPr="00AA483F">
                <w:rPr>
                  <w:rFonts w:eastAsiaTheme="minorHAnsi"/>
                  <w:b/>
                  <w:sz w:val="18"/>
                  <w:szCs w:val="18"/>
                </w:rPr>
                <w:delText xml:space="preserve">Podiel sumy oprávnených výdavkov na </w:delText>
              </w:r>
              <w:r>
                <w:rPr>
                  <w:rFonts w:eastAsiaTheme="minorHAnsi"/>
                  <w:b/>
                  <w:sz w:val="18"/>
                  <w:szCs w:val="18"/>
                </w:rPr>
                <w:delText>projekty</w:delText>
              </w:r>
              <w:r w:rsidRPr="00AA483F">
                <w:rPr>
                  <w:rFonts w:eastAsiaTheme="minorHAnsi"/>
                  <w:b/>
                  <w:sz w:val="18"/>
                  <w:szCs w:val="18"/>
                </w:rPr>
                <w:delText xml:space="preserve"> realizované mimo oblasti programu  deklarovaných prijímateľom riadiacemu orgánu na alokácii prioritnej osi</w:delText>
              </w:r>
              <w:r w:rsidRPr="00AA483F">
                <w:rPr>
                  <w:rFonts w:eastAsiaTheme="minorHAnsi"/>
                  <w:b/>
                  <w:sz w:val="18"/>
                  <w:szCs w:val="18"/>
                </w:rPr>
                <w:br/>
                <w:delText>(%)</w:delText>
              </w:r>
            </w:del>
          </w:p>
          <w:p w14:paraId="1F98A899" w14:textId="77777777" w:rsidR="00567048" w:rsidRDefault="00761E43" w:rsidP="00AA7D81">
            <w:pPr>
              <w:spacing w:after="200" w:line="276" w:lineRule="auto"/>
              <w:jc w:val="center"/>
              <w:rPr>
                <w:ins w:id="2115" w:author="OMH CKO" w:date="2018-04-17T12:27:00Z"/>
                <w:rFonts w:eastAsiaTheme="minorHAnsi"/>
                <w:b/>
                <w:sz w:val="18"/>
                <w:szCs w:val="18"/>
              </w:rPr>
            </w:pPr>
            <w:ins w:id="2116" w:author="OMH CKO" w:date="2018-04-17T12:27:00Z">
              <w:r>
                <w:rPr>
                  <w:rFonts w:eastAsiaTheme="minorHAnsi"/>
                  <w:b/>
                  <w:sz w:val="18"/>
                  <w:szCs w:val="18"/>
                </w:rPr>
                <w:t>Ako podiel na podpore EÚ na prioritnú os</w:t>
              </w:r>
              <w:r w:rsidR="00567048" w:rsidRPr="00AA483F">
                <w:rPr>
                  <w:rFonts w:eastAsiaTheme="minorHAnsi"/>
                  <w:b/>
                  <w:sz w:val="18"/>
                  <w:szCs w:val="18"/>
                </w:rPr>
                <w:br/>
                <w:t>(%)</w:t>
              </w:r>
            </w:ins>
          </w:p>
          <w:p w14:paraId="3E88B665" w14:textId="67F6CF3F" w:rsidR="00567048" w:rsidRPr="00AA483F" w:rsidRDefault="00567048" w:rsidP="00761E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(4/</w:t>
            </w:r>
            <w:del w:id="211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alokácia</w:delText>
              </w:r>
            </w:del>
            <w:ins w:id="2118" w:author="OMH CKO" w:date="2018-04-17T12:27:00Z">
              <w:r w:rsidR="00761E43">
                <w:rPr>
                  <w:rFonts w:eastAsiaTheme="minorHAnsi"/>
                  <w:b/>
                  <w:sz w:val="18"/>
                  <w:szCs w:val="18"/>
                  <w:lang w:eastAsia="en-US"/>
                </w:rPr>
                <w:t>podpora EÚ</w:t>
              </w:r>
            </w:ins>
            <w:r w:rsidR="00761E43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na prioritnú os*100)</w:t>
            </w:r>
          </w:p>
        </w:tc>
      </w:tr>
      <w:tr w:rsidR="00F65AB8" w:rsidRPr="00AA7D81" w14:paraId="25B2359C" w14:textId="77777777" w:rsidTr="00F41510">
        <w:trPr>
          <w:jc w:val="center"/>
        </w:trPr>
        <w:tc>
          <w:tcPr>
            <w:tcW w:w="1091" w:type="pct"/>
            <w:shd w:val="clear" w:color="auto" w:fill="B8CCE4" w:themeFill="accent1" w:themeFillTint="66"/>
            <w:vAlign w:val="center"/>
          </w:tcPr>
          <w:p w14:paraId="6E17FD30" w14:textId="77777777" w:rsidR="00AA7D81" w:rsidRPr="00AA483F" w:rsidRDefault="00AA7D81" w:rsidP="00567048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Výdavky na</w:t>
            </w:r>
            <w:r w:rsidR="00567048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projekty</w:t>
            </w:r>
            <w:r w:rsidR="00C93F43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vykonávané 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mimo oblasti programu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5904FD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7211CC6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2C59C0FB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0A4D29FD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4D50895B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40BF7B70" w14:textId="77777777" w:rsidR="00D5787A" w:rsidRDefault="00AA7D81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  <w:r w:rsidRPr="000F4E16">
        <w:rPr>
          <w:rFonts w:eastAsiaTheme="minorHAnsi"/>
          <w:sz w:val="18"/>
          <w:szCs w:val="18"/>
          <w:lang w:eastAsia="en-US"/>
        </w:rPr>
        <w:t>* v súlade s povolenými max. podielmi stanovenými v článku 70 (2) nariadenia EP a Rady (EÚ)  č. 1303/2013 a článku 20 nariaden</w:t>
      </w:r>
      <w:r w:rsidR="005F0D2C" w:rsidRPr="000F4E16">
        <w:rPr>
          <w:rFonts w:eastAsiaTheme="minorHAnsi"/>
          <w:sz w:val="18"/>
          <w:szCs w:val="18"/>
          <w:lang w:eastAsia="en-US"/>
        </w:rPr>
        <w:t>ia EP a Rady (EÚ)  č. 1299/2013</w:t>
      </w:r>
    </w:p>
    <w:p w14:paraId="0CEF4265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br w:type="page"/>
      </w:r>
    </w:p>
    <w:p w14:paraId="51D2D3D6" w14:textId="77777777" w:rsidR="00C93F43" w:rsidRDefault="00C93F43" w:rsidP="00AA7D81">
      <w:pPr>
        <w:spacing w:after="200" w:line="276" w:lineRule="auto"/>
        <w:rPr>
          <w:rFonts w:eastAsiaTheme="minorHAnsi"/>
          <w:b/>
          <w:lang w:eastAsia="en-US"/>
        </w:rPr>
      </w:pPr>
      <w:r w:rsidRPr="00F41510">
        <w:rPr>
          <w:rFonts w:eastAsiaTheme="minorHAnsi"/>
          <w:b/>
          <w:lang w:eastAsia="en-US"/>
        </w:rPr>
        <w:lastRenderedPageBreak/>
        <w:t>Cieľ 2</w:t>
      </w:r>
    </w:p>
    <w:p w14:paraId="02799542" w14:textId="77777777" w:rsidR="00E01AA0" w:rsidRDefault="00E01AA0" w:rsidP="00E01AA0">
      <w:pPr>
        <w:shd w:val="clear" w:color="auto" w:fill="B8CCE4" w:themeFill="accent1" w:themeFillTint="66"/>
        <w:spacing w:after="120"/>
        <w:jc w:val="both"/>
        <w:rPr>
          <w:del w:id="2119" w:author="OMH CKO" w:date="2018-04-17T12:27:00Z"/>
          <w:rFonts w:eastAsiaTheme="minorHAnsi"/>
          <w:i/>
          <w:u w:val="single"/>
        </w:rPr>
      </w:pPr>
      <w:del w:id="2120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0D5FB1A3" w14:textId="77777777" w:rsidR="00E01AA0" w:rsidRPr="00F41510" w:rsidRDefault="00E01AA0" w:rsidP="00F41510">
      <w:pPr>
        <w:shd w:val="clear" w:color="auto" w:fill="B8CCE4" w:themeFill="accent1" w:themeFillTint="66"/>
        <w:spacing w:after="240"/>
        <w:jc w:val="both"/>
        <w:rPr>
          <w:del w:id="2121" w:author="OMH CKO" w:date="2018-04-17T12:27:00Z"/>
          <w:rFonts w:eastAsiaTheme="minorHAnsi"/>
          <w:i/>
        </w:rPr>
      </w:pPr>
      <w:del w:id="2122" w:author="OMH CKO" w:date="2018-04-17T12:27:00Z">
        <w:r>
          <w:rPr>
            <w:rFonts w:eastAsiaTheme="minorHAnsi"/>
            <w:i/>
          </w:rPr>
          <w:delText xml:space="preserve">Stĺpce 1 - 4 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2015ACF5" w14:textId="77777777" w:rsidR="00590583" w:rsidRDefault="00590583" w:rsidP="00590583">
      <w:pPr>
        <w:shd w:val="clear" w:color="auto" w:fill="B8CCE4" w:themeFill="accent1" w:themeFillTint="66"/>
        <w:spacing w:after="120"/>
        <w:jc w:val="both"/>
        <w:rPr>
          <w:ins w:id="2123" w:author="OMH CKO" w:date="2018-04-17T12:27:00Z"/>
          <w:rFonts w:eastAsiaTheme="minorHAnsi"/>
          <w:i/>
          <w:u w:val="single"/>
        </w:rPr>
      </w:pPr>
      <w:ins w:id="2124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7A990246" w14:textId="77777777" w:rsidR="00590583" w:rsidRDefault="00590583" w:rsidP="00590583">
      <w:pPr>
        <w:shd w:val="clear" w:color="auto" w:fill="B8CCE4" w:themeFill="accent1" w:themeFillTint="66"/>
        <w:spacing w:after="120"/>
        <w:jc w:val="both"/>
        <w:rPr>
          <w:ins w:id="2125" w:author="OMH CKO" w:date="2018-04-17T12:27:00Z"/>
          <w:rFonts w:eastAsiaTheme="minorHAnsi"/>
          <w:i/>
          <w:u w:val="single"/>
        </w:rPr>
      </w:pPr>
      <w:ins w:id="2126" w:author="OMH CKO" w:date="2018-04-17T12:27:00Z">
        <w:r>
          <w:rPr>
            <w:rFonts w:eastAsiaTheme="minorHAnsi"/>
            <w:i/>
            <w:u w:val="single"/>
          </w:rPr>
          <w:t>V prípade cieľa 2 je tabuľka 9 označená ako tabuľka 6.</w:t>
        </w:r>
      </w:ins>
    </w:p>
    <w:p w14:paraId="5AF93E60" w14:textId="77777777" w:rsidR="00E01AA0" w:rsidRPr="00F41510" w:rsidRDefault="00590583" w:rsidP="00F41510">
      <w:pPr>
        <w:shd w:val="clear" w:color="auto" w:fill="B8CCE4" w:themeFill="accent1" w:themeFillTint="66"/>
        <w:spacing w:after="240"/>
        <w:jc w:val="both"/>
        <w:rPr>
          <w:ins w:id="2127" w:author="OMH CKO" w:date="2018-04-17T12:27:00Z"/>
          <w:rFonts w:eastAsiaTheme="minorHAnsi"/>
          <w:i/>
        </w:rPr>
      </w:pPr>
      <w:ins w:id="2128" w:author="OMH CKO" w:date="2018-04-17T12:27:00Z">
        <w:r>
          <w:rPr>
            <w:rFonts w:eastAsiaTheme="minorHAnsi"/>
            <w:i/>
          </w:rPr>
          <w:t>Ak sa v príslušnom programe nerealizujú projekty mimo oblasti programu, v tabuľke sa vyplnia 0.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2163"/>
        <w:gridCol w:w="2925"/>
        <w:gridCol w:w="2469"/>
        <w:gridCol w:w="3081"/>
      </w:tblGrid>
      <w:tr w:rsidR="00F65AB8" w:rsidRPr="00AA7D81" w14:paraId="1838E7F3" w14:textId="77777777" w:rsidTr="00F41510">
        <w:trPr>
          <w:trHeight w:val="340"/>
        </w:trPr>
        <w:tc>
          <w:tcPr>
            <w:tcW w:w="1199" w:type="pct"/>
            <w:vMerge w:val="restart"/>
            <w:shd w:val="clear" w:color="auto" w:fill="B8CCE4" w:themeFill="accent1" w:themeFillTint="66"/>
          </w:tcPr>
          <w:p w14:paraId="26DAC7F6" w14:textId="77777777" w:rsidR="00C93F43" w:rsidRPr="00AA7D81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773" w:type="pct"/>
            <w:shd w:val="clear" w:color="auto" w:fill="B8CCE4" w:themeFill="accent1" w:themeFillTint="66"/>
            <w:vAlign w:val="center"/>
          </w:tcPr>
          <w:p w14:paraId="3235EF1A" w14:textId="77777777" w:rsidR="00C93F43" w:rsidRPr="00AA483F" w:rsidDel="00567048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1045" w:type="pct"/>
            <w:shd w:val="clear" w:color="auto" w:fill="B8CCE4" w:themeFill="accent1" w:themeFillTint="66"/>
            <w:vAlign w:val="center"/>
          </w:tcPr>
          <w:p w14:paraId="5A227DE7" w14:textId="77777777" w:rsidR="00C93F43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882" w:type="pct"/>
            <w:shd w:val="clear" w:color="auto" w:fill="B8CCE4" w:themeFill="accent1" w:themeFillTint="66"/>
            <w:vAlign w:val="center"/>
          </w:tcPr>
          <w:p w14:paraId="7844EF5D" w14:textId="77777777" w:rsidR="00C93F43" w:rsidRPr="00AA483F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1101" w:type="pct"/>
            <w:shd w:val="clear" w:color="auto" w:fill="B8CCE4" w:themeFill="accent1" w:themeFillTint="66"/>
            <w:vAlign w:val="center"/>
          </w:tcPr>
          <w:p w14:paraId="079FCAEF" w14:textId="77777777" w:rsidR="00C93F43" w:rsidRPr="00AA483F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</w:tr>
      <w:tr w:rsidR="00F65AB8" w:rsidRPr="00AA7D81" w14:paraId="2B31A29B" w14:textId="77777777" w:rsidTr="00F41510">
        <w:trPr>
          <w:trHeight w:val="1587"/>
        </w:trPr>
        <w:tc>
          <w:tcPr>
            <w:tcW w:w="1199" w:type="pct"/>
            <w:vMerge/>
            <w:shd w:val="clear" w:color="auto" w:fill="B8CCE4" w:themeFill="accent1" w:themeFillTint="66"/>
          </w:tcPr>
          <w:p w14:paraId="5A2726CC" w14:textId="77777777" w:rsidR="00C93F43" w:rsidRPr="00AA7D81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773" w:type="pct"/>
            <w:shd w:val="clear" w:color="auto" w:fill="B8CCE4" w:themeFill="accent1" w:themeFillTint="66"/>
            <w:vAlign w:val="center"/>
          </w:tcPr>
          <w:p w14:paraId="2B0851ED" w14:textId="77777777" w:rsidR="00C93F43" w:rsidRPr="00AA483F" w:rsidRDefault="00C93F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>Plánovaná výška podpory z EFRR, ktorá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t>sa má použiť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na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projekt alebo časť projektu vykonávanú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mimo oblasti programu  na základe vybraných </w:t>
            </w:r>
            <w:r>
              <w:rPr>
                <w:rFonts w:eastAsiaTheme="minorHAnsi"/>
                <w:b/>
                <w:sz w:val="18"/>
                <w:szCs w:val="18"/>
              </w:rPr>
              <w:t>projektov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1045" w:type="pct"/>
            <w:shd w:val="clear" w:color="auto" w:fill="B8CCE4" w:themeFill="accent1" w:themeFillTint="66"/>
            <w:vAlign w:val="center"/>
          </w:tcPr>
          <w:p w14:paraId="793BC790" w14:textId="77777777" w:rsidR="00C93F43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 xml:space="preserve">Podiel plánovanej výška podpory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 xml:space="preserve">EFRR, ktorá sa má použiť na projekt alebo časť projektu vykonávanú mimo oblasti programu </w:t>
            </w:r>
            <w:r w:rsidRPr="00567048">
              <w:rPr>
                <w:rFonts w:eastAsiaTheme="minorHAnsi"/>
                <w:b/>
                <w:sz w:val="18"/>
                <w:szCs w:val="18"/>
              </w:rPr>
              <w:t>na základe vybraných projektov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na </w:t>
            </w:r>
            <w:r>
              <w:rPr>
                <w:rFonts w:eastAsiaTheme="minorHAnsi"/>
                <w:b/>
                <w:sz w:val="18"/>
                <w:szCs w:val="18"/>
              </w:rPr>
              <w:t>celkových pridelených finančných prostriedkoch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br/>
            </w:r>
            <w:r w:rsidRPr="00AA483F">
              <w:rPr>
                <w:rFonts w:eastAsiaTheme="minorHAnsi"/>
                <w:b/>
                <w:sz w:val="18"/>
                <w:szCs w:val="18"/>
              </w:rPr>
              <w:t>(%)</w:t>
            </w:r>
          </w:p>
          <w:p w14:paraId="0563D0AF" w14:textId="77777777" w:rsidR="00C93F43" w:rsidRPr="00AA483F" w:rsidRDefault="00C93F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(1/celková výška pridelenej podpory z EFRR na úrovni programu*100)</w:t>
            </w:r>
          </w:p>
        </w:tc>
        <w:tc>
          <w:tcPr>
            <w:tcW w:w="882" w:type="pct"/>
            <w:shd w:val="clear" w:color="auto" w:fill="B8CCE4" w:themeFill="accent1" w:themeFillTint="66"/>
            <w:vAlign w:val="center"/>
          </w:tcPr>
          <w:p w14:paraId="6149764E" w14:textId="77777777" w:rsidR="00C93F43" w:rsidRPr="00AA483F" w:rsidRDefault="00C93F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AA483F">
              <w:rPr>
                <w:rFonts w:eastAsiaTheme="minorHAnsi"/>
                <w:b/>
                <w:sz w:val="18"/>
                <w:szCs w:val="18"/>
              </w:rPr>
              <w:t xml:space="preserve">Suma oprávnených výdavkov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v rámci podpory z EFRR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 xml:space="preserve">na projekt alebo časť projektu vykonávanú mimo oblasti programu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deklarovaná prijímateľom riadiacemu orgánu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1101" w:type="pct"/>
            <w:shd w:val="clear" w:color="auto" w:fill="B8CCE4" w:themeFill="accent1" w:themeFillTint="66"/>
            <w:vAlign w:val="center"/>
          </w:tcPr>
          <w:p w14:paraId="5A4C7908" w14:textId="77777777" w:rsidR="00C93F43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AA483F">
              <w:rPr>
                <w:rFonts w:eastAsiaTheme="minorHAnsi"/>
                <w:b/>
                <w:sz w:val="18"/>
                <w:szCs w:val="18"/>
              </w:rPr>
              <w:t xml:space="preserve">Podiel sumy oprávnených výdavkov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v rámci podpory z EFRR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 xml:space="preserve">na projekt alebo časť projektu vykonávanú mimo oblasti programu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deklarovaných prijímateľom riadiacemu orgánu na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>celkových pridelených finančných prostriedkoch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(%)</w:t>
            </w:r>
          </w:p>
          <w:p w14:paraId="42CC1AEC" w14:textId="77777777" w:rsidR="00C93F43" w:rsidRPr="00AA483F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</w:t>
            </w:r>
            <w:r w:rsidR="004F72A2">
              <w:rPr>
                <w:rFonts w:eastAsiaTheme="minorHAnsi"/>
                <w:b/>
                <w:sz w:val="18"/>
                <w:szCs w:val="18"/>
                <w:lang w:eastAsia="en-US"/>
              </w:rPr>
              <w:t>3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r w:rsidR="004F72A2">
              <w:t xml:space="preserve"> </w:t>
            </w:r>
            <w:r w:rsidR="004F72A2" w:rsidRPr="004F72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celková výška pridelenej podpory z EFRR na úrovni programu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*100)</w:t>
            </w:r>
          </w:p>
        </w:tc>
      </w:tr>
      <w:tr w:rsidR="00F65AB8" w:rsidRPr="00AA7D81" w14:paraId="444EF8FA" w14:textId="77777777" w:rsidTr="00F41510">
        <w:tc>
          <w:tcPr>
            <w:tcW w:w="1199" w:type="pct"/>
            <w:shd w:val="clear" w:color="auto" w:fill="B8CCE4" w:themeFill="accent1" w:themeFillTint="66"/>
            <w:vAlign w:val="center"/>
          </w:tcPr>
          <w:p w14:paraId="2A37EA1A" w14:textId="77777777" w:rsidR="00C93F43" w:rsidRPr="00AA483F" w:rsidRDefault="00C93F43" w:rsidP="001F5991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Výdavky na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časť projektu alebo projekt vykonávaný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mimo oblasti programu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3E1CC076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7010409D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A8BA765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101" w:type="pct"/>
            <w:shd w:val="clear" w:color="auto" w:fill="auto"/>
            <w:vAlign w:val="center"/>
          </w:tcPr>
          <w:p w14:paraId="1AA197F3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24B27566" w14:textId="77777777" w:rsidR="00C93F43" w:rsidRPr="000F4E16" w:rsidRDefault="00C93F43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*</w:t>
      </w:r>
      <w:r w:rsidRPr="00C93F43">
        <w:rPr>
          <w:rFonts w:eastAsiaTheme="minorHAnsi"/>
          <w:sz w:val="18"/>
          <w:szCs w:val="18"/>
          <w:lang w:eastAsia="en-US"/>
        </w:rPr>
        <w:t xml:space="preserve"> </w:t>
      </w:r>
      <w:r w:rsidRPr="000F4E16">
        <w:rPr>
          <w:rFonts w:eastAsiaTheme="minorHAnsi"/>
          <w:sz w:val="18"/>
          <w:szCs w:val="18"/>
          <w:lang w:eastAsia="en-US"/>
        </w:rPr>
        <w:t>v súlade s povolenými max. podielmi stanovenými v  článku 20 nariadenia EP a Rady (EÚ)  č. 1299/2013</w:t>
      </w:r>
    </w:p>
    <w:p w14:paraId="6D4E9714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br w:type="page"/>
      </w:r>
    </w:p>
    <w:p w14:paraId="7B06CFFA" w14:textId="77777777" w:rsidR="00AA7D81" w:rsidRDefault="004439FA" w:rsidP="00AA7D81">
      <w:pPr>
        <w:spacing w:after="200" w:line="276" w:lineRule="auto"/>
        <w:rPr>
          <w:rFonts w:eastAsiaTheme="minorHAnsi"/>
          <w:b/>
          <w:lang w:eastAsia="en-US"/>
        </w:rPr>
      </w:pPr>
      <w:r w:rsidRPr="004439FA">
        <w:rPr>
          <w:rFonts w:eastAsiaTheme="minorHAnsi"/>
          <w:b/>
          <w:lang w:eastAsia="en-US"/>
        </w:rPr>
        <w:lastRenderedPageBreak/>
        <w:t>Tabuľka 10</w:t>
      </w:r>
      <w:r w:rsidR="00AA7D81" w:rsidRPr="004439FA">
        <w:rPr>
          <w:rFonts w:eastAsiaTheme="minorHAnsi"/>
          <w:b/>
          <w:lang w:eastAsia="en-US"/>
        </w:rPr>
        <w:t xml:space="preserve"> Výdavky r</w:t>
      </w:r>
      <w:r w:rsidRPr="004439FA">
        <w:rPr>
          <w:rFonts w:eastAsiaTheme="minorHAnsi"/>
          <w:b/>
          <w:lang w:eastAsia="en-US"/>
        </w:rPr>
        <w:t>ealizované mimo Únie</w:t>
      </w:r>
      <w:r w:rsidR="00AA7D81" w:rsidRPr="004439FA">
        <w:rPr>
          <w:rFonts w:eastAsiaTheme="minorHAnsi"/>
          <w:b/>
          <w:lang w:eastAsia="en-US"/>
        </w:rPr>
        <w:t xml:space="preserve"> (ESF)</w:t>
      </w:r>
    </w:p>
    <w:p w14:paraId="2B2E7796" w14:textId="77777777" w:rsidR="00D65658" w:rsidRDefault="00D65658" w:rsidP="00D65658">
      <w:pPr>
        <w:shd w:val="clear" w:color="auto" w:fill="B8CCE4" w:themeFill="accent1" w:themeFillTint="66"/>
        <w:spacing w:after="120"/>
        <w:jc w:val="both"/>
        <w:rPr>
          <w:del w:id="2129" w:author="OMH CKO" w:date="2018-04-17T12:27:00Z"/>
          <w:rFonts w:eastAsiaTheme="minorHAnsi"/>
          <w:i/>
          <w:u w:val="single"/>
        </w:rPr>
      </w:pPr>
      <w:del w:id="2130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30AE76E8" w14:textId="77777777" w:rsidR="00D65658" w:rsidRPr="00F41510" w:rsidRDefault="003C7CC5" w:rsidP="00F41510">
      <w:pPr>
        <w:shd w:val="clear" w:color="auto" w:fill="B8CCE4" w:themeFill="accent1" w:themeFillTint="66"/>
        <w:spacing w:after="240"/>
        <w:jc w:val="both"/>
        <w:rPr>
          <w:del w:id="2131" w:author="OMH CKO" w:date="2018-04-17T12:27:00Z"/>
          <w:rFonts w:eastAsiaTheme="minorHAnsi"/>
          <w:i/>
        </w:rPr>
      </w:pPr>
      <w:del w:id="2132" w:author="OMH CKO" w:date="2018-04-17T12:27:00Z">
        <w:r>
          <w:rPr>
            <w:rFonts w:eastAsiaTheme="minorHAnsi"/>
            <w:i/>
          </w:rPr>
          <w:delText>Stĺpce 1 -</w:delText>
        </w:r>
        <w:r w:rsidR="00D65658">
          <w:rPr>
            <w:rFonts w:eastAsiaTheme="minorHAnsi"/>
            <w:i/>
          </w:rPr>
          <w:delText xml:space="preserve"> 4  – automaticky generované ITMS2014+</w:delText>
        </w:r>
      </w:del>
    </w:p>
    <w:p w14:paraId="4F659172" w14:textId="77777777" w:rsidR="00D65658" w:rsidRDefault="00590583" w:rsidP="00D65658">
      <w:pPr>
        <w:shd w:val="clear" w:color="auto" w:fill="B8CCE4" w:themeFill="accent1" w:themeFillTint="66"/>
        <w:spacing w:after="120"/>
        <w:jc w:val="both"/>
        <w:rPr>
          <w:ins w:id="2133" w:author="OMH CKO" w:date="2018-04-17T12:27:00Z"/>
          <w:rFonts w:eastAsiaTheme="minorHAnsi"/>
          <w:i/>
          <w:u w:val="single"/>
        </w:rPr>
      </w:pPr>
      <w:ins w:id="2134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0689A459" w14:textId="77777777" w:rsidR="00D65658" w:rsidRPr="00F41510" w:rsidRDefault="00590583" w:rsidP="00F41510">
      <w:pPr>
        <w:shd w:val="clear" w:color="auto" w:fill="B8CCE4" w:themeFill="accent1" w:themeFillTint="66"/>
        <w:spacing w:after="240"/>
        <w:jc w:val="both"/>
        <w:rPr>
          <w:ins w:id="2135" w:author="OMH CKO" w:date="2018-04-17T12:27:00Z"/>
          <w:rFonts w:eastAsiaTheme="minorHAnsi"/>
          <w:i/>
        </w:rPr>
      </w:pPr>
      <w:ins w:id="2136" w:author="OMH CKO" w:date="2018-04-17T12:27:00Z">
        <w:r>
          <w:rPr>
            <w:rFonts w:eastAsiaTheme="minorHAnsi"/>
            <w:i/>
          </w:rPr>
          <w:t xml:space="preserve">Ak v rámci programu nie sú vynaložené výdavky mimo Únie, v tabuľke sa vyplnia 0. 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3658"/>
        <w:gridCol w:w="3647"/>
        <w:gridCol w:w="3647"/>
      </w:tblGrid>
      <w:tr w:rsidR="00F65AB8" w:rsidRPr="00AA7D81" w14:paraId="39D39314" w14:textId="77777777" w:rsidTr="00F41510">
        <w:trPr>
          <w:trHeight w:val="348"/>
        </w:trPr>
        <w:tc>
          <w:tcPr>
            <w:tcW w:w="1087" w:type="pct"/>
            <w:shd w:val="clear" w:color="auto" w:fill="B8CCE4" w:themeFill="accent1" w:themeFillTint="66"/>
            <w:vAlign w:val="center"/>
          </w:tcPr>
          <w:p w14:paraId="6972AD51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1307" w:type="pct"/>
            <w:shd w:val="clear" w:color="auto" w:fill="B8CCE4" w:themeFill="accent1" w:themeFillTint="66"/>
            <w:vAlign w:val="center"/>
          </w:tcPr>
          <w:p w14:paraId="6F6FE519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32B4E6C5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6105E29D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</w:tr>
      <w:tr w:rsidR="00F65AB8" w:rsidRPr="00AA7D81" w14:paraId="0949519D" w14:textId="77777777" w:rsidTr="00F41510">
        <w:trPr>
          <w:trHeight w:val="1214"/>
        </w:trPr>
        <w:tc>
          <w:tcPr>
            <w:tcW w:w="1087" w:type="pct"/>
            <w:shd w:val="clear" w:color="auto" w:fill="B8CCE4" w:themeFill="accent1" w:themeFillTint="66"/>
            <w:vAlign w:val="center"/>
          </w:tcPr>
          <w:p w14:paraId="04BE2B47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Suma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predpokladaných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výdavkov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, ktoré budú vynaložené 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mimo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Únie v rámci TC 8 a 10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na základe vybraných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projektov</w:t>
            </w:r>
          </w:p>
          <w:p w14:paraId="0E8F0170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(EUR)</w:t>
            </w:r>
          </w:p>
        </w:tc>
        <w:tc>
          <w:tcPr>
            <w:tcW w:w="1307" w:type="pct"/>
            <w:shd w:val="clear" w:color="auto" w:fill="B8CCE4" w:themeFill="accent1" w:themeFillTint="66"/>
            <w:vAlign w:val="center"/>
          </w:tcPr>
          <w:p w14:paraId="1F36D379" w14:textId="77777777" w:rsidR="001136F4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Podiel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na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celkových finančných prostriedkoch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(EÚ +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národné financovanie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)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pridelených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r w:rsid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na program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ESF alebo časti ESF v prípade </w:t>
            </w:r>
            <w:proofErr w:type="spellStart"/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br/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(%)</w:t>
            </w:r>
          </w:p>
          <w:p w14:paraId="155B7BC3" w14:textId="77777777" w:rsidR="001136F4" w:rsidRPr="00F41510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(1/ celková alokácia </w:t>
            </w:r>
            <w:r w:rsidR="00361BEF"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programu </w:t>
            </w: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ESF alebo časť ESF v prípade </w:t>
            </w:r>
            <w:proofErr w:type="spellStart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programu*100)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71A7A128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Suma oprávnených výdavk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ov</w:t>
            </w:r>
            <w:r w:rsid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, ktoré boli vynaložené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mimo Únie</w:t>
            </w:r>
            <w:r w:rsidR="00361BEF">
              <w:rPr>
                <w:rFonts w:eastAsiaTheme="minorHAnsi"/>
                <w:b/>
                <w:sz w:val="18"/>
                <w:szCs w:val="18"/>
                <w:lang w:eastAsia="en-US"/>
              </w:rPr>
              <w:t>,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deklarovaná prijímateľom riadiacemu orgánu </w:t>
            </w:r>
          </w:p>
          <w:p w14:paraId="46DE7A03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5FFB8FF1" w14:textId="77777777" w:rsidR="001136F4" w:rsidRDefault="00361BEF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Podiel na celkových finančných prostriedkoch  (EÚ + národné financovanie) pridelených na program ESF alebo časti ESF v prípade </w:t>
            </w:r>
            <w:proofErr w:type="spellStart"/>
            <w:r w:rsidRPr="00361BEF"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 w:rsidRP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</w:t>
            </w:r>
            <w:r w:rsidR="001136F4">
              <w:rPr>
                <w:rFonts w:eastAsiaTheme="minorHAnsi"/>
                <w:b/>
                <w:sz w:val="18"/>
                <w:szCs w:val="18"/>
                <w:lang w:eastAsia="en-US"/>
              </w:rPr>
              <w:br/>
            </w:r>
            <w:r w:rsidR="001136F4"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(%)</w:t>
            </w:r>
          </w:p>
          <w:p w14:paraId="50CDFBFF" w14:textId="77777777" w:rsidR="001136F4" w:rsidRPr="00F41510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(3/ celková alokácia </w:t>
            </w:r>
            <w:r w:rsidR="00361BEF"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programu </w:t>
            </w: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ESF alebo časť ESF v prípade </w:t>
            </w:r>
            <w:proofErr w:type="spellStart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programu*100)</w:t>
            </w:r>
          </w:p>
        </w:tc>
      </w:tr>
      <w:tr w:rsidR="00F65AB8" w:rsidRPr="00AA7D81" w14:paraId="5060904F" w14:textId="77777777" w:rsidTr="00F41510">
        <w:trPr>
          <w:trHeight w:val="567"/>
        </w:trPr>
        <w:tc>
          <w:tcPr>
            <w:tcW w:w="1087" w:type="pct"/>
            <w:shd w:val="clear" w:color="auto" w:fill="FFFFFF" w:themeFill="background1"/>
            <w:vAlign w:val="center"/>
          </w:tcPr>
          <w:p w14:paraId="5CCC9DB2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307" w:type="pct"/>
            <w:shd w:val="clear" w:color="auto" w:fill="FFFFFF" w:themeFill="background1"/>
            <w:vAlign w:val="center"/>
          </w:tcPr>
          <w:p w14:paraId="30CA8F34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1303" w:type="pct"/>
            <w:shd w:val="clear" w:color="auto" w:fill="FFFFFF" w:themeFill="background1"/>
            <w:vAlign w:val="center"/>
          </w:tcPr>
          <w:p w14:paraId="65E49A0D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303" w:type="pct"/>
            <w:shd w:val="clear" w:color="auto" w:fill="FFFFFF" w:themeFill="background1"/>
            <w:vAlign w:val="center"/>
          </w:tcPr>
          <w:p w14:paraId="0DF6CE9A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238D008A" w14:textId="77777777" w:rsidR="00AA7D81" w:rsidRPr="000F4E16" w:rsidRDefault="00AA7D81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  <w:r w:rsidRPr="000F4E16">
        <w:rPr>
          <w:rFonts w:eastAsiaTheme="minorHAnsi"/>
          <w:sz w:val="18"/>
          <w:szCs w:val="18"/>
          <w:lang w:eastAsia="en-US"/>
        </w:rPr>
        <w:t>* v súlade s povolenými max. podielmi stanovenými v článku 13 nariadenia EP a Rady (EÚ)  č. 1304/2013</w:t>
      </w:r>
    </w:p>
    <w:p w14:paraId="735A7FCD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br w:type="page"/>
      </w:r>
    </w:p>
    <w:p w14:paraId="71E5DB39" w14:textId="77777777" w:rsidR="00AA7D81" w:rsidRPr="00AA483F" w:rsidRDefault="00301358" w:rsidP="00AA7D81">
      <w:pPr>
        <w:spacing w:after="12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Tabuľka 11</w:t>
      </w:r>
      <w:r w:rsidR="00AA7D81" w:rsidRPr="00AA483F">
        <w:rPr>
          <w:rFonts w:eastAsiaTheme="minorHAnsi"/>
          <w:b/>
          <w:lang w:eastAsia="en-US"/>
        </w:rPr>
        <w:t xml:space="preserve">: Alokácia zdrojov IZM </w:t>
      </w:r>
      <w:r w:rsidR="00CF402F">
        <w:rPr>
          <w:rFonts w:eastAsiaTheme="minorHAnsi"/>
          <w:b/>
          <w:lang w:eastAsia="en-US"/>
        </w:rPr>
        <w:t xml:space="preserve">pridelená </w:t>
      </w:r>
      <w:r w:rsidR="00AA7D81" w:rsidRPr="00AA483F">
        <w:rPr>
          <w:rFonts w:eastAsiaTheme="minorHAnsi"/>
          <w:b/>
          <w:lang w:eastAsia="en-US"/>
        </w:rPr>
        <w:t xml:space="preserve">pre mladých ľudí mimo oprávnených regiónov úrovne NUTS 2 </w:t>
      </w:r>
      <w:r w:rsidR="00AA7D81" w:rsidRPr="00AA483F">
        <w:rPr>
          <w:rFonts w:eastAsiaTheme="minorHAnsi"/>
          <w:lang w:eastAsia="en-US"/>
        </w:rPr>
        <w:t>(</w:t>
      </w:r>
      <w:r w:rsidR="00AA7D81" w:rsidRPr="00AA483F">
        <w:rPr>
          <w:rFonts w:eastAsiaTheme="minorHAnsi"/>
          <w:b/>
          <w:lang w:eastAsia="en-US"/>
        </w:rPr>
        <w:t>článok 16 nariadenia EP a Rady (EÚ) č. 1304/2013) </w:t>
      </w:r>
      <w:r w:rsidR="00037C12">
        <w:rPr>
          <w:rStyle w:val="Odkaznapoznmkupodiarou"/>
          <w:rFonts w:eastAsiaTheme="minorHAnsi"/>
          <w:b/>
          <w:lang w:eastAsia="en-US"/>
        </w:rPr>
        <w:footnoteReference w:id="18"/>
      </w:r>
    </w:p>
    <w:p w14:paraId="30146BB6" w14:textId="77777777" w:rsidR="00166FF5" w:rsidRDefault="00166FF5" w:rsidP="00166FF5">
      <w:pPr>
        <w:shd w:val="clear" w:color="auto" w:fill="B8CCE4" w:themeFill="accent1" w:themeFillTint="66"/>
        <w:spacing w:after="120"/>
        <w:jc w:val="both"/>
        <w:rPr>
          <w:del w:id="2137" w:author="OMH CKO" w:date="2018-04-17T12:27:00Z"/>
          <w:rFonts w:eastAsiaTheme="minorHAnsi"/>
          <w:i/>
          <w:u w:val="single"/>
        </w:rPr>
      </w:pPr>
      <w:del w:id="2138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1A74FF42" w14:textId="77777777" w:rsidR="00166FF5" w:rsidRPr="00F41510" w:rsidRDefault="00CE1832" w:rsidP="00F41510">
      <w:pPr>
        <w:shd w:val="clear" w:color="auto" w:fill="B8CCE4" w:themeFill="accent1" w:themeFillTint="66"/>
        <w:spacing w:after="240"/>
        <w:jc w:val="both"/>
        <w:rPr>
          <w:del w:id="2139" w:author="OMH CKO" w:date="2018-04-17T12:27:00Z"/>
          <w:rFonts w:eastAsiaTheme="minorHAnsi"/>
          <w:i/>
        </w:rPr>
      </w:pPr>
      <w:del w:id="2140" w:author="OMH CKO" w:date="2018-04-17T12:27:00Z">
        <w:r>
          <w:rPr>
            <w:rFonts w:eastAsiaTheme="minorHAnsi"/>
            <w:i/>
          </w:rPr>
          <w:delText xml:space="preserve">Stĺpce </w:delText>
        </w:r>
        <w:r w:rsidR="00121DBD">
          <w:rPr>
            <w:rFonts w:eastAsiaTheme="minorHAnsi"/>
            <w:i/>
          </w:rPr>
          <w:delText>1</w:delText>
        </w:r>
        <w:r>
          <w:rPr>
            <w:rFonts w:eastAsiaTheme="minorHAnsi"/>
            <w:i/>
          </w:rPr>
          <w:delText xml:space="preserve"> - 4  </w:delText>
        </w:r>
        <w:r w:rsidR="003C7CC5">
          <w:rPr>
            <w:rFonts w:eastAsiaTheme="minorHAnsi"/>
            <w:i/>
          </w:rPr>
          <w:delText>–</w:delText>
        </w:r>
        <w:r w:rsidR="00166FF5">
          <w:rPr>
            <w:rFonts w:eastAsiaTheme="minorHAnsi"/>
            <w:i/>
          </w:rPr>
          <w:delText xml:space="preserve"> automaticky generované ITMS2014+</w:delText>
        </w:r>
      </w:del>
    </w:p>
    <w:p w14:paraId="1A180E5F" w14:textId="77777777" w:rsidR="00166FF5" w:rsidRDefault="00590583" w:rsidP="00166FF5">
      <w:pPr>
        <w:shd w:val="clear" w:color="auto" w:fill="B8CCE4" w:themeFill="accent1" w:themeFillTint="66"/>
        <w:spacing w:after="120"/>
        <w:jc w:val="both"/>
        <w:rPr>
          <w:ins w:id="2141" w:author="OMH CKO" w:date="2018-04-17T12:27:00Z"/>
          <w:rFonts w:eastAsiaTheme="minorHAnsi"/>
          <w:i/>
          <w:u w:val="single"/>
        </w:rPr>
      </w:pPr>
      <w:ins w:id="2142" w:author="OMH CKO" w:date="2018-04-17T12:27:00Z">
        <w:r>
          <w:rPr>
            <w:rFonts w:eastAsiaTheme="minorHAnsi"/>
            <w:i/>
            <w:u w:val="single"/>
          </w:rPr>
          <w:t>Doplňujúce informácie</w:t>
        </w:r>
      </w:ins>
    </w:p>
    <w:p w14:paraId="27EC254F" w14:textId="77777777" w:rsidR="00166FF5" w:rsidRPr="00F41510" w:rsidRDefault="00590583" w:rsidP="00F41510">
      <w:pPr>
        <w:shd w:val="clear" w:color="auto" w:fill="B8CCE4" w:themeFill="accent1" w:themeFillTint="66"/>
        <w:spacing w:after="240"/>
        <w:jc w:val="both"/>
        <w:rPr>
          <w:ins w:id="2143" w:author="OMH CKO" w:date="2018-04-17T12:27:00Z"/>
          <w:rFonts w:eastAsiaTheme="minorHAnsi"/>
          <w:i/>
        </w:rPr>
      </w:pPr>
      <w:ins w:id="2144" w:author="OMH CKO" w:date="2018-04-17T12:27:00Z">
        <w:r>
          <w:rPr>
            <w:rFonts w:eastAsiaTheme="minorHAnsi"/>
            <w:i/>
          </w:rPr>
          <w:t xml:space="preserve">Ak tabuľka 11 nie je relevantná, tabuľka sa nevypĺňa (polia sa nechajú prázdne). 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116"/>
        <w:gridCol w:w="2511"/>
        <w:gridCol w:w="2511"/>
        <w:gridCol w:w="2247"/>
        <w:gridCol w:w="2662"/>
      </w:tblGrid>
      <w:tr w:rsidR="00F65AB8" w:rsidRPr="00AA483F" w14:paraId="093E1805" w14:textId="77777777" w:rsidTr="00F41510">
        <w:tc>
          <w:tcPr>
            <w:tcW w:w="696" w:type="pct"/>
            <w:vMerge w:val="restart"/>
            <w:shd w:val="clear" w:color="auto" w:fill="B8CCE4" w:themeFill="accent1" w:themeFillTint="66"/>
            <w:vAlign w:val="center"/>
          </w:tcPr>
          <w:p w14:paraId="29601687" w14:textId="77777777" w:rsidR="005152EB" w:rsidRPr="00F41510" w:rsidRDefault="005152EB" w:rsidP="00AA7D81">
            <w:pPr>
              <w:spacing w:after="200" w:line="276" w:lineRule="auto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56" w:type="pct"/>
            <w:shd w:val="clear" w:color="auto" w:fill="B8CCE4" w:themeFill="accent1" w:themeFillTint="66"/>
            <w:vAlign w:val="center"/>
          </w:tcPr>
          <w:p w14:paraId="664CEFD0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3098F64D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772DA57C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2D328B1F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070FEE85" w14:textId="77777777" w:rsidR="005152EB" w:rsidRPr="00F41510" w:rsidDel="005152EB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</w:tr>
      <w:tr w:rsidR="00F65AB8" w:rsidRPr="00AA483F" w14:paraId="5E8A0590" w14:textId="77777777" w:rsidTr="00F41510">
        <w:tc>
          <w:tcPr>
            <w:tcW w:w="696" w:type="pct"/>
            <w:vMerge/>
            <w:shd w:val="clear" w:color="auto" w:fill="B8CCE4" w:themeFill="accent1" w:themeFillTint="66"/>
            <w:vAlign w:val="center"/>
          </w:tcPr>
          <w:p w14:paraId="2E2C3808" w14:textId="77777777" w:rsidR="005152EB" w:rsidRPr="00F41510" w:rsidRDefault="005152EB" w:rsidP="00AA7D81">
            <w:pPr>
              <w:spacing w:after="200" w:line="276" w:lineRule="auto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56" w:type="pct"/>
            <w:shd w:val="clear" w:color="auto" w:fill="B8CCE4" w:themeFill="accent1" w:themeFillTint="66"/>
            <w:vAlign w:val="center"/>
          </w:tcPr>
          <w:p w14:paraId="716E57EE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Prioritná os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31303B2D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Plánovaná výška podpory EÚ  v rámci IZM (alokácia IZM a zodpovedajúca časť ESF), ktorá sa má prideliť mladým ľuďom mimo oprávnených regiónov úrovne NUTS 2 ( ako je zadefinované v časti 2.A.6.1 OP)</w:t>
            </w:r>
          </w:p>
          <w:p w14:paraId="225AEE9D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1580B888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Výška podpory EÚ  v rámci IZM (alokácia IZM a zodpovedajúca časť ESF), pridelená mladým ľuďom mimo oprávnených regiónov úrovne NUTS 2 </w:t>
            </w:r>
          </w:p>
          <w:p w14:paraId="0633F56D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125B1D09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Oprávnené výdavky, ktoré boli vynaložené v rámci projektov na podporu mladých ľudí  mimo oprávnených regiónov úrovne NUTS 2</w:t>
            </w:r>
          </w:p>
          <w:p w14:paraId="4C758BDB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54832321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Zodpovedajúca podpora  EÚ na oprávnené výdavky, ktoré boli vynaložené v rámci projektov na podporu mladých ľudí mimo oprávnených regiónov úrovne, ktorá vyplýva z uplatnenia miery spolufinancovania na prioritnú os </w:t>
            </w:r>
          </w:p>
          <w:p w14:paraId="45E78945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</w:tr>
      <w:tr w:rsidR="00F65AB8" w:rsidRPr="00AA483F" w14:paraId="227E1D4F" w14:textId="77777777" w:rsidTr="00F41510">
        <w:trPr>
          <w:trHeight w:val="330"/>
        </w:trPr>
        <w:tc>
          <w:tcPr>
            <w:tcW w:w="696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0045BEC" w14:textId="77777777" w:rsidR="005152EB" w:rsidRPr="00AA483F" w:rsidRDefault="005152EB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5B2D" w14:textId="77777777" w:rsidR="005152EB" w:rsidRPr="005E1E90" w:rsidRDefault="005152EB" w:rsidP="005E1E90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C3A9" w14:textId="77777777" w:rsidR="005152EB" w:rsidRPr="005E1E90" w:rsidRDefault="005152EB" w:rsidP="005E1E90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FD0B" w14:textId="77777777" w:rsidR="005152EB" w:rsidRPr="005E1E90" w:rsidRDefault="005152EB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4FE3" w14:textId="77777777" w:rsidR="005152EB" w:rsidRPr="005E1E90" w:rsidRDefault="005152EB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767C" w14:textId="77777777" w:rsidR="005152EB" w:rsidRPr="005E1E90" w:rsidRDefault="005152EB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</w:tr>
      <w:tr w:rsidR="00F65AB8" w:rsidRPr="00AA483F" w14:paraId="47F0EB0F" w14:textId="77777777" w:rsidTr="00F41510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B372442" w14:textId="77777777" w:rsidR="00301358" w:rsidRPr="00AA483F" w:rsidRDefault="00CF402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D988" w14:textId="77777777" w:rsidR="00301358" w:rsidRPr="005E1E90" w:rsidRDefault="00301358" w:rsidP="005E1E90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2348" w14:textId="77777777" w:rsidR="00301358" w:rsidRPr="005E1E90" w:rsidRDefault="00301358" w:rsidP="005E1E90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31C8" w14:textId="77777777" w:rsidR="00301358" w:rsidRPr="005E1E90" w:rsidRDefault="00301358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C170" w14:textId="77777777" w:rsidR="00301358" w:rsidRPr="005E1E90" w:rsidRDefault="00301358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C23A" w14:textId="77777777" w:rsidR="00301358" w:rsidRPr="005E1E90" w:rsidRDefault="00301358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</w:tr>
    </w:tbl>
    <w:p w14:paraId="00767CF0" w14:textId="77777777" w:rsidR="00AA7D81" w:rsidRPr="00AA7D81" w:rsidRDefault="00AA7D81" w:rsidP="00AA7D81">
      <w:pPr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AA7D81" w:rsidRPr="00AA7D81" w:rsidSect="00AA7D81">
          <w:headerReference w:type="default" r:id="rId26"/>
          <w:footerReference w:type="default" r:id="rId2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CA3B889" w14:textId="77777777" w:rsidR="00AA7D81" w:rsidRPr="00AA7D81" w:rsidRDefault="00CC5AC9" w:rsidP="00F75371">
      <w:pPr>
        <w:pStyle w:val="MPCKO3"/>
        <w:rPr>
          <w:rFonts w:eastAsiaTheme="minorHAnsi"/>
          <w:lang w:eastAsia="en-US"/>
        </w:rPr>
      </w:pPr>
      <w:bookmarkStart w:id="2163" w:name="_Toc510701084"/>
      <w:bookmarkStart w:id="2164" w:name="_Toc428367951"/>
      <w:r>
        <w:rPr>
          <w:rFonts w:eastAsiaTheme="minorHAnsi"/>
          <w:lang w:eastAsia="en-US"/>
        </w:rPr>
        <w:lastRenderedPageBreak/>
        <w:t>I.</w:t>
      </w:r>
      <w:r w:rsidR="00AA7D81" w:rsidRPr="00AA7D81">
        <w:rPr>
          <w:rFonts w:eastAsiaTheme="minorHAnsi"/>
          <w:lang w:eastAsia="en-US"/>
        </w:rPr>
        <w:t>4. Zhrnutie hodnotení</w:t>
      </w:r>
      <w:bookmarkEnd w:id="2163"/>
      <w:bookmarkEnd w:id="2164"/>
      <w:r w:rsidR="00AA7D81" w:rsidRPr="00AA7D81">
        <w:rPr>
          <w:rFonts w:eastAsiaTheme="minorHAnsi"/>
          <w:lang w:eastAsia="en-US"/>
        </w:rPr>
        <w:t xml:space="preserve"> </w:t>
      </w:r>
    </w:p>
    <w:p w14:paraId="0FEB4633" w14:textId="38106532" w:rsidR="008E57E4" w:rsidRDefault="008E57E4" w:rsidP="00132786">
      <w:pPr>
        <w:spacing w:after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RO uvedie </w:t>
      </w:r>
      <w:del w:id="2165" w:author="OMH CKO" w:date="2018-04-17T12:27:00Z">
        <w:r w:rsidR="00AA7D81" w:rsidRPr="00AA483F">
          <w:rPr>
            <w:rFonts w:eastAsiaTheme="minorHAnsi"/>
            <w:lang w:eastAsia="en-US"/>
          </w:rPr>
          <w:delText>hodnot</w:delText>
        </w:r>
        <w:r>
          <w:rPr>
            <w:rFonts w:eastAsiaTheme="minorHAnsi"/>
            <w:lang w:eastAsia="en-US"/>
          </w:rPr>
          <w:delText>enia</w:delText>
        </w:r>
      </w:del>
      <w:ins w:id="2166" w:author="OMH CKO" w:date="2018-04-17T12:27:00Z">
        <w:r w:rsidR="00132786">
          <w:rPr>
            <w:rFonts w:eastAsiaTheme="minorHAnsi"/>
            <w:lang w:eastAsia="en-US"/>
          </w:rPr>
          <w:t>zhrnutie zistení všetkých hodnotení programu</w:t>
        </w:r>
      </w:ins>
      <w:r w:rsidR="00132786">
        <w:rPr>
          <w:rFonts w:eastAsiaTheme="minorHAnsi"/>
          <w:lang w:eastAsia="en-US"/>
        </w:rPr>
        <w:t xml:space="preserve">, ktoré boli </w:t>
      </w:r>
      <w:del w:id="2167" w:author="OMH CKO" w:date="2018-04-17T12:27:00Z">
        <w:r w:rsidR="00AA7D81" w:rsidRPr="00AA483F">
          <w:rPr>
            <w:rFonts w:eastAsiaTheme="minorHAnsi"/>
            <w:lang w:eastAsia="en-US"/>
          </w:rPr>
          <w:delText>ukončené</w:delText>
        </w:r>
      </w:del>
      <w:ins w:id="2168" w:author="OMH CKO" w:date="2018-04-17T12:27:00Z">
        <w:r w:rsidR="00132786">
          <w:rPr>
            <w:rFonts w:eastAsiaTheme="minorHAnsi"/>
            <w:lang w:eastAsia="en-US"/>
          </w:rPr>
          <w:t>dostupné počas vykazovaného roka s uvedením názvu a referenčného obdobia hodnotiacich správ. Zároveň sa uvedie zoznam ukončených hodnotení</w:t>
        </w:r>
      </w:ins>
      <w:r w:rsidR="00132786">
        <w:rPr>
          <w:rFonts w:eastAsiaTheme="minorHAnsi"/>
          <w:lang w:eastAsia="en-US"/>
        </w:rPr>
        <w:t xml:space="preserve"> </w:t>
      </w:r>
      <w:r w:rsidR="00AA7D81" w:rsidRPr="00AA483F">
        <w:rPr>
          <w:rFonts w:eastAsiaTheme="minorHAnsi"/>
          <w:lang w:eastAsia="en-US"/>
        </w:rPr>
        <w:t>v sledovanom období</w:t>
      </w:r>
      <w:r>
        <w:rPr>
          <w:rFonts w:eastAsiaTheme="minorHAnsi"/>
          <w:lang w:eastAsia="en-US"/>
        </w:rPr>
        <w:t xml:space="preserve"> a hodnotenia plánované </w:t>
      </w:r>
      <w:del w:id="2169" w:author="OMH CKO" w:date="2018-04-17T12:27:00Z">
        <w:r w:rsidR="00121DBD">
          <w:rPr>
            <w:rFonts w:eastAsiaTheme="minorHAnsi"/>
            <w:lang w:eastAsia="en-US"/>
          </w:rPr>
          <w:br/>
        </w:r>
      </w:del>
      <w:r>
        <w:rPr>
          <w:rFonts w:eastAsiaTheme="minorHAnsi"/>
          <w:lang w:eastAsia="en-US"/>
        </w:rPr>
        <w:t>na nadchádzajúce obdobie</w:t>
      </w:r>
      <w:del w:id="2170" w:author="OMH CKO" w:date="2018-04-17T12:27:00Z">
        <w:r>
          <w:rPr>
            <w:rFonts w:eastAsiaTheme="minorHAnsi"/>
            <w:lang w:eastAsia="en-US"/>
          </w:rPr>
          <w:delText>.</w:delText>
        </w:r>
      </w:del>
      <w:ins w:id="2171" w:author="OMH CKO" w:date="2018-04-17T12:27:00Z">
        <w:r w:rsidR="00132786">
          <w:rPr>
            <w:rFonts w:eastAsiaTheme="minorHAnsi"/>
            <w:lang w:eastAsia="en-US"/>
          </w:rPr>
          <w:t xml:space="preserve"> (typ hodnotenia, názov hodnotenia, predmet hodnotenia, doba realizácie hodnotenia, odkaz na sprístupnené hodnotenie na webovom sídle)</w:t>
        </w:r>
        <w:r>
          <w:rPr>
            <w:rFonts w:eastAsiaTheme="minorHAnsi"/>
            <w:lang w:eastAsia="en-US"/>
          </w:rPr>
          <w:t>.</w:t>
        </w:r>
      </w:ins>
      <w:r>
        <w:rPr>
          <w:rFonts w:eastAsiaTheme="minorHAnsi"/>
          <w:lang w:eastAsia="en-US"/>
        </w:rPr>
        <w:t xml:space="preserve"> </w:t>
      </w:r>
    </w:p>
    <w:p w14:paraId="4FF0DD15" w14:textId="77777777" w:rsidR="00E6272C" w:rsidRDefault="00E6272C" w:rsidP="002D22F5">
      <w:pPr>
        <w:spacing w:after="120"/>
        <w:jc w:val="both"/>
        <w:rPr>
          <w:rFonts w:eastAsiaTheme="minorHAnsi"/>
          <w:lang w:eastAsia="en-US"/>
        </w:rPr>
      </w:pPr>
      <w:r w:rsidRPr="00E6272C">
        <w:rPr>
          <w:rFonts w:eastAsiaTheme="minorHAnsi"/>
          <w:lang w:eastAsia="en-US"/>
        </w:rPr>
        <w:t xml:space="preserve">&lt;typ='S' </w:t>
      </w:r>
      <w:proofErr w:type="spellStart"/>
      <w:r w:rsidRPr="00E6272C">
        <w:rPr>
          <w:rFonts w:eastAsiaTheme="minorHAnsi"/>
          <w:lang w:eastAsia="en-US"/>
        </w:rPr>
        <w:t>max.rozsah</w:t>
      </w:r>
      <w:proofErr w:type="spellEnd"/>
      <w:r w:rsidRPr="00E6272C">
        <w:rPr>
          <w:rFonts w:eastAsiaTheme="minorHAnsi"/>
          <w:lang w:eastAsia="en-US"/>
        </w:rPr>
        <w:t>=10500 vstup='M'&gt;</w:t>
      </w:r>
    </w:p>
    <w:p w14:paraId="6806F585" w14:textId="77777777" w:rsidR="00E6272C" w:rsidRPr="00F41510" w:rsidRDefault="00170379" w:rsidP="00F41510">
      <w:pPr>
        <w:shd w:val="clear" w:color="auto" w:fill="B8CCE4" w:themeFill="accent1" w:themeFillTint="66"/>
        <w:spacing w:after="120"/>
        <w:jc w:val="both"/>
        <w:rPr>
          <w:del w:id="2172" w:author="OMH CKO" w:date="2018-04-17T12:27:00Z"/>
          <w:rFonts w:eastAsiaTheme="minorHAnsi"/>
          <w:i/>
          <w:u w:val="single"/>
          <w:lang w:eastAsia="en-US"/>
        </w:rPr>
      </w:pPr>
      <w:del w:id="2173" w:author="OMH CKO" w:date="2018-04-17T12:27:00Z">
        <w:r>
          <w:rPr>
            <w:rFonts w:eastAsiaTheme="minorHAnsi"/>
            <w:i/>
            <w:u w:val="single"/>
            <w:lang w:eastAsia="en-US"/>
          </w:rPr>
          <w:delText xml:space="preserve">Požadované informácie </w:delText>
        </w:r>
      </w:del>
    </w:p>
    <w:p w14:paraId="6E05DEA8" w14:textId="77777777" w:rsidR="00E6272C" w:rsidRPr="00F41510" w:rsidRDefault="00E6272C" w:rsidP="00F41510">
      <w:pPr>
        <w:shd w:val="clear" w:color="auto" w:fill="B8CCE4" w:themeFill="accent1" w:themeFillTint="66"/>
        <w:spacing w:after="120"/>
        <w:jc w:val="both"/>
        <w:rPr>
          <w:del w:id="2174" w:author="OMH CKO" w:date="2018-04-17T12:27:00Z"/>
          <w:rFonts w:eastAsiaTheme="minorHAnsi"/>
          <w:i/>
          <w:lang w:eastAsia="en-US"/>
        </w:rPr>
      </w:pPr>
      <w:del w:id="2175" w:author="OMH CKO" w:date="2018-04-17T12:27:00Z">
        <w:r w:rsidRPr="00F41510">
          <w:rPr>
            <w:rFonts w:eastAsiaTheme="minorHAnsi"/>
            <w:i/>
            <w:lang w:eastAsia="en-US"/>
          </w:rPr>
          <w:delText>RO uvedie nasledovné skutočnosti:</w:delText>
        </w:r>
      </w:del>
    </w:p>
    <w:p w14:paraId="723BD015" w14:textId="77777777" w:rsidR="00170379" w:rsidRPr="00F41510" w:rsidRDefault="00E6272C" w:rsidP="00F41510">
      <w:pPr>
        <w:shd w:val="clear" w:color="auto" w:fill="B8CCE4" w:themeFill="accent1" w:themeFillTint="66"/>
        <w:spacing w:before="120" w:after="120"/>
        <w:jc w:val="both"/>
        <w:rPr>
          <w:del w:id="2176" w:author="OMH CKO" w:date="2018-04-17T12:27:00Z"/>
          <w:rFonts w:eastAsiaTheme="minorHAnsi"/>
          <w:i/>
          <w:lang w:eastAsia="en-US"/>
        </w:rPr>
      </w:pPr>
      <w:del w:id="2177" w:author="OMH CKO" w:date="2018-04-17T12:27:00Z">
        <w:r w:rsidRPr="00F41510">
          <w:rPr>
            <w:rFonts w:eastAsiaTheme="minorHAnsi"/>
            <w:i/>
            <w:lang w:eastAsia="en-US"/>
          </w:rPr>
          <w:delText>Zoznam realizovaných hodnotení</w:delText>
        </w:r>
        <w:r w:rsidR="008E57E4" w:rsidRPr="00F41510">
          <w:rPr>
            <w:rFonts w:eastAsiaTheme="minorHAnsi"/>
            <w:i/>
            <w:lang w:eastAsia="en-US"/>
          </w:rPr>
          <w:delText>:</w:delText>
        </w:r>
      </w:del>
    </w:p>
    <w:p w14:paraId="7BAABBF9" w14:textId="77777777" w:rsidR="00E6272C" w:rsidRPr="00F41510" w:rsidRDefault="00E6272C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78" w:author="OMH CKO" w:date="2018-04-17T12:27:00Z"/>
          <w:rFonts w:eastAsiaTheme="minorHAnsi"/>
          <w:i/>
          <w:lang w:eastAsia="en-US"/>
        </w:rPr>
      </w:pPr>
      <w:del w:id="2179" w:author="OMH CKO" w:date="2018-04-17T12:27:00Z">
        <w:r w:rsidRPr="00F41510">
          <w:rPr>
            <w:rFonts w:eastAsiaTheme="minorHAnsi"/>
            <w:i/>
            <w:lang w:eastAsia="en-US"/>
          </w:rPr>
          <w:delText>typ hodnotenia (ad hoc, interné/externé, strategické...)</w:delText>
        </w:r>
      </w:del>
    </w:p>
    <w:p w14:paraId="5FFA3385" w14:textId="77777777" w:rsidR="00E6272C" w:rsidRDefault="00E6272C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80" w:author="OMH CKO" w:date="2018-04-17T12:27:00Z"/>
          <w:rFonts w:eastAsiaTheme="minorHAnsi"/>
          <w:i/>
          <w:lang w:eastAsia="en-US"/>
        </w:rPr>
      </w:pPr>
      <w:del w:id="2181" w:author="OMH CKO" w:date="2018-04-17T12:27:00Z">
        <w:r w:rsidRPr="00F41510">
          <w:rPr>
            <w:rFonts w:eastAsiaTheme="minorHAnsi"/>
            <w:i/>
            <w:lang w:eastAsia="en-US"/>
          </w:rPr>
          <w:delText>názov hodnotenia</w:delText>
        </w:r>
      </w:del>
    </w:p>
    <w:p w14:paraId="1C975D18" w14:textId="77777777" w:rsidR="00886DA1" w:rsidRPr="00F41510" w:rsidRDefault="00886DA1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82" w:author="OMH CKO" w:date="2018-04-17T12:27:00Z"/>
          <w:rFonts w:eastAsiaTheme="minorHAnsi"/>
          <w:i/>
          <w:lang w:eastAsia="en-US"/>
        </w:rPr>
      </w:pPr>
      <w:del w:id="2183" w:author="OMH CKO" w:date="2018-04-17T12:27:00Z">
        <w:r w:rsidRPr="00CA01FC">
          <w:rPr>
            <w:rFonts w:eastAsiaTheme="minorHAnsi"/>
            <w:i/>
            <w:lang w:eastAsia="en-US"/>
          </w:rPr>
          <w:delText xml:space="preserve">predmet hodnotenia </w:delText>
        </w:r>
      </w:del>
    </w:p>
    <w:p w14:paraId="75DB2B25" w14:textId="77777777" w:rsidR="00E6272C" w:rsidRDefault="00E6272C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84" w:author="OMH CKO" w:date="2018-04-17T12:27:00Z"/>
          <w:rFonts w:eastAsiaTheme="minorHAnsi"/>
          <w:i/>
          <w:lang w:eastAsia="en-US"/>
        </w:rPr>
      </w:pPr>
      <w:del w:id="2185" w:author="OMH CKO" w:date="2018-04-17T12:27:00Z">
        <w:r w:rsidRPr="00F41510">
          <w:rPr>
            <w:rFonts w:eastAsiaTheme="minorHAnsi"/>
            <w:i/>
            <w:lang w:eastAsia="en-US"/>
          </w:rPr>
          <w:delText>doba realizácie hodnotenia</w:delText>
        </w:r>
      </w:del>
    </w:p>
    <w:p w14:paraId="74132AF1" w14:textId="77777777" w:rsidR="00DD7938" w:rsidRPr="00F41510" w:rsidRDefault="00DD7938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86" w:author="OMH CKO" w:date="2018-04-17T12:27:00Z"/>
          <w:rFonts w:eastAsiaTheme="minorHAnsi"/>
          <w:i/>
          <w:lang w:eastAsia="en-US"/>
        </w:rPr>
      </w:pPr>
      <w:del w:id="2187" w:author="OMH CKO" w:date="2018-04-17T12:27:00Z">
        <w:r>
          <w:rPr>
            <w:rFonts w:eastAsiaTheme="minorHAnsi"/>
            <w:i/>
            <w:lang w:eastAsia="en-US"/>
          </w:rPr>
          <w:delText>odkaz na miesto sprístupnenia hodnotenia verejnosti na webovom sídle</w:delText>
        </w:r>
      </w:del>
    </w:p>
    <w:p w14:paraId="1E634D2C" w14:textId="77777777" w:rsidR="00170379" w:rsidRPr="00F41510" w:rsidRDefault="00E6272C" w:rsidP="00F41510">
      <w:pPr>
        <w:shd w:val="clear" w:color="auto" w:fill="B8CCE4" w:themeFill="accent1" w:themeFillTint="66"/>
        <w:spacing w:before="120" w:after="120"/>
        <w:jc w:val="both"/>
        <w:rPr>
          <w:del w:id="2188" w:author="OMH CKO" w:date="2018-04-17T12:27:00Z"/>
          <w:rFonts w:eastAsiaTheme="minorHAnsi"/>
          <w:i/>
          <w:lang w:eastAsia="en-US"/>
        </w:rPr>
      </w:pPr>
      <w:del w:id="2189" w:author="OMH CKO" w:date="2018-04-17T12:27:00Z">
        <w:r w:rsidRPr="00F41510">
          <w:rPr>
            <w:rFonts w:eastAsiaTheme="minorHAnsi"/>
            <w:i/>
            <w:lang w:eastAsia="en-US"/>
          </w:rPr>
          <w:delText>Zoznam</w:delText>
        </w:r>
        <w:r w:rsidR="008E57E4" w:rsidRPr="00F41510">
          <w:rPr>
            <w:rFonts w:eastAsiaTheme="minorHAnsi"/>
            <w:i/>
            <w:lang w:eastAsia="en-US"/>
          </w:rPr>
          <w:delText xml:space="preserve"> plánovaných hodnotení:</w:delText>
        </w:r>
      </w:del>
    </w:p>
    <w:p w14:paraId="629460EE" w14:textId="77777777" w:rsidR="00E6272C" w:rsidRPr="00F41510" w:rsidRDefault="00E6272C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90" w:author="OMH CKO" w:date="2018-04-17T12:27:00Z"/>
          <w:rFonts w:eastAsiaTheme="minorHAnsi"/>
          <w:i/>
          <w:lang w:eastAsia="en-US"/>
        </w:rPr>
      </w:pPr>
      <w:del w:id="2191" w:author="OMH CKO" w:date="2018-04-17T12:27:00Z">
        <w:r w:rsidRPr="00F41510">
          <w:rPr>
            <w:rFonts w:eastAsiaTheme="minorHAnsi"/>
            <w:i/>
            <w:lang w:eastAsia="en-US"/>
          </w:rPr>
          <w:delText>typ hodnotenia (ad hoc, interné/externé, strategické...)</w:delText>
        </w:r>
      </w:del>
    </w:p>
    <w:p w14:paraId="71578364" w14:textId="77777777" w:rsidR="00E6272C" w:rsidRDefault="00E6272C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92" w:author="OMH CKO" w:date="2018-04-17T12:27:00Z"/>
          <w:rFonts w:eastAsiaTheme="minorHAnsi"/>
          <w:i/>
          <w:lang w:eastAsia="en-US"/>
        </w:rPr>
      </w:pPr>
      <w:del w:id="2193" w:author="OMH CKO" w:date="2018-04-17T12:27:00Z">
        <w:r w:rsidRPr="00F41510">
          <w:rPr>
            <w:rFonts w:eastAsiaTheme="minorHAnsi"/>
            <w:i/>
            <w:lang w:eastAsia="en-US"/>
          </w:rPr>
          <w:delText>názov hodnotenia</w:delText>
        </w:r>
      </w:del>
    </w:p>
    <w:p w14:paraId="455899F9" w14:textId="77777777" w:rsidR="00886DA1" w:rsidRPr="00F41510" w:rsidRDefault="00886DA1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94" w:author="OMH CKO" w:date="2018-04-17T12:27:00Z"/>
          <w:rFonts w:eastAsiaTheme="minorHAnsi"/>
          <w:i/>
          <w:lang w:eastAsia="en-US"/>
        </w:rPr>
      </w:pPr>
      <w:del w:id="2195" w:author="OMH CKO" w:date="2018-04-17T12:27:00Z">
        <w:r>
          <w:rPr>
            <w:rFonts w:eastAsiaTheme="minorHAnsi"/>
            <w:i/>
            <w:lang w:eastAsia="en-US"/>
          </w:rPr>
          <w:delText>predmet hodnotenia</w:delText>
        </w:r>
      </w:del>
    </w:p>
    <w:p w14:paraId="7317CF07" w14:textId="77777777" w:rsidR="00E6272C" w:rsidRDefault="00E6272C" w:rsidP="00F41510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2196" w:author="OMH CKO" w:date="2018-04-17T12:27:00Z"/>
          <w:rFonts w:eastAsiaTheme="minorHAnsi"/>
          <w:i/>
          <w:lang w:eastAsia="en-US"/>
        </w:rPr>
      </w:pPr>
      <w:del w:id="2197" w:author="OMH CKO" w:date="2018-04-17T12:27:00Z">
        <w:r w:rsidRPr="00F41510">
          <w:rPr>
            <w:rFonts w:eastAsiaTheme="minorHAnsi"/>
            <w:i/>
            <w:lang w:eastAsia="en-US"/>
          </w:rPr>
          <w:delText>predpokladaná doba realizácie hodnotenia</w:delText>
        </w:r>
      </w:del>
    </w:p>
    <w:p w14:paraId="736E3D1F" w14:textId="77777777" w:rsidR="00AE5C01" w:rsidRDefault="004F036D" w:rsidP="00F41510">
      <w:pPr>
        <w:shd w:val="clear" w:color="auto" w:fill="B8CCE4" w:themeFill="accent1" w:themeFillTint="66"/>
        <w:spacing w:after="120"/>
        <w:jc w:val="both"/>
        <w:rPr>
          <w:del w:id="2198" w:author="OMH CKO" w:date="2018-04-17T12:27:00Z"/>
          <w:rFonts w:eastAsiaTheme="minorHAnsi"/>
          <w:i/>
          <w:u w:val="single"/>
          <w:lang w:eastAsia="en-US"/>
        </w:rPr>
      </w:pPr>
      <w:del w:id="2199" w:author="OMH CKO" w:date="2018-04-17T12:27:00Z">
        <w:r>
          <w:rPr>
            <w:rFonts w:eastAsiaTheme="minorHAnsi"/>
            <w:i/>
            <w:u w:val="single"/>
            <w:lang w:eastAsia="en-US"/>
          </w:rPr>
          <w:delText>Z</w:delText>
        </w:r>
        <w:r w:rsidRPr="00F41510">
          <w:rPr>
            <w:rFonts w:eastAsiaTheme="minorHAnsi"/>
            <w:i/>
            <w:u w:val="single"/>
            <w:lang w:eastAsia="en-US"/>
          </w:rPr>
          <w:delText>droj údajov</w:delText>
        </w:r>
      </w:del>
    </w:p>
    <w:p w14:paraId="672BB895" w14:textId="77777777" w:rsidR="004F036D" w:rsidRPr="00F41510" w:rsidRDefault="00121DBD" w:rsidP="00F41510">
      <w:pPr>
        <w:shd w:val="clear" w:color="auto" w:fill="B8CCE4" w:themeFill="accent1" w:themeFillTint="66"/>
        <w:spacing w:after="120"/>
        <w:jc w:val="both"/>
        <w:rPr>
          <w:del w:id="2200" w:author="OMH CKO" w:date="2018-04-17T12:27:00Z"/>
          <w:rFonts w:eastAsiaTheme="minorHAnsi"/>
          <w:i/>
          <w:u w:val="single"/>
          <w:lang w:eastAsia="en-US"/>
        </w:rPr>
      </w:pPr>
      <w:del w:id="2201" w:author="OMH CKO" w:date="2018-04-17T12:27:00Z">
        <w:r>
          <w:rPr>
            <w:rFonts w:eastAsiaTheme="minorHAnsi"/>
            <w:i/>
            <w:lang w:eastAsia="en-US"/>
          </w:rPr>
          <w:delText>plán hodnotení RO, správy z vykonaných hodnotení</w:delText>
        </w:r>
      </w:del>
    </w:p>
    <w:p w14:paraId="665E3E33" w14:textId="77777777" w:rsidR="00AA7D81" w:rsidRPr="00AA7D81" w:rsidRDefault="00AA7D81" w:rsidP="00AA7D81">
      <w:pPr>
        <w:rPr>
          <w:rFonts w:eastAsiaTheme="minorHAnsi"/>
          <w:sz w:val="20"/>
          <w:szCs w:val="20"/>
          <w:lang w:eastAsia="en-US"/>
        </w:rPr>
      </w:pPr>
    </w:p>
    <w:p w14:paraId="488526FC" w14:textId="77777777" w:rsidR="00AA7D81" w:rsidRPr="00AA7D81" w:rsidRDefault="00CC5AC9" w:rsidP="00F75371">
      <w:pPr>
        <w:pStyle w:val="MPCKO3"/>
        <w:rPr>
          <w:rFonts w:eastAsiaTheme="minorHAnsi"/>
          <w:lang w:eastAsia="en-US"/>
        </w:rPr>
      </w:pPr>
      <w:bookmarkStart w:id="2202" w:name="_Toc510701085"/>
      <w:bookmarkStart w:id="2203" w:name="_Toc428367952"/>
      <w:r>
        <w:rPr>
          <w:rFonts w:eastAsiaTheme="minorHAnsi"/>
          <w:lang w:eastAsia="en-US"/>
        </w:rPr>
        <w:t>I.</w:t>
      </w:r>
      <w:r w:rsidR="00AA7D81" w:rsidRPr="00AA7D81">
        <w:rPr>
          <w:rFonts w:eastAsiaTheme="minorHAnsi"/>
          <w:lang w:eastAsia="en-US"/>
        </w:rPr>
        <w:t xml:space="preserve">5. Informácia o realizovaní IZM, ak je relevantné (článok 19 (2) a 19 (4) nariadenia </w:t>
      </w:r>
      <w:r w:rsidR="00AA7D81" w:rsidRPr="00AA7D81">
        <w:rPr>
          <w:rFonts w:eastAsiaTheme="minorHAnsi"/>
        </w:rPr>
        <w:t xml:space="preserve">EP a Rady (EÚ) </w:t>
      </w:r>
      <w:r w:rsidR="00AA7D81" w:rsidRPr="00AA7D81">
        <w:rPr>
          <w:rFonts w:eastAsiaTheme="minorHAnsi"/>
          <w:lang w:eastAsia="en-US"/>
        </w:rPr>
        <w:t>č. 1304/2013)</w:t>
      </w:r>
      <w:bookmarkEnd w:id="2202"/>
      <w:bookmarkEnd w:id="2203"/>
    </w:p>
    <w:p w14:paraId="37356013" w14:textId="77777777" w:rsidR="00AA7D81" w:rsidRDefault="00D55C83" w:rsidP="00BD740D">
      <w:pPr>
        <w:spacing w:before="120" w:after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RO</w:t>
      </w:r>
      <w:r w:rsidR="00287018" w:rsidRPr="00287018">
        <w:rPr>
          <w:rFonts w:eastAsiaTheme="minorHAnsi"/>
          <w:lang w:eastAsia="en-US"/>
        </w:rPr>
        <w:t xml:space="preserve"> popíše</w:t>
      </w:r>
      <w:r w:rsidR="00287018">
        <w:rPr>
          <w:rFonts w:eastAsiaTheme="minorHAnsi"/>
          <w:lang w:eastAsia="en-US"/>
        </w:rPr>
        <w:t xml:space="preserve"> pokrok v implementácii IZM, uvedie akým spôsobom prispieva IZM k plneniu </w:t>
      </w:r>
      <w:r w:rsidR="0093362B">
        <w:rPr>
          <w:rFonts w:eastAsiaTheme="minorHAnsi"/>
          <w:lang w:eastAsia="en-US"/>
        </w:rPr>
        <w:t>z</w:t>
      </w:r>
      <w:r w:rsidR="00287018">
        <w:rPr>
          <w:rFonts w:eastAsiaTheme="minorHAnsi"/>
          <w:lang w:eastAsia="en-US"/>
        </w:rPr>
        <w:t xml:space="preserve">áruk pre mladých. Uvedie taktiež konkrétne príklady projektov podporovaných z IZM. Ak sa vyskytli problémy s implementáciou IZM počas sledovaného obdobia, </w:t>
      </w:r>
      <w:r w:rsidR="00170379">
        <w:rPr>
          <w:rFonts w:eastAsiaTheme="minorHAnsi"/>
          <w:lang w:eastAsia="en-US"/>
        </w:rPr>
        <w:t>RO</w:t>
      </w:r>
      <w:r w:rsidR="00287018">
        <w:rPr>
          <w:rFonts w:eastAsiaTheme="minorHAnsi"/>
          <w:lang w:eastAsia="en-US"/>
        </w:rPr>
        <w:t xml:space="preserve"> ich popíše a doplní opatrenia, ktoré prijal na ich odstránenie.</w:t>
      </w:r>
    </w:p>
    <w:p w14:paraId="15B37A2B" w14:textId="135522BE" w:rsidR="00C47BDC" w:rsidRDefault="00E56253" w:rsidP="00BD740D">
      <w:pPr>
        <w:spacing w:before="120" w:after="120"/>
        <w:jc w:val="both"/>
        <w:rPr>
          <w:rFonts w:eastAsiaTheme="minorHAnsi"/>
        </w:rPr>
      </w:pPr>
      <w:r>
        <w:rPr>
          <w:rFonts w:eastAsiaTheme="minorHAnsi"/>
        </w:rPr>
        <w:t xml:space="preserve">Vo </w:t>
      </w:r>
      <w:del w:id="2204" w:author="OMH CKO" w:date="2018-04-17T12:27:00Z">
        <w:r>
          <w:rPr>
            <w:rFonts w:eastAsiaTheme="minorHAnsi"/>
          </w:rPr>
          <w:delText>výročnej správe</w:delText>
        </w:r>
      </w:del>
      <w:ins w:id="2205" w:author="OMH CKO" w:date="2018-04-17T12:27:00Z">
        <w:r w:rsidR="00752DE7">
          <w:rPr>
            <w:rFonts w:eastAsiaTheme="minorHAnsi"/>
          </w:rPr>
          <w:t>VS</w:t>
        </w:r>
      </w:ins>
      <w:r>
        <w:rPr>
          <w:rFonts w:eastAsiaTheme="minorHAnsi"/>
        </w:rPr>
        <w:t xml:space="preserve"> predkladanej v roku 2016 </w:t>
      </w:r>
      <w:r w:rsidR="00D55C83">
        <w:rPr>
          <w:rFonts w:eastAsiaTheme="minorHAnsi"/>
        </w:rPr>
        <w:t>RO</w:t>
      </w:r>
      <w:r>
        <w:rPr>
          <w:rFonts w:eastAsiaTheme="minorHAnsi"/>
        </w:rPr>
        <w:t xml:space="preserve"> uvedie a zhodnotí kvalitu</w:t>
      </w:r>
      <w:r w:rsidR="00C47BDC" w:rsidRPr="001377FD">
        <w:rPr>
          <w:rFonts w:eastAsiaTheme="minorHAnsi"/>
        </w:rPr>
        <w:t xml:space="preserve"> pracovných ponúk doručených účastníkom zapojeným do </w:t>
      </w:r>
      <w:r w:rsidR="00C47BDC">
        <w:rPr>
          <w:rFonts w:eastAsiaTheme="minorHAnsi"/>
        </w:rPr>
        <w:t>IZM</w:t>
      </w:r>
      <w:r w:rsidR="00C47BDC" w:rsidRPr="001377FD">
        <w:rPr>
          <w:rFonts w:eastAsiaTheme="minorHAnsi"/>
        </w:rPr>
        <w:t xml:space="preserve"> vrátane znevýhodnených osôb, osôb z marginalizovaných komunít a osôb opúšťajúcich vzdelávanie bez kva</w:t>
      </w:r>
      <w:r>
        <w:rPr>
          <w:rFonts w:eastAsiaTheme="minorHAnsi"/>
        </w:rPr>
        <w:t xml:space="preserve">lifikácie. Uvedie a zhodnotí </w:t>
      </w:r>
      <w:r w:rsidR="00C47BDC" w:rsidRPr="001377FD">
        <w:rPr>
          <w:rFonts w:eastAsiaTheme="minorHAnsi"/>
        </w:rPr>
        <w:t xml:space="preserve">taktiež ich pokrok v ďalšom vzdelávaní, pri hľadaní udržateľných a primeraných pracovných miest alebo </w:t>
      </w:r>
      <w:r w:rsidR="00D55C83">
        <w:rPr>
          <w:rFonts w:eastAsiaTheme="minorHAnsi"/>
        </w:rPr>
        <w:t>pri presune k učňovským prípravám a kvalitným stážam</w:t>
      </w:r>
      <w:r w:rsidR="00C47BDC" w:rsidRPr="001377FD">
        <w:rPr>
          <w:rFonts w:eastAsiaTheme="minorHAnsi"/>
        </w:rPr>
        <w:t xml:space="preserve">. </w:t>
      </w:r>
      <w:r w:rsidR="00D55C83">
        <w:rPr>
          <w:rFonts w:eastAsiaTheme="minorHAnsi"/>
        </w:rPr>
        <w:t>RO t</w:t>
      </w:r>
      <w:r w:rsidR="00C47BDC" w:rsidRPr="001377FD">
        <w:rPr>
          <w:rFonts w:eastAsiaTheme="minorHAnsi"/>
        </w:rPr>
        <w:t xml:space="preserve">aktiež </w:t>
      </w:r>
      <w:r w:rsidR="00D55C83">
        <w:rPr>
          <w:rFonts w:eastAsiaTheme="minorHAnsi"/>
        </w:rPr>
        <w:t>popíše</w:t>
      </w:r>
      <w:r w:rsidR="00C47BDC" w:rsidRPr="001377FD">
        <w:rPr>
          <w:rFonts w:eastAsiaTheme="minorHAnsi"/>
        </w:rPr>
        <w:t xml:space="preserve"> hlavné zistenia z hodnotenia účinnosti, efektívnosti a vplyvu spoločnej podpory z ESF a osobitne vyčlenených prostriedkov na </w:t>
      </w:r>
      <w:r w:rsidR="00C47BDC">
        <w:rPr>
          <w:rFonts w:eastAsiaTheme="minorHAnsi"/>
        </w:rPr>
        <w:t>IZM</w:t>
      </w:r>
      <w:r w:rsidR="00C47BDC" w:rsidRPr="001377FD">
        <w:rPr>
          <w:rFonts w:eastAsiaTheme="minorHAnsi"/>
        </w:rPr>
        <w:t xml:space="preserve">, a to aj na vykonávanie systému záruk pre mladých ľudí. </w:t>
      </w:r>
    </w:p>
    <w:p w14:paraId="44229B1B" w14:textId="77777777" w:rsidR="004F036D" w:rsidRDefault="004F036D" w:rsidP="00F41510">
      <w:pPr>
        <w:shd w:val="clear" w:color="auto" w:fill="B8CCE4" w:themeFill="accent1" w:themeFillTint="66"/>
        <w:spacing w:after="120" w:line="276" w:lineRule="auto"/>
        <w:jc w:val="both"/>
        <w:rPr>
          <w:del w:id="2206" w:author="OMH CKO" w:date="2018-04-17T12:27:00Z"/>
          <w:rFonts w:eastAsiaTheme="minorHAnsi"/>
        </w:rPr>
      </w:pPr>
      <w:del w:id="2207" w:author="OMH CKO" w:date="2018-04-17T12:27:00Z">
        <w:r w:rsidRPr="00CA01FC">
          <w:rPr>
            <w:rFonts w:eastAsiaTheme="minorHAnsi"/>
            <w:i/>
            <w:u w:val="single"/>
          </w:rPr>
          <w:delText>Zdroj údajov</w:delText>
        </w:r>
      </w:del>
    </w:p>
    <w:p w14:paraId="7EA52A9B" w14:textId="77777777" w:rsidR="004F036D" w:rsidRPr="00287018" w:rsidRDefault="00121DBD" w:rsidP="00F41510">
      <w:pPr>
        <w:shd w:val="clear" w:color="auto" w:fill="B8CCE4" w:themeFill="accent1" w:themeFillTint="66"/>
        <w:spacing w:after="120"/>
        <w:jc w:val="both"/>
        <w:rPr>
          <w:del w:id="2208" w:author="OMH CKO" w:date="2018-04-17T12:27:00Z"/>
          <w:rFonts w:eastAsiaTheme="minorHAnsi"/>
        </w:rPr>
      </w:pPr>
      <w:del w:id="2209" w:author="OMH CKO" w:date="2018-04-17T12:27:00Z">
        <w:r>
          <w:rPr>
            <w:rFonts w:eastAsiaTheme="minorHAnsi"/>
            <w:i/>
          </w:rPr>
          <w:lastRenderedPageBreak/>
          <w:delText xml:space="preserve">SO, </w:delText>
        </w:r>
        <w:r w:rsidR="004F036D">
          <w:rPr>
            <w:rFonts w:eastAsiaTheme="minorHAnsi"/>
            <w:i/>
          </w:rPr>
          <w:delText>ITMS2014+</w:delText>
        </w:r>
      </w:del>
    </w:p>
    <w:p w14:paraId="21627F1E" w14:textId="77777777" w:rsidR="00B74B9A" w:rsidRPr="0093362B" w:rsidRDefault="00CC5AC9" w:rsidP="00F75371">
      <w:pPr>
        <w:pStyle w:val="MPCKO3"/>
        <w:rPr>
          <w:rFonts w:eastAsiaTheme="minorHAnsi"/>
        </w:rPr>
      </w:pPr>
      <w:bookmarkStart w:id="2210" w:name="_Toc510701086"/>
      <w:bookmarkStart w:id="2211" w:name="_Toc428367953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6. </w:t>
      </w:r>
      <w:r w:rsidR="00203858">
        <w:rPr>
          <w:rFonts w:eastAsiaTheme="minorHAnsi"/>
        </w:rPr>
        <w:t>Problémy</w:t>
      </w:r>
      <w:r w:rsidR="00AA7D81" w:rsidRPr="00AA7D81">
        <w:rPr>
          <w:rFonts w:eastAsiaTheme="minorHAnsi"/>
        </w:rPr>
        <w:t xml:space="preserve">, ktoré ovplyvňujú </w:t>
      </w:r>
      <w:r w:rsidR="00203858">
        <w:rPr>
          <w:rFonts w:eastAsiaTheme="minorHAnsi"/>
        </w:rPr>
        <w:t>výkonnosť</w:t>
      </w:r>
      <w:r w:rsidR="00203858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programu a prijaté opatrenia</w:t>
      </w:r>
      <w:r w:rsidR="00F46A2B">
        <w:rPr>
          <w:rStyle w:val="Odkaznapoznmkupodiarou"/>
          <w:rFonts w:eastAsiaTheme="minorHAnsi"/>
        </w:rPr>
        <w:footnoteReference w:id="19"/>
      </w:r>
      <w:bookmarkEnd w:id="2210"/>
      <w:bookmarkEnd w:id="2211"/>
    </w:p>
    <w:p w14:paraId="5AB35DEA" w14:textId="77777777" w:rsidR="00AA7D81" w:rsidRPr="00F41510" w:rsidRDefault="00203858" w:rsidP="00617679">
      <w:pPr>
        <w:pStyle w:val="Odsekzoznamu"/>
        <w:numPr>
          <w:ilvl w:val="0"/>
          <w:numId w:val="14"/>
        </w:numPr>
        <w:spacing w:after="120" w:line="276" w:lineRule="auto"/>
        <w:ind w:left="426"/>
        <w:jc w:val="both"/>
        <w:rPr>
          <w:rFonts w:eastAsiaTheme="minorHAnsi"/>
        </w:rPr>
      </w:pPr>
      <w:r>
        <w:rPr>
          <w:rFonts w:eastAsiaTheme="minorHAnsi"/>
        </w:rPr>
        <w:t>problémy</w:t>
      </w:r>
      <w:r w:rsidR="00AA7D81" w:rsidRPr="00A36BC5">
        <w:rPr>
          <w:rFonts w:eastAsiaTheme="minorHAnsi"/>
        </w:rPr>
        <w:t xml:space="preserve">, ktoré ovplyvňujú výkonnosť programu a prijaté opatrenia zo strany </w:t>
      </w:r>
      <w:r>
        <w:rPr>
          <w:rFonts w:eastAsiaTheme="minorHAnsi"/>
        </w:rPr>
        <w:t>RO</w:t>
      </w:r>
      <w:r w:rsidR="00AA7D81" w:rsidRPr="00A36BC5">
        <w:rPr>
          <w:rFonts w:eastAsiaTheme="minorHAnsi"/>
          <w:b/>
        </w:rPr>
        <w:t xml:space="preserve">  </w:t>
      </w:r>
    </w:p>
    <w:p w14:paraId="2E26C6CE" w14:textId="77777777" w:rsidR="00303B72" w:rsidRPr="004B3E50" w:rsidRDefault="00967D41" w:rsidP="00F41510">
      <w:pPr>
        <w:pStyle w:val="Odsekzoznamu"/>
        <w:spacing w:after="120" w:line="276" w:lineRule="auto"/>
        <w:ind w:left="425"/>
        <w:contextualSpacing w:val="0"/>
        <w:jc w:val="both"/>
        <w:rPr>
          <w:rFonts w:eastAsiaTheme="minorHAnsi"/>
        </w:rPr>
      </w:pPr>
      <w:r w:rsidRPr="00967D41">
        <w:rPr>
          <w:rFonts w:eastAsiaTheme="minorHAnsi"/>
        </w:rPr>
        <w:t xml:space="preserve">&lt;typ='S' </w:t>
      </w:r>
      <w:proofErr w:type="spellStart"/>
      <w:r w:rsidRPr="00967D41">
        <w:rPr>
          <w:rFonts w:eastAsiaTheme="minorHAnsi"/>
        </w:rPr>
        <w:t>max.rozsah</w:t>
      </w:r>
      <w:proofErr w:type="spellEnd"/>
      <w:r w:rsidRPr="00967D41">
        <w:rPr>
          <w:rFonts w:eastAsiaTheme="minorHAnsi"/>
        </w:rPr>
        <w:t>=7000 vstup='M'&gt;</w:t>
      </w:r>
    </w:p>
    <w:p w14:paraId="20A59CC9" w14:textId="2160674F" w:rsidR="00AE5C01" w:rsidRDefault="004B3E50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rFonts w:eastAsiaTheme="minorHAnsi"/>
          <w:i/>
          <w:u w:val="single"/>
        </w:rPr>
      </w:pPr>
      <w:del w:id="2212" w:author="OMH CKO" w:date="2018-04-17T12:27:00Z">
        <w:r w:rsidRPr="00CA01FC">
          <w:rPr>
            <w:rFonts w:eastAsiaTheme="minorHAnsi"/>
            <w:i/>
            <w:u w:val="single"/>
          </w:rPr>
          <w:delText>Požadované</w:delText>
        </w:r>
      </w:del>
      <w:ins w:id="2213" w:author="OMH CKO" w:date="2018-04-17T12:27:00Z">
        <w:r w:rsidR="00922DEC">
          <w:rPr>
            <w:rFonts w:eastAsiaTheme="minorHAnsi"/>
            <w:i/>
            <w:u w:val="single"/>
          </w:rPr>
          <w:t>Doplňujúce</w:t>
        </w:r>
      </w:ins>
      <w:r w:rsidR="00922DEC" w:rsidRPr="00CA01FC">
        <w:rPr>
          <w:rFonts w:eastAsiaTheme="minorHAnsi"/>
          <w:i/>
          <w:u w:val="single"/>
        </w:rPr>
        <w:t xml:space="preserve"> </w:t>
      </w:r>
      <w:r w:rsidRPr="00CA01FC">
        <w:rPr>
          <w:rFonts w:eastAsiaTheme="minorHAnsi"/>
          <w:i/>
          <w:u w:val="single"/>
        </w:rPr>
        <w:t>informácie</w:t>
      </w:r>
    </w:p>
    <w:p w14:paraId="0C7C9D98" w14:textId="0A6803DD" w:rsidR="00AE5C01" w:rsidRDefault="00DC1512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RO popíše</w:t>
      </w:r>
      <w:r w:rsidR="008E068E" w:rsidRPr="00F41510">
        <w:rPr>
          <w:rFonts w:eastAsiaTheme="minorHAnsi"/>
          <w:i/>
        </w:rPr>
        <w:t xml:space="preserve"> najzávažnejšie problémy zistené pr</w:t>
      </w:r>
      <w:r w:rsidR="004B3E50" w:rsidRPr="00F41510">
        <w:rPr>
          <w:rFonts w:eastAsiaTheme="minorHAnsi"/>
          <w:i/>
        </w:rPr>
        <w:t xml:space="preserve">i certifikačných overovaniach, </w:t>
      </w:r>
      <w:r w:rsidR="008E068E" w:rsidRPr="00F41510">
        <w:rPr>
          <w:rFonts w:eastAsiaTheme="minorHAnsi"/>
          <w:i/>
        </w:rPr>
        <w:t>vykonaných auditoch</w:t>
      </w:r>
      <w:r w:rsidR="004B3E50" w:rsidRPr="00F41510">
        <w:rPr>
          <w:rFonts w:eastAsiaTheme="minorHAnsi"/>
          <w:i/>
        </w:rPr>
        <w:t>,</w:t>
      </w:r>
      <w:r w:rsidR="008E068E" w:rsidRPr="00F41510">
        <w:rPr>
          <w:rFonts w:eastAsiaTheme="minorHAnsi"/>
          <w:i/>
        </w:rPr>
        <w:t xml:space="preserve"> ako aj problémy súvisiace s implementáciou </w:t>
      </w:r>
      <w:r w:rsidR="00303B72" w:rsidRPr="00F41510">
        <w:rPr>
          <w:rFonts w:eastAsiaTheme="minorHAnsi"/>
          <w:i/>
        </w:rPr>
        <w:t xml:space="preserve">programu </w:t>
      </w:r>
      <w:r w:rsidRPr="00F41510">
        <w:rPr>
          <w:rFonts w:eastAsiaTheme="minorHAnsi"/>
          <w:i/>
        </w:rPr>
        <w:t xml:space="preserve">(riziko nesplnenia </w:t>
      </w:r>
      <w:r w:rsidR="00AE5C01">
        <w:rPr>
          <w:rFonts w:eastAsiaTheme="minorHAnsi"/>
          <w:i/>
        </w:rPr>
        <w:t xml:space="preserve">finančných záväzkov v zmysle </w:t>
      </w:r>
      <w:r w:rsidRPr="00F41510">
        <w:rPr>
          <w:rFonts w:eastAsiaTheme="minorHAnsi"/>
          <w:i/>
        </w:rPr>
        <w:t xml:space="preserve">pravidla </w:t>
      </w:r>
      <w:r w:rsidR="008E068E" w:rsidRPr="00F41510">
        <w:rPr>
          <w:rFonts w:eastAsiaTheme="minorHAnsi"/>
          <w:i/>
        </w:rPr>
        <w:t xml:space="preserve">N+3, nízka úroveň napĺňania hodnôt niektorých </w:t>
      </w:r>
      <w:r w:rsidR="00170379" w:rsidRPr="00F41510">
        <w:rPr>
          <w:rFonts w:eastAsiaTheme="minorHAnsi"/>
          <w:i/>
        </w:rPr>
        <w:t>ukazovateľov</w:t>
      </w:r>
      <w:r w:rsidR="008E068E" w:rsidRPr="00F41510">
        <w:rPr>
          <w:rFonts w:eastAsiaTheme="minorHAnsi"/>
          <w:i/>
        </w:rPr>
        <w:t xml:space="preserve">, nízke </w:t>
      </w:r>
      <w:r w:rsidR="00303B72" w:rsidRPr="00F41510">
        <w:rPr>
          <w:rFonts w:eastAsiaTheme="minorHAnsi"/>
          <w:i/>
        </w:rPr>
        <w:t>kontrahovanie</w:t>
      </w:r>
      <w:r w:rsidR="00B74B9A">
        <w:rPr>
          <w:rFonts w:eastAsiaTheme="minorHAnsi"/>
          <w:i/>
        </w:rPr>
        <w:t>,...</w:t>
      </w:r>
      <w:r w:rsidR="008E068E" w:rsidRPr="00F41510">
        <w:rPr>
          <w:rFonts w:eastAsiaTheme="minorHAnsi"/>
          <w:i/>
        </w:rPr>
        <w:t>)</w:t>
      </w:r>
      <w:r w:rsidR="00303B72" w:rsidRPr="00F41510">
        <w:rPr>
          <w:rFonts w:eastAsiaTheme="minorHAnsi"/>
          <w:i/>
        </w:rPr>
        <w:t xml:space="preserve">. </w:t>
      </w:r>
      <w:r w:rsidR="004B3E50" w:rsidRPr="00F41510">
        <w:rPr>
          <w:rFonts w:eastAsiaTheme="minorHAnsi"/>
          <w:i/>
        </w:rPr>
        <w:t>RO taktiež uvedie prípadné pripomienky Komisie, ktoré významným spôsobom ovplyvňujú vykonávanie programu podľa čl. 50, ods. 9 nariadenia EP a Rady (EÚ) č. 1303/2013</w:t>
      </w:r>
      <w:del w:id="2214" w:author="OMH CKO" w:date="2018-04-17T12:27:00Z">
        <w:r w:rsidR="004B3E50" w:rsidRPr="00F41510">
          <w:rPr>
            <w:rFonts w:eastAsiaTheme="minorHAnsi"/>
            <w:i/>
          </w:rPr>
          <w:delText>.</w:delText>
        </w:r>
      </w:del>
      <w:ins w:id="2215" w:author="OMH CKO" w:date="2018-04-17T12:27:00Z">
        <w:r w:rsidR="003018F0">
          <w:rPr>
            <w:rFonts w:eastAsiaTheme="minorHAnsi"/>
            <w:i/>
          </w:rPr>
          <w:t xml:space="preserve"> a tiež popis opatrení realizovaných a plánovaných na boj proti podvodom a korupcii, ak je relevantné (týka sa </w:t>
        </w:r>
        <w:r w:rsidR="00E1063D">
          <w:rPr>
            <w:rFonts w:eastAsiaTheme="minorHAnsi"/>
            <w:i/>
          </w:rPr>
          <w:t xml:space="preserve">OP II, IROP, OP KŽP, OP </w:t>
        </w:r>
        <w:proofErr w:type="spellStart"/>
        <w:r w:rsidR="00E1063D">
          <w:rPr>
            <w:rFonts w:eastAsiaTheme="minorHAnsi"/>
            <w:i/>
          </w:rPr>
          <w:t>VaI</w:t>
        </w:r>
        <w:proofErr w:type="spellEnd"/>
        <w:r w:rsidR="00E1063D">
          <w:rPr>
            <w:rFonts w:eastAsiaTheme="minorHAnsi"/>
            <w:i/>
          </w:rPr>
          <w:t>, OP ĽZ</w:t>
        </w:r>
        <w:r w:rsidR="003018F0">
          <w:rPr>
            <w:rFonts w:eastAsiaTheme="minorHAnsi"/>
            <w:i/>
          </w:rPr>
          <w:t>)</w:t>
        </w:r>
        <w:r w:rsidR="004B3E50" w:rsidRPr="00F41510">
          <w:rPr>
            <w:rFonts w:eastAsiaTheme="minorHAnsi"/>
            <w:i/>
          </w:rPr>
          <w:t>.</w:t>
        </w:r>
      </w:ins>
      <w:r w:rsidR="004B3E50" w:rsidRPr="00F41510">
        <w:rPr>
          <w:rFonts w:eastAsiaTheme="minorHAnsi"/>
          <w:i/>
        </w:rPr>
        <w:t xml:space="preserve"> </w:t>
      </w:r>
      <w:r w:rsidR="00303B72" w:rsidRPr="00F41510">
        <w:rPr>
          <w:rFonts w:eastAsiaTheme="minorHAnsi"/>
          <w:i/>
        </w:rPr>
        <w:t>Následne RO popíše prijaté opatrenia a ich plnenie za sledova</w:t>
      </w:r>
      <w:r w:rsidR="00AE5C01" w:rsidRPr="00AE5C01">
        <w:rPr>
          <w:rFonts w:eastAsiaTheme="minorHAnsi"/>
          <w:i/>
        </w:rPr>
        <w:t>né obdobie.</w:t>
      </w:r>
      <w:ins w:id="2216" w:author="OMH CKO" w:date="2018-04-17T12:27:00Z">
        <w:r w:rsidR="00660CFB">
          <w:rPr>
            <w:rFonts w:eastAsiaTheme="minorHAnsi"/>
            <w:i/>
          </w:rPr>
          <w:t xml:space="preserve"> Ak je to relevantné, RO popíše aj pokrok pri implementácií veľkých projektov. </w:t>
        </w:r>
      </w:ins>
    </w:p>
    <w:p w14:paraId="5368F7AC" w14:textId="77777777" w:rsidR="00AE5C01" w:rsidRDefault="00AE5C01" w:rsidP="00F41510">
      <w:pPr>
        <w:pStyle w:val="Odsekzoznamu"/>
        <w:numPr>
          <w:ilvl w:val="0"/>
          <w:numId w:val="34"/>
        </w:numPr>
        <w:shd w:val="clear" w:color="auto" w:fill="B8CCE4" w:themeFill="accent1" w:themeFillTint="66"/>
        <w:spacing w:after="120" w:line="276" w:lineRule="auto"/>
        <w:ind w:left="709" w:hanging="283"/>
        <w:contextualSpacing w:val="0"/>
        <w:jc w:val="both"/>
        <w:rPr>
          <w:del w:id="2217" w:author="OMH CKO" w:date="2018-04-17T12:27:00Z"/>
          <w:rFonts w:eastAsiaTheme="minorHAnsi"/>
          <w:i/>
        </w:rPr>
      </w:pPr>
      <w:del w:id="2218" w:author="OMH CKO" w:date="2018-04-17T12:27:00Z">
        <w:r>
          <w:rPr>
            <w:rFonts w:eastAsiaTheme="minorHAnsi"/>
            <w:i/>
          </w:rPr>
          <w:delText>n</w:delText>
        </w:r>
        <w:r w:rsidRPr="00F41510">
          <w:rPr>
            <w:rFonts w:eastAsiaTheme="minorHAnsi"/>
            <w:i/>
          </w:rPr>
          <w:delText>edostatky identifikované pri certifikačných overovaniach súhrnných žiadostí o</w:delText>
        </w:r>
        <w:r w:rsidR="00CA59EC">
          <w:rPr>
            <w:rFonts w:eastAsiaTheme="minorHAnsi"/>
            <w:i/>
          </w:rPr>
          <w:delText> </w:delText>
        </w:r>
        <w:r w:rsidRPr="00F41510">
          <w:rPr>
            <w:rFonts w:eastAsiaTheme="minorHAnsi"/>
            <w:i/>
          </w:rPr>
          <w:delText>platbu</w:delText>
        </w:r>
      </w:del>
    </w:p>
    <w:p w14:paraId="7CF258C6" w14:textId="77777777" w:rsidR="00CA59EC" w:rsidRDefault="00CA59EC" w:rsidP="00F41510">
      <w:pPr>
        <w:pStyle w:val="Odsekzoznamu"/>
        <w:numPr>
          <w:ilvl w:val="0"/>
          <w:numId w:val="34"/>
        </w:numPr>
        <w:shd w:val="clear" w:color="auto" w:fill="B8CCE4" w:themeFill="accent1" w:themeFillTint="66"/>
        <w:spacing w:after="120" w:line="276" w:lineRule="auto"/>
        <w:ind w:left="709" w:hanging="283"/>
        <w:contextualSpacing w:val="0"/>
        <w:jc w:val="both"/>
        <w:rPr>
          <w:del w:id="2219" w:author="OMH CKO" w:date="2018-04-17T12:27:00Z"/>
          <w:rFonts w:eastAsiaTheme="minorHAnsi"/>
          <w:i/>
        </w:rPr>
      </w:pPr>
      <w:del w:id="2220" w:author="OMH CKO" w:date="2018-04-17T12:27:00Z">
        <w:r>
          <w:rPr>
            <w:rFonts w:eastAsiaTheme="minorHAnsi"/>
            <w:i/>
          </w:rPr>
          <w:delText>nedostatky identifikované auditmi (EK, EDA, vládny audit)</w:delText>
        </w:r>
      </w:del>
    </w:p>
    <w:p w14:paraId="78449538" w14:textId="77777777" w:rsidR="00CA59EC" w:rsidRPr="00F41510" w:rsidRDefault="00AE5C01" w:rsidP="00F41510">
      <w:pPr>
        <w:pStyle w:val="Odsekzoznamu"/>
        <w:numPr>
          <w:ilvl w:val="0"/>
          <w:numId w:val="35"/>
        </w:numPr>
        <w:shd w:val="clear" w:color="auto" w:fill="B8CCE4" w:themeFill="accent1" w:themeFillTint="66"/>
        <w:spacing w:after="120" w:line="276" w:lineRule="auto"/>
        <w:ind w:left="709" w:hanging="283"/>
        <w:contextualSpacing w:val="0"/>
        <w:jc w:val="both"/>
        <w:rPr>
          <w:del w:id="2221" w:author="OMH CKO" w:date="2018-04-17T12:27:00Z"/>
          <w:rFonts w:eastAsiaTheme="minorHAnsi"/>
          <w:i/>
        </w:rPr>
      </w:pPr>
      <w:del w:id="2222" w:author="OMH CKO" w:date="2018-04-17T12:27:00Z">
        <w:r>
          <w:rPr>
            <w:rFonts w:eastAsiaTheme="minorHAnsi"/>
            <w:i/>
          </w:rPr>
          <w:delText>n</w:delText>
        </w:r>
        <w:r w:rsidRPr="00AE5C01">
          <w:rPr>
            <w:rFonts w:eastAsiaTheme="minorHAnsi"/>
            <w:i/>
          </w:rPr>
          <w:delText xml:space="preserve">edostatky identifikované RO </w:delText>
        </w:r>
      </w:del>
    </w:p>
    <w:p w14:paraId="7A1D77C2" w14:textId="77777777" w:rsidR="00AE5C01" w:rsidRDefault="00AE5C01" w:rsidP="00F41510">
      <w:pPr>
        <w:pStyle w:val="Odsekzoznamu"/>
        <w:numPr>
          <w:ilvl w:val="0"/>
          <w:numId w:val="35"/>
        </w:numPr>
        <w:shd w:val="clear" w:color="auto" w:fill="B8CCE4" w:themeFill="accent1" w:themeFillTint="66"/>
        <w:spacing w:after="120" w:line="276" w:lineRule="auto"/>
        <w:ind w:left="709" w:hanging="283"/>
        <w:contextualSpacing w:val="0"/>
        <w:jc w:val="both"/>
        <w:rPr>
          <w:del w:id="2223" w:author="OMH CKO" w:date="2018-04-17T12:27:00Z"/>
          <w:rFonts w:eastAsiaTheme="minorHAnsi"/>
          <w:i/>
        </w:rPr>
      </w:pPr>
      <w:del w:id="2224" w:author="OMH CKO" w:date="2018-04-17T12:27:00Z">
        <w:r>
          <w:rPr>
            <w:rFonts w:eastAsiaTheme="minorHAnsi"/>
            <w:i/>
          </w:rPr>
          <w:delText>p</w:delText>
        </w:r>
        <w:r w:rsidRPr="00AE5C01">
          <w:rPr>
            <w:rFonts w:eastAsiaTheme="minorHAnsi"/>
            <w:i/>
          </w:rPr>
          <w:delText>ripomienky Komisie (čl. 50, ods. 9 nariadenia EP a Rady (EÚ) č. 1303/2013)</w:delText>
        </w:r>
      </w:del>
    </w:p>
    <w:p w14:paraId="57883567" w14:textId="77777777" w:rsidR="00AE5C01" w:rsidRPr="00AE5C01" w:rsidRDefault="00AE5C01" w:rsidP="00F41510">
      <w:pPr>
        <w:pStyle w:val="Odsekzoznamu"/>
        <w:numPr>
          <w:ilvl w:val="0"/>
          <w:numId w:val="35"/>
        </w:numPr>
        <w:shd w:val="clear" w:color="auto" w:fill="B8CCE4" w:themeFill="accent1" w:themeFillTint="66"/>
        <w:spacing w:after="120" w:line="276" w:lineRule="auto"/>
        <w:ind w:left="709" w:hanging="283"/>
        <w:contextualSpacing w:val="0"/>
        <w:jc w:val="both"/>
        <w:rPr>
          <w:del w:id="2225" w:author="OMH CKO" w:date="2018-04-17T12:27:00Z"/>
          <w:rFonts w:eastAsiaTheme="minorHAnsi"/>
          <w:i/>
        </w:rPr>
      </w:pPr>
      <w:del w:id="2226" w:author="OMH CKO" w:date="2018-04-17T12:27:00Z">
        <w:r>
          <w:rPr>
            <w:rFonts w:eastAsiaTheme="minorHAnsi"/>
            <w:i/>
          </w:rPr>
          <w:delText>u</w:delText>
        </w:r>
        <w:r w:rsidRPr="00AE5C01">
          <w:rPr>
            <w:rFonts w:eastAsiaTheme="minorHAnsi"/>
            <w:i/>
          </w:rPr>
          <w:delText>skutočnené a plánované opatrenia RO</w:delText>
        </w:r>
      </w:del>
    </w:p>
    <w:p w14:paraId="1F7587DD" w14:textId="77777777" w:rsidR="00AE5C01" w:rsidRPr="00AE5C01" w:rsidRDefault="00AE5C01" w:rsidP="00AE5C01">
      <w:pPr>
        <w:shd w:val="clear" w:color="auto" w:fill="B8CCE4" w:themeFill="accent1" w:themeFillTint="66"/>
        <w:spacing w:after="120" w:line="276" w:lineRule="auto"/>
        <w:ind w:left="425"/>
        <w:jc w:val="both"/>
        <w:rPr>
          <w:del w:id="2227" w:author="OMH CKO" w:date="2018-04-17T12:27:00Z"/>
          <w:rFonts w:eastAsiaTheme="minorHAnsi"/>
          <w:i/>
        </w:rPr>
      </w:pPr>
      <w:del w:id="2228" w:author="OMH CKO" w:date="2018-04-17T12:27:00Z">
        <w:r w:rsidRPr="00AE5C01">
          <w:rPr>
            <w:rFonts w:eastAsiaTheme="minorHAnsi"/>
            <w:i/>
          </w:rPr>
          <w:delText>Ak relevantné, RO v tejto časti zhrnie aj vplyv socioekonomickej situácie na implementáciu programu.</w:delText>
        </w:r>
      </w:del>
    </w:p>
    <w:p w14:paraId="7AE9DBC9" w14:textId="77777777" w:rsidR="00B74B9A" w:rsidRDefault="00AE5C01" w:rsidP="00F41510">
      <w:pPr>
        <w:shd w:val="clear" w:color="auto" w:fill="B8CCE4" w:themeFill="accent1" w:themeFillTint="66"/>
        <w:spacing w:after="120" w:line="276" w:lineRule="auto"/>
        <w:ind w:left="425"/>
        <w:jc w:val="both"/>
        <w:rPr>
          <w:del w:id="2229" w:author="OMH CKO" w:date="2018-04-17T12:27:00Z"/>
          <w:rFonts w:eastAsiaTheme="minorHAnsi"/>
          <w:i/>
          <w:u w:val="single"/>
        </w:rPr>
      </w:pPr>
      <w:del w:id="2230" w:author="OMH CKO" w:date="2018-04-17T12:27:00Z">
        <w:r w:rsidRPr="00AE5C01">
          <w:rPr>
            <w:rFonts w:eastAsiaTheme="minorHAnsi"/>
            <w:i/>
            <w:u w:val="single"/>
          </w:rPr>
          <w:delText>Zdroj údajov</w:delText>
        </w:r>
      </w:del>
    </w:p>
    <w:p w14:paraId="78A19831" w14:textId="77777777" w:rsidR="00A6590E" w:rsidRDefault="00A6590E" w:rsidP="00F41510">
      <w:pPr>
        <w:shd w:val="clear" w:color="auto" w:fill="B8CCE4" w:themeFill="accent1" w:themeFillTint="66"/>
        <w:spacing w:after="120" w:line="276" w:lineRule="auto"/>
        <w:ind w:left="425"/>
        <w:jc w:val="both"/>
        <w:rPr>
          <w:del w:id="2231" w:author="OMH CKO" w:date="2018-04-17T12:27:00Z"/>
          <w:rFonts w:eastAsiaTheme="minorHAnsi"/>
        </w:rPr>
      </w:pPr>
      <w:del w:id="2232" w:author="OMH CKO" w:date="2018-04-17T12:27:00Z">
        <w:r w:rsidRPr="00A6590E">
          <w:rPr>
            <w:rFonts w:eastAsiaTheme="minorHAnsi"/>
          </w:rPr>
          <w:delText>ITMS2014+, CO, OA</w:delText>
        </w:r>
      </w:del>
    </w:p>
    <w:p w14:paraId="23B68A24" w14:textId="77777777" w:rsidR="00465880" w:rsidRPr="00A6590E" w:rsidRDefault="00AA7D81" w:rsidP="00A6590E">
      <w:pPr>
        <w:pStyle w:val="Odsekzoznamu"/>
        <w:numPr>
          <w:ilvl w:val="0"/>
          <w:numId w:val="14"/>
        </w:numPr>
        <w:spacing w:after="120" w:line="276" w:lineRule="auto"/>
        <w:ind w:left="426"/>
        <w:jc w:val="both"/>
        <w:rPr>
          <w:rFonts w:eastAsiaTheme="minorHAnsi"/>
        </w:rPr>
      </w:pPr>
      <w:r w:rsidRPr="00A6590E">
        <w:rPr>
          <w:rFonts w:eastAsiaTheme="minorHAnsi"/>
        </w:rPr>
        <w:t>zhodnotenie reálnosti dosiahnutia cieľov a prípadné uskutočnené alebo plánovan</w:t>
      </w:r>
      <w:r w:rsidR="00A36BC5" w:rsidRPr="00A6590E">
        <w:rPr>
          <w:rFonts w:eastAsiaTheme="minorHAnsi"/>
        </w:rPr>
        <w:t>é opatrenia</w:t>
      </w:r>
    </w:p>
    <w:p w14:paraId="2CDE4A37" w14:textId="77777777" w:rsidR="00967D41" w:rsidRDefault="00967D41" w:rsidP="00F41510">
      <w:pPr>
        <w:pStyle w:val="Odsekzoznamu"/>
        <w:spacing w:after="120" w:line="276" w:lineRule="auto"/>
        <w:ind w:left="425"/>
        <w:contextualSpacing w:val="0"/>
        <w:jc w:val="both"/>
        <w:rPr>
          <w:rFonts w:eastAsiaTheme="minorHAnsi"/>
        </w:rPr>
      </w:pPr>
      <w:r w:rsidRPr="00967D41">
        <w:rPr>
          <w:rFonts w:eastAsiaTheme="minorHAnsi"/>
        </w:rPr>
        <w:t>&lt;</w:t>
      </w:r>
      <w:r w:rsidRPr="00DC1512">
        <w:rPr>
          <w:rFonts w:eastAsiaTheme="minorHAnsi"/>
        </w:rPr>
        <w:t xml:space="preserve">typ='S' </w:t>
      </w:r>
      <w:proofErr w:type="spellStart"/>
      <w:r w:rsidRPr="00DC1512">
        <w:rPr>
          <w:rFonts w:eastAsiaTheme="minorHAnsi"/>
        </w:rPr>
        <w:t>max.rozsah</w:t>
      </w:r>
      <w:proofErr w:type="spellEnd"/>
      <w:r w:rsidRPr="00DC1512">
        <w:rPr>
          <w:rFonts w:eastAsiaTheme="minorHAnsi"/>
        </w:rPr>
        <w:t>=3500 vstup='M'&gt;</w:t>
      </w:r>
    </w:p>
    <w:p w14:paraId="66D1F03A" w14:textId="6A587879" w:rsidR="005414C7" w:rsidRPr="00DC1512" w:rsidRDefault="00967D41" w:rsidP="00F41510">
      <w:pPr>
        <w:pStyle w:val="Odsekzoznamu"/>
        <w:spacing w:after="120" w:line="276" w:lineRule="auto"/>
        <w:ind w:left="425"/>
        <w:contextualSpacing w:val="0"/>
        <w:jc w:val="both"/>
        <w:rPr>
          <w:ins w:id="2233" w:author="OMH CKO" w:date="2018-04-17T12:27:00Z"/>
          <w:rFonts w:eastAsiaTheme="minorHAnsi"/>
        </w:rPr>
      </w:pPr>
      <w:del w:id="2234" w:author="OMH CKO" w:date="2018-04-17T12:27:00Z">
        <w:r w:rsidRPr="00F41510">
          <w:rPr>
            <w:rFonts w:eastAsiaTheme="minorHAnsi"/>
            <w:i/>
            <w:u w:val="single"/>
          </w:rPr>
          <w:delText>Požad</w:delText>
        </w:r>
        <w:r w:rsidR="00DC1512" w:rsidRPr="00DC1512">
          <w:rPr>
            <w:rFonts w:eastAsiaTheme="minorHAnsi"/>
            <w:i/>
            <w:u w:val="single"/>
          </w:rPr>
          <w:delText>ované</w:delText>
        </w:r>
      </w:del>
    </w:p>
    <w:p w14:paraId="1EF9CF84" w14:textId="77777777" w:rsidR="00967D41" w:rsidRPr="00F41510" w:rsidRDefault="00922DEC" w:rsidP="00F41510">
      <w:pPr>
        <w:pStyle w:val="Odsekzoznamu"/>
        <w:shd w:val="clear" w:color="auto" w:fill="B8CCE4" w:themeFill="accent1" w:themeFillTint="66"/>
        <w:spacing w:after="120" w:line="276" w:lineRule="auto"/>
        <w:ind w:left="426"/>
        <w:jc w:val="both"/>
        <w:rPr>
          <w:rFonts w:eastAsiaTheme="minorHAnsi"/>
          <w:i/>
          <w:u w:val="single"/>
        </w:rPr>
      </w:pPr>
      <w:ins w:id="2235" w:author="OMH CKO" w:date="2018-04-17T12:27:00Z">
        <w:r>
          <w:rPr>
            <w:rFonts w:eastAsiaTheme="minorHAnsi"/>
            <w:i/>
            <w:u w:val="single"/>
          </w:rPr>
          <w:t>Doplňujúce</w:t>
        </w:r>
      </w:ins>
      <w:r w:rsidRPr="00DC1512">
        <w:rPr>
          <w:rFonts w:eastAsiaTheme="minorHAnsi"/>
          <w:i/>
          <w:u w:val="single"/>
        </w:rPr>
        <w:t xml:space="preserve"> </w:t>
      </w:r>
      <w:r w:rsidR="00DC1512" w:rsidRPr="00DC1512">
        <w:rPr>
          <w:rFonts w:eastAsiaTheme="minorHAnsi"/>
          <w:i/>
          <w:u w:val="single"/>
        </w:rPr>
        <w:t>informácie</w:t>
      </w:r>
    </w:p>
    <w:p w14:paraId="709ACAC0" w14:textId="6B1258DC" w:rsidR="004B3E50" w:rsidRDefault="00DC1512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rFonts w:eastAsiaTheme="minorHAnsi"/>
          <w:i/>
        </w:rPr>
      </w:pPr>
      <w:r w:rsidRPr="00DC1512">
        <w:rPr>
          <w:rFonts w:eastAsiaTheme="minorHAnsi"/>
          <w:i/>
        </w:rPr>
        <w:t xml:space="preserve">RO zhodnotí pokrok v napĺňaní cieľov programu, najmä ukazovateľov programu zaradených v rámci výkonnostného rámca a popíše prípadné opatrenia prijaté na zrýchlenie implementácie. </w:t>
      </w:r>
      <w:del w:id="2236" w:author="OMH CKO" w:date="2018-04-17T12:27:00Z">
        <w:r w:rsidRPr="00DC1512">
          <w:rPr>
            <w:rFonts w:eastAsiaTheme="minorHAnsi"/>
            <w:i/>
          </w:rPr>
          <w:delText xml:space="preserve">Odporúčané je podporiť tvrdenia výstupmi z uskutočnených </w:delText>
        </w:r>
        <w:r w:rsidRPr="00DC1512">
          <w:rPr>
            <w:rFonts w:eastAsiaTheme="minorHAnsi"/>
            <w:i/>
          </w:rPr>
          <w:lastRenderedPageBreak/>
          <w:delText xml:space="preserve">hodnotení. </w:delText>
        </w:r>
      </w:del>
      <w:r w:rsidRPr="00DC1512">
        <w:rPr>
          <w:rFonts w:eastAsiaTheme="minorHAnsi"/>
          <w:i/>
        </w:rPr>
        <w:t>RO širšie rozpracuje túto kapitolu vo VS predkladanej v roku 2017, 2019 a</w:t>
      </w:r>
      <w:r w:rsidR="00F46A2B">
        <w:rPr>
          <w:rFonts w:eastAsiaTheme="minorHAnsi"/>
          <w:i/>
        </w:rPr>
        <w:t xml:space="preserve"> v </w:t>
      </w:r>
      <w:del w:id="2237" w:author="OMH CKO" w:date="2018-04-17T12:27:00Z">
        <w:r w:rsidRPr="00DC1512">
          <w:rPr>
            <w:rFonts w:eastAsiaTheme="minorHAnsi"/>
            <w:i/>
          </w:rPr>
          <w:delText>záverečnej správe</w:delText>
        </w:r>
      </w:del>
      <w:ins w:id="2238" w:author="OMH CKO" w:date="2018-04-17T12:27:00Z">
        <w:r w:rsidR="00752DE7">
          <w:rPr>
            <w:rFonts w:eastAsiaTheme="minorHAnsi"/>
            <w:i/>
          </w:rPr>
          <w:t>ZS</w:t>
        </w:r>
      </w:ins>
      <w:r w:rsidRPr="00DC1512">
        <w:rPr>
          <w:rFonts w:eastAsiaTheme="minorHAnsi"/>
          <w:i/>
        </w:rPr>
        <w:t>, v </w:t>
      </w:r>
      <w:r w:rsidR="0078481F">
        <w:rPr>
          <w:rFonts w:eastAsiaTheme="minorHAnsi"/>
          <w:i/>
        </w:rPr>
        <w:t>kapitole</w:t>
      </w:r>
      <w:r w:rsidRPr="00DC1512">
        <w:rPr>
          <w:rFonts w:eastAsiaTheme="minorHAnsi"/>
          <w:i/>
        </w:rPr>
        <w:t xml:space="preserve"> I.11.1.</w:t>
      </w:r>
    </w:p>
    <w:p w14:paraId="39E7DDD8" w14:textId="77777777" w:rsidR="004B3E50" w:rsidRDefault="00DC1512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del w:id="2239" w:author="OMH CKO" w:date="2018-04-17T12:27:00Z"/>
          <w:rFonts w:eastAsiaTheme="minorHAnsi"/>
          <w:i/>
          <w:u w:val="single"/>
        </w:rPr>
      </w:pPr>
      <w:del w:id="2240" w:author="OMH CKO" w:date="2018-04-17T12:27:00Z">
        <w:r w:rsidRPr="004B3E50">
          <w:rPr>
            <w:rFonts w:eastAsiaTheme="minorHAnsi"/>
            <w:i/>
            <w:u w:val="single"/>
          </w:rPr>
          <w:delText>Zdroj údajov</w:delText>
        </w:r>
      </w:del>
    </w:p>
    <w:p w14:paraId="0F366CEE" w14:textId="77777777" w:rsidR="00A6590E" w:rsidRPr="00A6590E" w:rsidRDefault="00A6590E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del w:id="2241" w:author="OMH CKO" w:date="2018-04-17T12:27:00Z"/>
          <w:rFonts w:eastAsiaTheme="minorHAnsi"/>
          <w:i/>
        </w:rPr>
      </w:pPr>
      <w:del w:id="2242" w:author="OMH CKO" w:date="2018-04-17T12:27:00Z">
        <w:r w:rsidRPr="00A6590E">
          <w:rPr>
            <w:rFonts w:eastAsiaTheme="minorHAnsi"/>
            <w:i/>
          </w:rPr>
          <w:delText>ITMS2014+, správy z vykonaných hodnotení</w:delText>
        </w:r>
      </w:del>
    </w:p>
    <w:p w14:paraId="7D6112BF" w14:textId="77777777" w:rsidR="00AA483F" w:rsidRDefault="00CC5AC9" w:rsidP="00F75371">
      <w:pPr>
        <w:pStyle w:val="MPCKO3"/>
        <w:rPr>
          <w:rFonts w:eastAsiaTheme="minorHAnsi"/>
        </w:rPr>
      </w:pPr>
      <w:bookmarkStart w:id="2243" w:name="_Toc510701087"/>
      <w:bookmarkStart w:id="2244" w:name="_Toc428367954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7. </w:t>
      </w:r>
      <w:r w:rsidR="00AA7D81" w:rsidRPr="00F41510">
        <w:rPr>
          <w:rFonts w:eastAsiaTheme="minorHAnsi"/>
        </w:rPr>
        <w:t xml:space="preserve">Zhrnutie pre </w:t>
      </w:r>
      <w:r w:rsidR="002A0495" w:rsidRPr="00F41510">
        <w:rPr>
          <w:rFonts w:eastAsiaTheme="minorHAnsi"/>
        </w:rPr>
        <w:t>občanov</w:t>
      </w:r>
      <w:r w:rsidR="00F46A2B" w:rsidRPr="00F41510">
        <w:rPr>
          <w:rStyle w:val="Odkaznapoznmkupodiarou"/>
          <w:rFonts w:eastAsiaTheme="minorHAnsi"/>
        </w:rPr>
        <w:footnoteReference w:id="20"/>
      </w:r>
      <w:bookmarkEnd w:id="2243"/>
      <w:bookmarkEnd w:id="2244"/>
      <w:r w:rsidR="002A0495" w:rsidRPr="00AA7D81">
        <w:rPr>
          <w:rFonts w:eastAsiaTheme="minorHAnsi"/>
        </w:rPr>
        <w:t xml:space="preserve"> </w:t>
      </w:r>
    </w:p>
    <w:p w14:paraId="101911EA" w14:textId="2855D4D4" w:rsidR="00284995" w:rsidRPr="00465880" w:rsidRDefault="00284995" w:rsidP="002A0495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 xml:space="preserve">Zhrnutie obsahu </w:t>
      </w:r>
      <w:del w:id="2245" w:author="OMH CKO" w:date="2018-04-17T12:27:00Z">
        <w:r>
          <w:rPr>
            <w:rFonts w:eastAsiaTheme="minorHAnsi"/>
          </w:rPr>
          <w:delText>výročných</w:delText>
        </w:r>
      </w:del>
      <w:ins w:id="2246" w:author="OMH CKO" w:date="2018-04-17T12:27:00Z">
        <w:r w:rsidR="00752DE7">
          <w:rPr>
            <w:rFonts w:eastAsiaTheme="minorHAnsi"/>
          </w:rPr>
          <w:t>VS</w:t>
        </w:r>
      </w:ins>
      <w:r w:rsidR="00752DE7">
        <w:rPr>
          <w:rFonts w:eastAsiaTheme="minorHAnsi"/>
        </w:rPr>
        <w:t xml:space="preserve"> a</w:t>
      </w:r>
      <w:del w:id="2247" w:author="OMH CKO" w:date="2018-04-17T12:27:00Z">
        <w:r>
          <w:rPr>
            <w:rFonts w:eastAsiaTheme="minorHAnsi"/>
          </w:rPr>
          <w:delText> záverečných správ</w:delText>
        </w:r>
      </w:del>
      <w:ins w:id="2248" w:author="OMH CKO" w:date="2018-04-17T12:27:00Z">
        <w:r w:rsidR="00752DE7">
          <w:rPr>
            <w:rFonts w:eastAsiaTheme="minorHAnsi"/>
          </w:rPr>
          <w:t xml:space="preserve"> ZS</w:t>
        </w:r>
      </w:ins>
      <w:r>
        <w:rPr>
          <w:rFonts w:eastAsiaTheme="minorHAnsi"/>
        </w:rPr>
        <w:t xml:space="preserve"> pre občanov sa uverejňuje a predkladá ako samostatný dokument vo forme prílohy k </w:t>
      </w:r>
      <w:del w:id="2249" w:author="OMH CKO" w:date="2018-04-17T12:27:00Z">
        <w:r>
          <w:rPr>
            <w:rFonts w:eastAsiaTheme="minorHAnsi"/>
          </w:rPr>
          <w:delText>výročnej</w:delText>
        </w:r>
      </w:del>
      <w:ins w:id="2250" w:author="OMH CKO" w:date="2018-04-17T12:27:00Z">
        <w:r w:rsidR="00752DE7">
          <w:rPr>
            <w:rFonts w:eastAsiaTheme="minorHAnsi"/>
          </w:rPr>
          <w:t>VS</w:t>
        </w:r>
      </w:ins>
      <w:r w:rsidR="00752DE7">
        <w:rPr>
          <w:rFonts w:eastAsiaTheme="minorHAnsi"/>
        </w:rPr>
        <w:t xml:space="preserve"> a</w:t>
      </w:r>
      <w:del w:id="2251" w:author="OMH CKO" w:date="2018-04-17T12:27:00Z">
        <w:r>
          <w:rPr>
            <w:rFonts w:eastAsiaTheme="minorHAnsi"/>
          </w:rPr>
          <w:delText> záverečnej správe</w:delText>
        </w:r>
      </w:del>
      <w:ins w:id="2252" w:author="OMH CKO" w:date="2018-04-17T12:27:00Z">
        <w:r w:rsidR="00752DE7">
          <w:rPr>
            <w:rFonts w:eastAsiaTheme="minorHAnsi"/>
          </w:rPr>
          <w:t xml:space="preserve"> ZS</w:t>
        </w:r>
      </w:ins>
      <w:r>
        <w:rPr>
          <w:rFonts w:eastAsiaTheme="minorHAnsi"/>
        </w:rPr>
        <w:t>.</w:t>
      </w:r>
    </w:p>
    <w:p w14:paraId="2CD10079" w14:textId="7FD298A9" w:rsidR="0087231E" w:rsidRPr="00F41510" w:rsidRDefault="0087231E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253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2254" w:author="OMH CKO" w:date="2018-04-17T12:27:00Z">
        <w:r w:rsidR="00922DEC">
          <w:rPr>
            <w:rFonts w:eastAsiaTheme="minorHAnsi"/>
            <w:i/>
            <w:u w:val="single"/>
          </w:rPr>
          <w:t>Doplňujúce</w:t>
        </w:r>
      </w:ins>
      <w:r w:rsidR="00922DEC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 xml:space="preserve">informácie </w:t>
      </w:r>
    </w:p>
    <w:p w14:paraId="690BD9DA" w14:textId="64734FCE" w:rsidR="00526B44" w:rsidRDefault="002A0495" w:rsidP="00F41510">
      <w:pPr>
        <w:shd w:val="clear" w:color="auto" w:fill="B8CCE4" w:themeFill="accent1" w:themeFillTint="66"/>
        <w:spacing w:after="200" w:line="276" w:lineRule="auto"/>
        <w:jc w:val="both"/>
        <w:rPr>
          <w:ins w:id="2255" w:author="OMH CKO" w:date="2018-04-17T12:27:00Z"/>
          <w:rFonts w:eastAsiaTheme="minorHAnsi"/>
          <w:i/>
        </w:rPr>
      </w:pPr>
      <w:r w:rsidRPr="00F41510">
        <w:rPr>
          <w:rFonts w:eastAsiaTheme="minorHAnsi"/>
          <w:i/>
        </w:rPr>
        <w:t>RO</w:t>
      </w:r>
      <w:r w:rsidR="00465880" w:rsidRPr="00F41510">
        <w:rPr>
          <w:rFonts w:eastAsiaTheme="minorHAnsi"/>
          <w:i/>
        </w:rPr>
        <w:t xml:space="preserve"> vypracuje samostatný dokument obsahujúci zhrnutie hlavných bodov </w:t>
      </w:r>
      <w:del w:id="2256" w:author="OMH CKO" w:date="2018-04-17T12:27:00Z">
        <w:r w:rsidR="000F5DAD" w:rsidRPr="00F41510">
          <w:rPr>
            <w:rFonts w:eastAsiaTheme="minorHAnsi"/>
            <w:i/>
          </w:rPr>
          <w:delText>výročnej</w:delText>
        </w:r>
      </w:del>
      <w:ins w:id="2257" w:author="OMH CKO" w:date="2018-04-17T12:27:00Z">
        <w:r w:rsidR="00752DE7">
          <w:rPr>
            <w:rFonts w:eastAsiaTheme="minorHAnsi"/>
            <w:i/>
          </w:rPr>
          <w:t>VS</w:t>
        </w:r>
      </w:ins>
      <w:r w:rsidR="00752DE7">
        <w:rPr>
          <w:rFonts w:eastAsiaTheme="minorHAnsi"/>
          <w:i/>
        </w:rPr>
        <w:t xml:space="preserve"> a</w:t>
      </w:r>
      <w:del w:id="2258" w:author="OMH CKO" w:date="2018-04-17T12:27:00Z">
        <w:r w:rsidR="000F5DAD" w:rsidRPr="00F41510">
          <w:rPr>
            <w:rFonts w:eastAsiaTheme="minorHAnsi"/>
            <w:i/>
          </w:rPr>
          <w:delText> záverečnej správy</w:delText>
        </w:r>
      </w:del>
      <w:ins w:id="2259" w:author="OMH CKO" w:date="2018-04-17T12:27:00Z">
        <w:r w:rsidR="00752DE7">
          <w:rPr>
            <w:rFonts w:eastAsiaTheme="minorHAnsi"/>
            <w:i/>
          </w:rPr>
          <w:t xml:space="preserve"> ZS</w:t>
        </w:r>
      </w:ins>
      <w:r w:rsidR="000F5DAD" w:rsidRPr="00F41510">
        <w:rPr>
          <w:rFonts w:eastAsiaTheme="minorHAnsi"/>
          <w:i/>
        </w:rPr>
        <w:t xml:space="preserve"> v jazyku zrozumiteľnom pre </w:t>
      </w:r>
      <w:r w:rsidR="00F23A18">
        <w:rPr>
          <w:rFonts w:eastAsiaTheme="minorHAnsi"/>
          <w:i/>
        </w:rPr>
        <w:t>občanov</w:t>
      </w:r>
      <w:r w:rsidR="000F5DAD" w:rsidRPr="00F41510">
        <w:rPr>
          <w:rFonts w:eastAsiaTheme="minorHAnsi"/>
          <w:i/>
        </w:rPr>
        <w:t xml:space="preserve"> a zverej</w:t>
      </w:r>
      <w:r w:rsidR="00465880" w:rsidRPr="00F41510">
        <w:rPr>
          <w:rFonts w:eastAsiaTheme="minorHAnsi"/>
          <w:i/>
        </w:rPr>
        <w:t xml:space="preserve">ní ho na svojom webovom sídle. </w:t>
      </w:r>
      <w:ins w:id="2260" w:author="OMH CKO" w:date="2018-04-17T12:27:00Z">
        <w:r w:rsidR="00526B44">
          <w:rPr>
            <w:rFonts w:eastAsiaTheme="minorHAnsi"/>
            <w:i/>
          </w:rPr>
          <w:t xml:space="preserve">Zhrnutie pre občanov je v prípade </w:t>
        </w:r>
        <w:r w:rsidR="0063259B" w:rsidRPr="0063259B">
          <w:rPr>
            <w:rFonts w:eastAsiaTheme="minorHAnsi"/>
            <w:i/>
          </w:rPr>
          <w:t>PCS INTERREG V-A SK-AT</w:t>
        </w:r>
        <w:r w:rsidR="0063259B" w:rsidRPr="0063259B" w:rsidDel="0063259B">
          <w:rPr>
            <w:rFonts w:eastAsiaTheme="minorHAnsi"/>
            <w:i/>
          </w:rPr>
          <w:t xml:space="preserve"> </w:t>
        </w:r>
        <w:bookmarkStart w:id="2261" w:name="_GoBack"/>
        <w:bookmarkEnd w:id="2261"/>
        <w:r w:rsidR="00526B44">
          <w:rPr>
            <w:rFonts w:eastAsiaTheme="minorHAnsi"/>
            <w:i/>
          </w:rPr>
          <w:t>potrebné vypracovať v jazykoch oboch krajín.</w:t>
        </w:r>
      </w:ins>
    </w:p>
    <w:p w14:paraId="06B16D5F" w14:textId="77777777" w:rsidR="00284995" w:rsidRDefault="00F23A18" w:rsidP="00F41510">
      <w:pPr>
        <w:shd w:val="clear" w:color="auto" w:fill="B8CCE4" w:themeFill="accent1" w:themeFillTint="66"/>
        <w:spacing w:after="20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Vzor zhrnutia je prílohou č. 1 k MP.</w:t>
      </w:r>
      <w:ins w:id="2262" w:author="OMH CKO" w:date="2018-04-17T12:27:00Z">
        <w:r w:rsidR="00E7283B">
          <w:rPr>
            <w:rFonts w:eastAsiaTheme="minorHAnsi"/>
            <w:i/>
          </w:rPr>
          <w:t xml:space="preserve"> </w:t>
        </w:r>
      </w:ins>
    </w:p>
    <w:p w14:paraId="2281A60B" w14:textId="77777777" w:rsidR="00284995" w:rsidRDefault="00284995" w:rsidP="00F41510">
      <w:pPr>
        <w:shd w:val="clear" w:color="auto" w:fill="B8CCE4" w:themeFill="accent1" w:themeFillTint="66"/>
        <w:spacing w:after="120" w:line="276" w:lineRule="auto"/>
        <w:jc w:val="both"/>
        <w:rPr>
          <w:del w:id="2263" w:author="OMH CKO" w:date="2018-04-17T12:27:00Z"/>
          <w:rFonts w:eastAsiaTheme="minorHAnsi"/>
          <w:i/>
          <w:u w:val="single"/>
        </w:rPr>
      </w:pPr>
      <w:del w:id="2264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62CBCA16" w14:textId="77777777" w:rsidR="00A6590E" w:rsidRPr="00A6590E" w:rsidRDefault="00A6590E" w:rsidP="00F41510">
      <w:pPr>
        <w:shd w:val="clear" w:color="auto" w:fill="B8CCE4" w:themeFill="accent1" w:themeFillTint="66"/>
        <w:spacing w:after="120" w:line="276" w:lineRule="auto"/>
        <w:jc w:val="both"/>
        <w:rPr>
          <w:del w:id="2265" w:author="OMH CKO" w:date="2018-04-17T12:27:00Z"/>
          <w:rFonts w:eastAsiaTheme="minorHAnsi"/>
          <w:i/>
        </w:rPr>
      </w:pPr>
      <w:del w:id="2266" w:author="OMH CKO" w:date="2018-04-17T12:27:00Z">
        <w:r w:rsidRPr="00A6590E">
          <w:rPr>
            <w:rFonts w:eastAsiaTheme="minorHAnsi"/>
            <w:i/>
          </w:rPr>
          <w:delText>ITMS2014+, vypracovaná výročná a záverečná správa</w:delText>
        </w:r>
      </w:del>
    </w:p>
    <w:p w14:paraId="5FBD7B93" w14:textId="77777777" w:rsidR="00E7283B" w:rsidRPr="00F41510" w:rsidRDefault="00E7283B" w:rsidP="00F41510">
      <w:pPr>
        <w:shd w:val="clear" w:color="auto" w:fill="B8CCE4" w:themeFill="accent1" w:themeFillTint="66"/>
        <w:spacing w:after="200" w:line="276" w:lineRule="auto"/>
        <w:jc w:val="both"/>
        <w:rPr>
          <w:ins w:id="2267" w:author="OMH CKO" w:date="2018-04-17T12:27:00Z"/>
          <w:rFonts w:eastAsiaTheme="minorHAnsi"/>
          <w:i/>
        </w:rPr>
      </w:pPr>
      <w:ins w:id="2268" w:author="OMH CKO" w:date="2018-04-17T12:27:00Z">
        <w:r>
          <w:rPr>
            <w:rFonts w:eastAsiaTheme="minorHAnsi"/>
            <w:i/>
          </w:rPr>
          <w:t xml:space="preserve">Zhrnutie pre občanov sa v systéme SFC2014 nahrá v „Správe o vykonávaní“ v časti „Všeobecné – Dokumenty“. </w:t>
        </w:r>
      </w:ins>
    </w:p>
    <w:p w14:paraId="033A9ABC" w14:textId="77777777" w:rsidR="00AA7D81" w:rsidRDefault="00CC5AC9" w:rsidP="00F75371">
      <w:pPr>
        <w:pStyle w:val="MPCKO3"/>
        <w:rPr>
          <w:rFonts w:eastAsiaTheme="minorHAnsi"/>
        </w:rPr>
      </w:pPr>
      <w:bookmarkStart w:id="2269" w:name="_Toc510701088"/>
      <w:bookmarkStart w:id="2270" w:name="_Toc428367955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8. Správa o </w:t>
      </w:r>
      <w:r w:rsidR="00037C12">
        <w:rPr>
          <w:rFonts w:eastAsiaTheme="minorHAnsi"/>
        </w:rPr>
        <w:t>vykonávaní</w:t>
      </w:r>
      <w:r w:rsidR="00037C12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finančných nástrojov (článok 46 nariadenia EP a Rady (EÚ) č. 1303/2013)</w:t>
      </w:r>
      <w:bookmarkEnd w:id="2269"/>
      <w:bookmarkEnd w:id="2270"/>
    </w:p>
    <w:p w14:paraId="7A4EDA16" w14:textId="3F14A2E1" w:rsidR="00967D41" w:rsidRDefault="00967D41" w:rsidP="000F5DAD">
      <w:pPr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0F5DAD" w:rsidRPr="0019584D">
        <w:rPr>
          <w:rFonts w:eastAsiaTheme="minorHAnsi"/>
        </w:rPr>
        <w:t xml:space="preserve"> predkladá</w:t>
      </w:r>
      <w:r w:rsidR="0019584D">
        <w:rPr>
          <w:rFonts w:eastAsiaTheme="minorHAnsi"/>
        </w:rPr>
        <w:t xml:space="preserve"> osobitnú</w:t>
      </w:r>
      <w:r w:rsidR="000F5DAD" w:rsidRPr="0019584D">
        <w:rPr>
          <w:rFonts w:eastAsiaTheme="minorHAnsi"/>
        </w:rPr>
        <w:t xml:space="preserve"> </w:t>
      </w:r>
      <w:r w:rsidR="0019584D">
        <w:rPr>
          <w:rFonts w:eastAsiaTheme="minorHAnsi"/>
        </w:rPr>
        <w:t>správu</w:t>
      </w:r>
      <w:r w:rsidR="000F5DAD" w:rsidRPr="0019584D">
        <w:rPr>
          <w:rFonts w:eastAsiaTheme="minorHAnsi"/>
        </w:rPr>
        <w:t xml:space="preserve"> o</w:t>
      </w:r>
      <w:r w:rsidR="0019584D">
        <w:rPr>
          <w:rFonts w:eastAsiaTheme="minorHAnsi"/>
        </w:rPr>
        <w:t> </w:t>
      </w:r>
      <w:r w:rsidR="00A6590E">
        <w:rPr>
          <w:rFonts w:eastAsiaTheme="minorHAnsi"/>
        </w:rPr>
        <w:t>operáciách</w:t>
      </w:r>
      <w:r w:rsidR="0019584D">
        <w:rPr>
          <w:rFonts w:eastAsiaTheme="minorHAnsi"/>
        </w:rPr>
        <w:t>, ktoré zahŕňajú finančné nástroje, ako prílohu k </w:t>
      </w:r>
      <w:del w:id="2271" w:author="OMH CKO" w:date="2018-04-17T12:27:00Z">
        <w:r w:rsidR="0019584D">
          <w:rPr>
            <w:rFonts w:eastAsiaTheme="minorHAnsi"/>
          </w:rPr>
          <w:delText>výročnej správe</w:delText>
        </w:r>
      </w:del>
      <w:ins w:id="2272" w:author="OMH CKO" w:date="2018-04-17T12:27:00Z">
        <w:r w:rsidR="00752DE7">
          <w:rPr>
            <w:rFonts w:eastAsiaTheme="minorHAnsi"/>
          </w:rPr>
          <w:t>VS</w:t>
        </w:r>
      </w:ins>
      <w:r w:rsidR="00F23A18">
        <w:rPr>
          <w:rFonts w:eastAsiaTheme="minorHAnsi"/>
        </w:rPr>
        <w:t>.</w:t>
      </w:r>
    </w:p>
    <w:p w14:paraId="3E117C40" w14:textId="77777777" w:rsidR="00967D41" w:rsidRDefault="00967D41" w:rsidP="000F5DAD">
      <w:pPr>
        <w:jc w:val="both"/>
        <w:rPr>
          <w:rFonts w:eastAsiaTheme="minorHAnsi"/>
        </w:rPr>
      </w:pPr>
    </w:p>
    <w:p w14:paraId="3FD87034" w14:textId="77777777" w:rsidR="00F23A18" w:rsidRPr="00F41510" w:rsidRDefault="00F23A18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 w:rsidRPr="00F41510">
        <w:rPr>
          <w:rFonts w:eastAsiaTheme="minorHAnsi"/>
          <w:i/>
          <w:u w:val="single"/>
        </w:rPr>
        <w:t>Požadované informácie</w:t>
      </w:r>
    </w:p>
    <w:p w14:paraId="6D554345" w14:textId="0771C6A5" w:rsidR="00F23A18" w:rsidRPr="00F23A18" w:rsidRDefault="00F23A18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 xml:space="preserve">Vzor </w:t>
      </w:r>
      <w:r w:rsidR="00A6590E">
        <w:rPr>
          <w:rFonts w:eastAsiaTheme="minorHAnsi"/>
          <w:i/>
        </w:rPr>
        <w:t>osobitnej správy o </w:t>
      </w:r>
      <w:del w:id="2273" w:author="OMH CKO" w:date="2018-04-17T12:27:00Z">
        <w:r w:rsidR="00A6590E">
          <w:rPr>
            <w:rFonts w:eastAsiaTheme="minorHAnsi"/>
            <w:i/>
          </w:rPr>
          <w:delText>operáciách</w:delText>
        </w:r>
      </w:del>
      <w:ins w:id="2274" w:author="OMH CKO" w:date="2018-04-17T12:27:00Z">
        <w:r w:rsidR="005219B2">
          <w:rPr>
            <w:rFonts w:eastAsiaTheme="minorHAnsi"/>
            <w:i/>
          </w:rPr>
          <w:t>finančných nástrojoch</w:t>
        </w:r>
      </w:ins>
      <w:r w:rsidR="005219B2">
        <w:rPr>
          <w:rFonts w:eastAsiaTheme="minorHAnsi"/>
          <w:i/>
        </w:rPr>
        <w:t xml:space="preserve"> </w:t>
      </w:r>
      <w:r w:rsidR="00A6590E">
        <w:rPr>
          <w:rFonts w:eastAsiaTheme="minorHAnsi"/>
          <w:i/>
        </w:rPr>
        <w:t>je stanovený v Systéme riadenia finančných nástrojov financovaných z Kohézneho fondu, Európskeho fondu regionálneho rozvoja a </w:t>
      </w:r>
      <w:del w:id="2275" w:author="OMH CKO" w:date="2018-04-17T12:27:00Z">
        <w:r w:rsidR="00A6590E">
          <w:rPr>
            <w:rFonts w:eastAsiaTheme="minorHAnsi"/>
            <w:i/>
          </w:rPr>
          <w:delText>Kohézneho</w:delText>
        </w:r>
      </w:del>
      <w:ins w:id="2276" w:author="OMH CKO" w:date="2018-04-17T12:27:00Z">
        <w:r w:rsidR="006E2323">
          <w:rPr>
            <w:rFonts w:eastAsiaTheme="minorHAnsi"/>
            <w:i/>
          </w:rPr>
          <w:t>Európskeho sociálneho</w:t>
        </w:r>
      </w:ins>
      <w:r w:rsidR="006E2323">
        <w:rPr>
          <w:rFonts w:eastAsiaTheme="minorHAnsi"/>
          <w:i/>
        </w:rPr>
        <w:t xml:space="preserve"> fondu</w:t>
      </w:r>
      <w:r w:rsidR="00EA1EF7">
        <w:rPr>
          <w:rFonts w:eastAsiaTheme="minorHAnsi"/>
          <w:i/>
        </w:rPr>
        <w:t>.</w:t>
      </w:r>
      <w:r w:rsidR="008105F8">
        <w:rPr>
          <w:rFonts w:eastAsiaTheme="minorHAnsi"/>
          <w:i/>
        </w:rPr>
        <w:t xml:space="preserve"> </w:t>
      </w:r>
    </w:p>
    <w:p w14:paraId="32DE63F6" w14:textId="77777777" w:rsidR="00967D41" w:rsidRPr="00F41510" w:rsidRDefault="00967D41" w:rsidP="00F41510">
      <w:pPr>
        <w:shd w:val="clear" w:color="auto" w:fill="B8CCE4" w:themeFill="accent1" w:themeFillTint="66"/>
        <w:spacing w:after="120"/>
        <w:jc w:val="both"/>
        <w:rPr>
          <w:del w:id="2277" w:author="OMH CKO" w:date="2018-04-17T12:27:00Z"/>
          <w:rFonts w:eastAsiaTheme="minorHAnsi"/>
          <w:i/>
          <w:u w:val="single"/>
        </w:rPr>
      </w:pPr>
      <w:del w:id="2278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18AD9ACD" w14:textId="77777777" w:rsidR="0019584D" w:rsidRDefault="00A6590E" w:rsidP="00F41510">
      <w:pPr>
        <w:shd w:val="clear" w:color="auto" w:fill="B8CCE4" w:themeFill="accent1" w:themeFillTint="66"/>
        <w:spacing w:after="120"/>
        <w:jc w:val="both"/>
        <w:rPr>
          <w:del w:id="2279" w:author="OMH CKO" w:date="2018-04-17T12:27:00Z"/>
          <w:rFonts w:eastAsiaTheme="minorHAnsi"/>
          <w:i/>
        </w:rPr>
      </w:pPr>
      <w:del w:id="2280" w:author="OMH CKO" w:date="2018-04-17T12:27:00Z">
        <w:r>
          <w:rPr>
            <w:rFonts w:eastAsiaTheme="minorHAnsi"/>
            <w:i/>
          </w:rPr>
          <w:delText>osobitné správy o operáciách predkladané prijímateľmi</w:delText>
        </w:r>
      </w:del>
    </w:p>
    <w:p w14:paraId="7B0299BC" w14:textId="77777777" w:rsidR="00A6590E" w:rsidRPr="000F5DAD" w:rsidRDefault="00A6590E" w:rsidP="00A6590E">
      <w:pPr>
        <w:shd w:val="clear" w:color="auto" w:fill="FFFFFF" w:themeFill="background1"/>
        <w:spacing w:after="120"/>
        <w:jc w:val="both"/>
        <w:rPr>
          <w:rFonts w:eastAsiaTheme="minorHAnsi"/>
        </w:rPr>
      </w:pPr>
    </w:p>
    <w:p w14:paraId="2DD0C240" w14:textId="77777777" w:rsidR="00A6590E" w:rsidRPr="00A6590E" w:rsidRDefault="00CC5AC9" w:rsidP="00F75371">
      <w:pPr>
        <w:pStyle w:val="MPCKO3"/>
        <w:rPr>
          <w:shd w:val="clear" w:color="auto" w:fill="FFFFFF" w:themeFill="background1"/>
        </w:rPr>
      </w:pPr>
      <w:bookmarkStart w:id="2281" w:name="_Toc510701089"/>
      <w:bookmarkStart w:id="2282" w:name="_Toc428367956"/>
      <w:r w:rsidRPr="00A6590E">
        <w:rPr>
          <w:shd w:val="clear" w:color="auto" w:fill="FFFFFF" w:themeFill="background1"/>
        </w:rPr>
        <w:t>I.</w:t>
      </w:r>
      <w:r w:rsidR="00AA7D81" w:rsidRPr="00A6590E">
        <w:rPr>
          <w:shd w:val="clear" w:color="auto" w:fill="FFFFFF" w:themeFill="background1"/>
        </w:rPr>
        <w:t xml:space="preserve">9. </w:t>
      </w:r>
      <w:r w:rsidR="0020757C">
        <w:rPr>
          <w:shd w:val="clear" w:color="auto" w:fill="FFFFFF" w:themeFill="background1"/>
        </w:rPr>
        <w:t>Opatrenia prijaté n</w:t>
      </w:r>
      <w:r w:rsidR="00AA7D81" w:rsidRPr="00A6590E">
        <w:rPr>
          <w:shd w:val="clear" w:color="auto" w:fill="FFFFFF" w:themeFill="background1"/>
        </w:rPr>
        <w:t>a splnenie ex-</w:t>
      </w:r>
      <w:proofErr w:type="spellStart"/>
      <w:r w:rsidR="00AA7D81" w:rsidRPr="00A6590E">
        <w:rPr>
          <w:shd w:val="clear" w:color="auto" w:fill="FFFFFF" w:themeFill="background1"/>
        </w:rPr>
        <w:t>ante</w:t>
      </w:r>
      <w:proofErr w:type="spellEnd"/>
      <w:r w:rsidR="00AA7D81" w:rsidRPr="00A6590E">
        <w:rPr>
          <w:shd w:val="clear" w:color="auto" w:fill="FFFFFF" w:themeFill="background1"/>
        </w:rPr>
        <w:t xml:space="preserve"> </w:t>
      </w:r>
      <w:proofErr w:type="spellStart"/>
      <w:r w:rsidR="00AA7D81" w:rsidRPr="00A6590E">
        <w:rPr>
          <w:shd w:val="clear" w:color="auto" w:fill="FFFFFF" w:themeFill="background1"/>
        </w:rPr>
        <w:t>kondicionalít</w:t>
      </w:r>
      <w:proofErr w:type="spellEnd"/>
      <w:r w:rsidR="00AA7D81" w:rsidRPr="00A6590E">
        <w:rPr>
          <w:shd w:val="clear" w:color="auto" w:fill="FFFFFF" w:themeFill="background1"/>
        </w:rPr>
        <w:t xml:space="preserve">  (článok 50 (2) nariadenia EP a Rady (EÚ) č. 1303/2013)</w:t>
      </w:r>
      <w:r w:rsidR="00F46A2B" w:rsidRPr="00A6590E">
        <w:rPr>
          <w:rStyle w:val="Odkaznapoznmkupodiarou"/>
          <w:shd w:val="clear" w:color="auto" w:fill="FFFFFF" w:themeFill="background1"/>
        </w:rPr>
        <w:footnoteReference w:id="21"/>
      </w:r>
      <w:bookmarkEnd w:id="2281"/>
      <w:bookmarkEnd w:id="2282"/>
      <w:ins w:id="2283" w:author="OMH CKO" w:date="2018-04-17T12:27:00Z">
        <w:r w:rsidR="006E2323">
          <w:rPr>
            <w:shd w:val="clear" w:color="auto" w:fill="FFFFFF" w:themeFill="background1"/>
          </w:rPr>
          <w:t xml:space="preserve"> – </w:t>
        </w:r>
        <w:r w:rsidR="006E2323">
          <w:rPr>
            <w:rFonts w:eastAsiaTheme="minorHAnsi"/>
          </w:rPr>
          <w:t>nerelevantné pre správy predkladané v roku 2017 a neskôr</w:t>
        </w:r>
      </w:ins>
    </w:p>
    <w:p w14:paraId="3CB8DBF4" w14:textId="57187A6C" w:rsidR="002A0495" w:rsidRPr="00F41510" w:rsidRDefault="00967D41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del w:id="2284" w:author="OMH CKO" w:date="2018-04-17T12:27:00Z">
        <w:r w:rsidRPr="002A0495">
          <w:rPr>
            <w:rFonts w:eastAsiaTheme="minorHAnsi"/>
            <w:i/>
            <w:u w:val="single"/>
          </w:rPr>
          <w:delText>Požadované</w:delText>
        </w:r>
      </w:del>
      <w:ins w:id="2285" w:author="OMH CKO" w:date="2018-04-17T12:27:00Z">
        <w:r w:rsidR="005219B2">
          <w:rPr>
            <w:rFonts w:eastAsiaTheme="minorHAnsi"/>
            <w:i/>
            <w:u w:val="single"/>
          </w:rPr>
          <w:t>Doplňujúce</w:t>
        </w:r>
      </w:ins>
      <w:r w:rsidR="005219B2">
        <w:rPr>
          <w:rFonts w:eastAsiaTheme="minorHAnsi"/>
          <w:i/>
          <w:u w:val="single"/>
        </w:rPr>
        <w:t xml:space="preserve"> </w:t>
      </w:r>
      <w:r w:rsidRPr="002A0495">
        <w:rPr>
          <w:rFonts w:eastAsiaTheme="minorHAnsi"/>
          <w:i/>
          <w:u w:val="single"/>
        </w:rPr>
        <w:t xml:space="preserve">informácie </w:t>
      </w:r>
    </w:p>
    <w:p w14:paraId="1ADAFD27" w14:textId="611D53CE" w:rsidR="005219B2" w:rsidRPr="00F41510" w:rsidRDefault="00617679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lastRenderedPageBreak/>
        <w:t xml:space="preserve">V nadväznosti na povinnosť členského štátu preukázať </w:t>
      </w:r>
      <w:r w:rsidR="008362FA" w:rsidRPr="00F41510">
        <w:rPr>
          <w:rFonts w:eastAsiaTheme="minorHAnsi"/>
          <w:i/>
        </w:rPr>
        <w:t xml:space="preserve">Európskej komisii </w:t>
      </w:r>
      <w:r w:rsidRPr="00F41510">
        <w:rPr>
          <w:rFonts w:eastAsiaTheme="minorHAnsi"/>
          <w:i/>
        </w:rPr>
        <w:t>splnenie</w:t>
      </w:r>
      <w:r w:rsidR="008362FA" w:rsidRPr="00F41510">
        <w:rPr>
          <w:rFonts w:eastAsiaTheme="minorHAnsi"/>
          <w:i/>
        </w:rPr>
        <w:t xml:space="preserve"> </w:t>
      </w:r>
      <w:r w:rsidR="00EA2D63">
        <w:rPr>
          <w:rFonts w:eastAsiaTheme="minorHAnsi"/>
          <w:i/>
        </w:rPr>
        <w:t xml:space="preserve">EAK </w:t>
      </w:r>
      <w:r w:rsidRPr="00F41510">
        <w:rPr>
          <w:rFonts w:eastAsiaTheme="minorHAnsi"/>
          <w:i/>
        </w:rPr>
        <w:t xml:space="preserve">v čase schvaľovania </w:t>
      </w:r>
      <w:r w:rsidR="008362FA" w:rsidRPr="00F41510">
        <w:rPr>
          <w:rFonts w:eastAsiaTheme="minorHAnsi"/>
          <w:i/>
        </w:rPr>
        <w:t>Partnerskej</w:t>
      </w:r>
      <w:r w:rsidRPr="00F41510">
        <w:rPr>
          <w:rFonts w:eastAsiaTheme="minorHAnsi"/>
          <w:i/>
        </w:rPr>
        <w:t xml:space="preserve"> dohody</w:t>
      </w:r>
      <w:r w:rsidR="008362FA" w:rsidRPr="00F41510">
        <w:rPr>
          <w:rFonts w:eastAsiaTheme="minorHAnsi"/>
          <w:i/>
        </w:rPr>
        <w:t xml:space="preserve"> a</w:t>
      </w:r>
      <w:r w:rsidRPr="00F41510">
        <w:rPr>
          <w:rFonts w:eastAsiaTheme="minorHAnsi"/>
          <w:i/>
        </w:rPr>
        <w:t xml:space="preserve"> programu</w:t>
      </w:r>
      <w:r w:rsidR="008362FA" w:rsidRPr="00F41510">
        <w:rPr>
          <w:rFonts w:eastAsiaTheme="minorHAnsi"/>
          <w:i/>
        </w:rPr>
        <w:t xml:space="preserve">, </w:t>
      </w:r>
      <w:r w:rsidRPr="00F41510">
        <w:rPr>
          <w:rFonts w:eastAsiaTheme="minorHAnsi"/>
          <w:i/>
        </w:rPr>
        <w:t>alebo najneskôr v termíne do 31.12.2016</w:t>
      </w:r>
      <w:r w:rsidR="007239F2" w:rsidRPr="00F41510">
        <w:rPr>
          <w:rFonts w:eastAsiaTheme="minorHAnsi"/>
          <w:i/>
        </w:rPr>
        <w:t>,</w:t>
      </w:r>
      <w:r w:rsidRPr="00F41510">
        <w:rPr>
          <w:rFonts w:eastAsiaTheme="minorHAnsi"/>
          <w:i/>
        </w:rPr>
        <w:t xml:space="preserve"> </w:t>
      </w:r>
      <w:r w:rsidR="00640660" w:rsidRPr="00F41510">
        <w:rPr>
          <w:rFonts w:eastAsiaTheme="minorHAnsi"/>
          <w:i/>
        </w:rPr>
        <w:t>RO</w:t>
      </w:r>
      <w:r w:rsidR="005824D7" w:rsidRPr="00F41510">
        <w:rPr>
          <w:rFonts w:eastAsiaTheme="minorHAnsi"/>
          <w:i/>
        </w:rPr>
        <w:t xml:space="preserve"> vo </w:t>
      </w:r>
      <w:del w:id="2286" w:author="OMH CKO" w:date="2018-04-17T12:27:00Z">
        <w:r w:rsidR="005824D7" w:rsidRPr="00F41510">
          <w:rPr>
            <w:rFonts w:eastAsiaTheme="minorHAnsi"/>
            <w:i/>
          </w:rPr>
          <w:delText>výročnej správe</w:delText>
        </w:r>
      </w:del>
      <w:ins w:id="2287" w:author="OMH CKO" w:date="2018-04-17T12:27:00Z">
        <w:r w:rsidR="00752DE7">
          <w:rPr>
            <w:rFonts w:eastAsiaTheme="minorHAnsi"/>
            <w:i/>
          </w:rPr>
          <w:t>VS</w:t>
        </w:r>
      </w:ins>
      <w:r w:rsidR="005824D7" w:rsidRPr="00F41510">
        <w:rPr>
          <w:rFonts w:eastAsiaTheme="minorHAnsi"/>
          <w:i/>
        </w:rPr>
        <w:t xml:space="preserve"> za roky 2014 a 2015 (predkladanej v roku 2016) </w:t>
      </w:r>
      <w:r w:rsidRPr="00F41510">
        <w:rPr>
          <w:rFonts w:eastAsiaTheme="minorHAnsi"/>
          <w:i/>
        </w:rPr>
        <w:t>informuje o</w:t>
      </w:r>
      <w:r w:rsidR="008362FA" w:rsidRPr="00F41510">
        <w:rPr>
          <w:rFonts w:eastAsiaTheme="minorHAnsi"/>
          <w:i/>
        </w:rPr>
        <w:t> pokroku v plnení</w:t>
      </w:r>
      <w:r w:rsidRPr="00F41510">
        <w:rPr>
          <w:rFonts w:eastAsiaTheme="minorHAnsi"/>
          <w:i/>
        </w:rPr>
        <w:t xml:space="preserve"> </w:t>
      </w:r>
      <w:r w:rsidR="00EA2D63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 xml:space="preserve">, ktoré neboli </w:t>
      </w:r>
      <w:r w:rsidR="007239F2" w:rsidRPr="00F41510">
        <w:rPr>
          <w:rFonts w:eastAsiaTheme="minorHAnsi"/>
          <w:i/>
        </w:rPr>
        <w:t xml:space="preserve">v stave </w:t>
      </w:r>
      <w:r w:rsidRPr="00F41510">
        <w:rPr>
          <w:rFonts w:eastAsiaTheme="minorHAnsi"/>
          <w:i/>
        </w:rPr>
        <w:t xml:space="preserve">splnené v čase </w:t>
      </w:r>
      <w:r w:rsidR="00E308B7" w:rsidRPr="00F41510">
        <w:rPr>
          <w:rFonts w:eastAsiaTheme="minorHAnsi"/>
          <w:i/>
        </w:rPr>
        <w:t>schválenia</w:t>
      </w:r>
      <w:r w:rsidRPr="00F41510">
        <w:rPr>
          <w:rFonts w:eastAsiaTheme="minorHAnsi"/>
          <w:i/>
        </w:rPr>
        <w:t xml:space="preserve"> programu</w:t>
      </w:r>
      <w:r w:rsidR="008362FA" w:rsidRPr="00F41510">
        <w:rPr>
          <w:rFonts w:eastAsiaTheme="minorHAnsi"/>
          <w:i/>
        </w:rPr>
        <w:t xml:space="preserve">. </w:t>
      </w:r>
      <w:r w:rsidR="002A0495">
        <w:rPr>
          <w:rFonts w:eastAsiaTheme="minorHAnsi"/>
          <w:i/>
        </w:rPr>
        <w:t>RO</w:t>
      </w:r>
      <w:r w:rsidR="007239F2" w:rsidRPr="00F41510">
        <w:rPr>
          <w:rFonts w:eastAsiaTheme="minorHAnsi"/>
          <w:i/>
        </w:rPr>
        <w:t xml:space="preserve"> p</w:t>
      </w:r>
      <w:r w:rsidR="005824D7" w:rsidRPr="00F41510">
        <w:rPr>
          <w:rFonts w:eastAsiaTheme="minorHAnsi"/>
          <w:i/>
        </w:rPr>
        <w:t xml:space="preserve">oskytne </w:t>
      </w:r>
      <w:r w:rsidR="00D2426D" w:rsidRPr="00F41510">
        <w:rPr>
          <w:rFonts w:eastAsiaTheme="minorHAnsi"/>
          <w:i/>
        </w:rPr>
        <w:t xml:space="preserve">informácie o vykonaných </w:t>
      </w:r>
      <w:r w:rsidR="00D608C3">
        <w:rPr>
          <w:rFonts w:eastAsiaTheme="minorHAnsi"/>
          <w:i/>
        </w:rPr>
        <w:t>opatreniach</w:t>
      </w:r>
      <w:r w:rsidR="00D608C3" w:rsidRPr="00F41510">
        <w:rPr>
          <w:rFonts w:eastAsiaTheme="minorHAnsi"/>
          <w:i/>
        </w:rPr>
        <w:t xml:space="preserve"> </w:t>
      </w:r>
      <w:r w:rsidR="00D2426D" w:rsidRPr="00F41510">
        <w:rPr>
          <w:rFonts w:eastAsiaTheme="minorHAnsi"/>
          <w:i/>
        </w:rPr>
        <w:t xml:space="preserve">s cieľom </w:t>
      </w:r>
      <w:r w:rsidR="0008133C">
        <w:rPr>
          <w:rFonts w:eastAsiaTheme="minorHAnsi"/>
          <w:i/>
        </w:rPr>
        <w:t>s</w:t>
      </w:r>
      <w:r w:rsidR="00D2426D" w:rsidRPr="00F41510">
        <w:rPr>
          <w:rFonts w:eastAsiaTheme="minorHAnsi"/>
          <w:i/>
        </w:rPr>
        <w:t xml:space="preserve">plnenia </w:t>
      </w:r>
      <w:r w:rsidR="008362FA" w:rsidRPr="00F41510">
        <w:rPr>
          <w:rFonts w:eastAsiaTheme="minorHAnsi"/>
          <w:i/>
        </w:rPr>
        <w:t xml:space="preserve">tematických </w:t>
      </w:r>
      <w:r w:rsidR="00EA2D63">
        <w:rPr>
          <w:rFonts w:eastAsiaTheme="minorHAnsi"/>
          <w:i/>
        </w:rPr>
        <w:t>EAK</w:t>
      </w:r>
      <w:r w:rsidR="00D608C3">
        <w:rPr>
          <w:rFonts w:eastAsiaTheme="minorHAnsi"/>
          <w:i/>
        </w:rPr>
        <w:t>,</w:t>
      </w:r>
      <w:r w:rsidR="008362FA" w:rsidRPr="00F41510">
        <w:rPr>
          <w:rFonts w:eastAsiaTheme="minorHAnsi"/>
          <w:i/>
        </w:rPr>
        <w:t xml:space="preserve"> ktor</w:t>
      </w:r>
      <w:r w:rsidR="0008133C">
        <w:rPr>
          <w:rFonts w:eastAsiaTheme="minorHAnsi"/>
          <w:i/>
        </w:rPr>
        <w:t>é</w:t>
      </w:r>
      <w:r w:rsidR="008362FA" w:rsidRPr="00F41510">
        <w:rPr>
          <w:rFonts w:eastAsiaTheme="minorHAnsi"/>
          <w:i/>
        </w:rPr>
        <w:t xml:space="preserve"> má v gescii,</w:t>
      </w:r>
      <w:r w:rsidR="00D2426D" w:rsidRPr="00F41510">
        <w:rPr>
          <w:rFonts w:eastAsiaTheme="minorHAnsi"/>
          <w:i/>
        </w:rPr>
        <w:t xml:space="preserve"> ako aj </w:t>
      </w:r>
      <w:r w:rsidR="008362FA" w:rsidRPr="00F41510">
        <w:rPr>
          <w:rFonts w:eastAsiaTheme="minorHAnsi"/>
          <w:i/>
        </w:rPr>
        <w:t xml:space="preserve">všeobecných </w:t>
      </w:r>
      <w:r w:rsidR="00EA2D63">
        <w:rPr>
          <w:rFonts w:eastAsiaTheme="minorHAnsi"/>
          <w:i/>
        </w:rPr>
        <w:t>EAK</w:t>
      </w:r>
      <w:r w:rsidR="005F6C6F" w:rsidRPr="00F41510">
        <w:rPr>
          <w:rFonts w:eastAsiaTheme="minorHAnsi"/>
          <w:i/>
        </w:rPr>
        <w:t>,</w:t>
      </w:r>
      <w:r w:rsidR="008362FA" w:rsidRPr="00F41510">
        <w:rPr>
          <w:rFonts w:eastAsiaTheme="minorHAnsi"/>
          <w:i/>
        </w:rPr>
        <w:t xml:space="preserve"> </w:t>
      </w:r>
      <w:r w:rsidR="005824D7" w:rsidRPr="00F41510">
        <w:rPr>
          <w:rFonts w:eastAsiaTheme="minorHAnsi"/>
          <w:i/>
        </w:rPr>
        <w:t xml:space="preserve">v rozsahu stanovenom v kapitole </w:t>
      </w:r>
      <w:r w:rsidR="005911B1">
        <w:rPr>
          <w:rFonts w:eastAsiaTheme="minorHAnsi"/>
          <w:i/>
        </w:rPr>
        <w:t>I.</w:t>
      </w:r>
      <w:r w:rsidR="005824D7" w:rsidRPr="00F41510">
        <w:rPr>
          <w:rFonts w:eastAsiaTheme="minorHAnsi"/>
          <w:i/>
        </w:rPr>
        <w:t xml:space="preserve">13. </w:t>
      </w:r>
    </w:p>
    <w:p w14:paraId="5E2E8F04" w14:textId="77777777" w:rsidR="00D470C9" w:rsidRDefault="00D470C9" w:rsidP="009229B3">
      <w:pPr>
        <w:spacing w:after="120" w:line="276" w:lineRule="auto"/>
        <w:jc w:val="both"/>
        <w:rPr>
          <w:rFonts w:eastAsiaTheme="minorHAnsi"/>
        </w:rPr>
      </w:pPr>
    </w:p>
    <w:p w14:paraId="3B318217" w14:textId="77777777" w:rsidR="00D470C9" w:rsidRPr="00640660" w:rsidRDefault="00D470C9" w:rsidP="009229B3">
      <w:pPr>
        <w:spacing w:after="120" w:line="276" w:lineRule="auto"/>
        <w:jc w:val="both"/>
        <w:rPr>
          <w:rFonts w:eastAsiaTheme="minorHAnsi"/>
        </w:rPr>
        <w:sectPr w:rsidR="00D470C9" w:rsidRPr="00640660" w:rsidSect="00AA7D81">
          <w:headerReference w:type="default" r:id="rId28"/>
          <w:footerReference w:type="default" r:id="rId2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588CEF" w14:textId="77777777" w:rsidR="00AA7D81" w:rsidRPr="00AA483F" w:rsidRDefault="00CC5AC9" w:rsidP="00F75371">
      <w:pPr>
        <w:pStyle w:val="MPCKO3"/>
      </w:pPr>
      <w:bookmarkStart w:id="2306" w:name="_Toc510701090"/>
      <w:bookmarkStart w:id="2307" w:name="_Toc428367957"/>
      <w:r>
        <w:lastRenderedPageBreak/>
        <w:t>I.</w:t>
      </w:r>
      <w:r w:rsidR="0099389E">
        <w:t>10. Pokrok pri</w:t>
      </w:r>
      <w:r w:rsidR="00AA7D81" w:rsidRPr="00AA483F">
        <w:t> príprave a imple</w:t>
      </w:r>
      <w:r w:rsidR="00B222A9">
        <w:t>mentácii veľkých projektov a spoločných akčných plánov</w:t>
      </w:r>
      <w:r w:rsidR="00AA7D81" w:rsidRPr="00AA483F">
        <w:t xml:space="preserve"> (článok 101(h) a 111(3) nariadenia EP a Rady (EÚ) č. 1303/2013</w:t>
      </w:r>
      <w:r w:rsidR="00864269">
        <w:t xml:space="preserve"> a článok 14 ods. 3 písm. b) nariadenia (EÚ) č. 1299/2013</w:t>
      </w:r>
      <w:r w:rsidR="00AA7D81" w:rsidRPr="00AA483F">
        <w:t>)</w:t>
      </w:r>
      <w:bookmarkEnd w:id="2306"/>
      <w:bookmarkEnd w:id="2307"/>
    </w:p>
    <w:p w14:paraId="6123B232" w14:textId="77777777" w:rsidR="00CE1832" w:rsidRPr="00AA7D81" w:rsidRDefault="006E1B87" w:rsidP="00F75371">
      <w:pPr>
        <w:pStyle w:val="MPCKO4"/>
        <w:rPr>
          <w:rFonts w:eastAsiaTheme="minorHAnsi"/>
        </w:rPr>
      </w:pPr>
      <w:bookmarkStart w:id="2308" w:name="_Toc510701091"/>
      <w:bookmarkStart w:id="2309" w:name="_Toc428367958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10.1. Veľké projekty</w:t>
      </w:r>
      <w:bookmarkEnd w:id="2308"/>
      <w:bookmarkEnd w:id="2309"/>
    </w:p>
    <w:p w14:paraId="31780E4B" w14:textId="77777777" w:rsidR="00AA7D81" w:rsidRDefault="009F270B" w:rsidP="00F41510">
      <w:pPr>
        <w:spacing w:after="120"/>
        <w:jc w:val="both"/>
        <w:rPr>
          <w:rFonts w:eastAsiaTheme="minorHAnsi"/>
          <w:b/>
        </w:rPr>
      </w:pPr>
      <w:r>
        <w:rPr>
          <w:rFonts w:eastAsiaTheme="minorHAnsi"/>
          <w:b/>
        </w:rPr>
        <w:t>Tabuľka 12</w:t>
      </w:r>
      <w:r w:rsidR="00AA7D81" w:rsidRPr="009F270B">
        <w:rPr>
          <w:rFonts w:eastAsiaTheme="minorHAnsi"/>
          <w:b/>
        </w:rPr>
        <w:t xml:space="preserve"> Veľké projekty</w:t>
      </w:r>
    </w:p>
    <w:p w14:paraId="65C91CD3" w14:textId="3D24E61F" w:rsidR="007622F0" w:rsidRPr="00F41510" w:rsidRDefault="007622F0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del w:id="2310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2311" w:author="OMH CKO" w:date="2018-04-17T12:27:00Z">
        <w:r w:rsidR="00605EA7">
          <w:rPr>
            <w:rFonts w:eastAsiaTheme="minorHAnsi"/>
            <w:i/>
            <w:u w:val="single"/>
          </w:rPr>
          <w:t>Doplňujúce</w:t>
        </w:r>
      </w:ins>
      <w:r w:rsidR="00605EA7" w:rsidRPr="00F41510">
        <w:rPr>
          <w:rFonts w:eastAsiaTheme="minorHAnsi"/>
          <w:i/>
          <w:u w:val="single"/>
        </w:rPr>
        <w:t xml:space="preserve"> </w:t>
      </w:r>
      <w:r w:rsidRPr="00F41510">
        <w:rPr>
          <w:rFonts w:eastAsiaTheme="minorHAnsi"/>
          <w:i/>
          <w:u w:val="single"/>
        </w:rPr>
        <w:t>informácie</w:t>
      </w:r>
    </w:p>
    <w:p w14:paraId="6F63B2BA" w14:textId="77777777" w:rsidR="007622F0" w:rsidRDefault="007622F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2D17C7">
        <w:rPr>
          <w:rFonts w:eastAsiaTheme="minorHAnsi"/>
          <w:i/>
        </w:rPr>
        <w:t>RO vyplní tabuľku za</w:t>
      </w:r>
      <w:r>
        <w:rPr>
          <w:rFonts w:eastAsiaTheme="minorHAnsi"/>
          <w:i/>
        </w:rPr>
        <w:t xml:space="preserve"> všetky veľké projekty </w:t>
      </w:r>
      <w:r w:rsidR="009B2F26">
        <w:rPr>
          <w:rFonts w:eastAsiaTheme="minorHAnsi"/>
          <w:i/>
        </w:rPr>
        <w:t>z aktuálneho zoznamu</w:t>
      </w:r>
      <w:r>
        <w:rPr>
          <w:rFonts w:eastAsiaTheme="minorHAnsi"/>
          <w:i/>
        </w:rPr>
        <w:t xml:space="preserve"> veľkých projektov.</w:t>
      </w:r>
      <w:ins w:id="2312" w:author="OMH CKO" w:date="2018-04-17T12:27:00Z">
        <w:r w:rsidR="008729F6">
          <w:rPr>
            <w:rFonts w:eastAsiaTheme="minorHAnsi"/>
            <w:i/>
          </w:rPr>
          <w:t xml:space="preserve"> Ak sa v rámci programu veľké projekty neimplementujú, tabuľka sa nevypĺňa (polia ostanú prázdne), pokiaľ sa veľké projekty v rámci programu implementujú</w:t>
        </w:r>
        <w:r w:rsidR="0063259B">
          <w:rPr>
            <w:rFonts w:eastAsiaTheme="minorHAnsi"/>
            <w:i/>
          </w:rPr>
          <w:t>,</w:t>
        </w:r>
        <w:r w:rsidR="008729F6">
          <w:rPr>
            <w:rFonts w:eastAsiaTheme="minorHAnsi"/>
            <w:i/>
          </w:rPr>
          <w:t xml:space="preserve"> ale vo vykazovanom roku nie sú údaje pre vykazovanie k dispozícií, v príslušných častiach sa vyplnia 0. </w:t>
        </w:r>
      </w:ins>
    </w:p>
    <w:p w14:paraId="4B9CF666" w14:textId="77777777" w:rsidR="007622F0" w:rsidRPr="00CA01FC" w:rsidRDefault="007622F0" w:rsidP="007622F0">
      <w:pPr>
        <w:shd w:val="clear" w:color="auto" w:fill="B8CCE4" w:themeFill="accent1" w:themeFillTint="66"/>
        <w:spacing w:after="120"/>
        <w:jc w:val="both"/>
        <w:rPr>
          <w:del w:id="2313" w:author="OMH CKO" w:date="2018-04-17T12:27:00Z"/>
          <w:rFonts w:eastAsiaTheme="minorHAnsi"/>
          <w:i/>
          <w:u w:val="single"/>
        </w:rPr>
      </w:pPr>
      <w:del w:id="2314" w:author="OMH CKO" w:date="2018-04-17T12:27:00Z">
        <w:r w:rsidRPr="00CA01FC">
          <w:rPr>
            <w:rFonts w:eastAsiaTheme="minorHAnsi"/>
            <w:i/>
            <w:u w:val="single"/>
          </w:rPr>
          <w:delText>Zdroj údajov</w:delText>
        </w:r>
      </w:del>
    </w:p>
    <w:p w14:paraId="5ECC6EDF" w14:textId="69DEB36A" w:rsidR="007622F0" w:rsidRDefault="00605EA7" w:rsidP="00605EA7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ins w:id="2315" w:author="OMH CKO" w:date="2018-04-17T12:27:00Z">
        <w:r>
          <w:rPr>
            <w:rFonts w:eastAsiaTheme="minorHAnsi"/>
            <w:i/>
          </w:rPr>
          <w:t xml:space="preserve">V prípade cieľa 2 je tabuľka 12 označená ako tabuľka 7. </w:t>
        </w:r>
      </w:ins>
      <w:r w:rsidR="007622F0" w:rsidRPr="00CA01FC">
        <w:rPr>
          <w:rFonts w:eastAsiaTheme="minorHAnsi"/>
          <w:i/>
        </w:rPr>
        <w:t xml:space="preserve">Údaje nadväzujú na </w:t>
      </w:r>
      <w:r w:rsidR="007622F0">
        <w:rPr>
          <w:rFonts w:eastAsiaTheme="minorHAnsi"/>
          <w:i/>
        </w:rPr>
        <w:t>tabuľku</w:t>
      </w:r>
      <w:r w:rsidR="009942FA">
        <w:rPr>
          <w:rFonts w:eastAsiaTheme="minorHAnsi"/>
          <w:i/>
        </w:rPr>
        <w:t xml:space="preserve"> </w:t>
      </w:r>
      <w:r w:rsidR="007622F0" w:rsidRPr="00CA01FC">
        <w:rPr>
          <w:rFonts w:eastAsiaTheme="minorHAnsi"/>
          <w:i/>
        </w:rPr>
        <w:t>27 vzo</w:t>
      </w:r>
      <w:r w:rsidR="007622F0">
        <w:rPr>
          <w:rFonts w:eastAsiaTheme="minorHAnsi"/>
          <w:i/>
        </w:rPr>
        <w:t>ru OP</w:t>
      </w:r>
      <w:r w:rsidR="00864269">
        <w:rPr>
          <w:rFonts w:eastAsiaTheme="minorHAnsi"/>
          <w:i/>
        </w:rPr>
        <w:t xml:space="preserve">, tabuľku 23 vzoru </w:t>
      </w:r>
      <w:del w:id="2316" w:author="OMH CKO" w:date="2018-04-17T12:27:00Z">
        <w:r w:rsidR="00864269">
          <w:rPr>
            <w:rFonts w:eastAsiaTheme="minorHAnsi"/>
            <w:i/>
          </w:rPr>
          <w:delText>PS</w:delText>
        </w:r>
      </w:del>
      <w:ins w:id="2317" w:author="OMH CKO" w:date="2018-04-17T12:27:00Z">
        <w:r w:rsidR="00864269">
          <w:rPr>
            <w:rFonts w:eastAsiaTheme="minorHAnsi"/>
            <w:i/>
          </w:rPr>
          <w:t>P</w:t>
        </w:r>
        <w:r>
          <w:rPr>
            <w:rFonts w:eastAsiaTheme="minorHAnsi"/>
            <w:i/>
          </w:rPr>
          <w:t>C</w:t>
        </w:r>
        <w:r w:rsidR="00864269">
          <w:rPr>
            <w:rFonts w:eastAsiaTheme="minorHAnsi"/>
            <w:i/>
          </w:rPr>
          <w:t>S</w:t>
        </w:r>
      </w:ins>
      <w:r w:rsidR="007622F0">
        <w:rPr>
          <w:rFonts w:eastAsiaTheme="minorHAnsi"/>
          <w:i/>
        </w:rPr>
        <w:t xml:space="preserve"> a</w:t>
      </w:r>
      <w:r w:rsidR="00036349">
        <w:rPr>
          <w:rFonts w:eastAsiaTheme="minorHAnsi"/>
          <w:i/>
        </w:rPr>
        <w:t> Oznámenie vybraného veľkého projektu</w:t>
      </w:r>
      <w:r w:rsidR="007622F0" w:rsidRPr="00CA01FC">
        <w:rPr>
          <w:rFonts w:eastAsiaTheme="minorHAnsi"/>
          <w:i/>
        </w:rPr>
        <w:t>.</w:t>
      </w:r>
      <w:r w:rsidR="007622F0" w:rsidRPr="007622F0">
        <w:rPr>
          <w:rFonts w:eastAsiaTheme="minorHAnsi"/>
          <w:i/>
        </w:rPr>
        <w:t xml:space="preserve"> </w:t>
      </w:r>
      <w:del w:id="2318" w:author="OMH CKO" w:date="2018-04-17T12:27:00Z">
        <w:r w:rsidR="00A6590E">
          <w:rPr>
            <w:rFonts w:eastAsiaTheme="minorHAnsi"/>
            <w:i/>
          </w:rPr>
          <w:delText>Zdrojom akt</w:delText>
        </w:r>
        <w:r w:rsidR="0092270A">
          <w:rPr>
            <w:rFonts w:eastAsiaTheme="minorHAnsi"/>
            <w:i/>
          </w:rPr>
          <w:delText>uálnych údajov sú monitorovacie správy projektu</w:delText>
        </w:r>
        <w:r w:rsidR="009942FA">
          <w:rPr>
            <w:rFonts w:eastAsiaTheme="minorHAnsi"/>
            <w:i/>
          </w:rPr>
          <w:delText>.</w:delText>
        </w:r>
      </w:del>
    </w:p>
    <w:p w14:paraId="1F95DFAC" w14:textId="77777777" w:rsidR="007622F0" w:rsidRDefault="007622F0" w:rsidP="007622F0">
      <w:pPr>
        <w:shd w:val="clear" w:color="auto" w:fill="B8CCE4" w:themeFill="accent1" w:themeFillTint="66"/>
        <w:jc w:val="both"/>
        <w:rPr>
          <w:del w:id="2319" w:author="OMH CKO" w:date="2018-04-17T12:27:00Z"/>
          <w:rFonts w:eastAsiaTheme="minorHAnsi"/>
          <w:i/>
        </w:rPr>
      </w:pPr>
      <w:del w:id="2320" w:author="OMH CKO" w:date="2018-04-17T12:27:00Z">
        <w:r>
          <w:rPr>
            <w:rFonts w:eastAsiaTheme="minorHAnsi"/>
            <w:i/>
          </w:rPr>
          <w:delText xml:space="preserve">Stĺpec 1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53B28E1E" w14:textId="77777777" w:rsidR="007622F0" w:rsidRDefault="007622F0" w:rsidP="007622F0">
      <w:pPr>
        <w:shd w:val="clear" w:color="auto" w:fill="B8CCE4" w:themeFill="accent1" w:themeFillTint="66"/>
        <w:jc w:val="both"/>
        <w:rPr>
          <w:del w:id="2321" w:author="OMH CKO" w:date="2018-04-17T12:27:00Z"/>
          <w:rFonts w:eastAsiaTheme="minorHAnsi"/>
          <w:i/>
        </w:rPr>
      </w:pPr>
      <w:del w:id="2322" w:author="OMH CKO" w:date="2018-04-17T12:27:00Z">
        <w:r>
          <w:rPr>
            <w:rFonts w:eastAsiaTheme="minorHAnsi"/>
            <w:i/>
          </w:rPr>
          <w:delText>Stĺpec 2</w:delText>
        </w:r>
        <w:r w:rsidRPr="003831FE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63C65107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3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vyberie z možností:</w:t>
      </w:r>
      <w:r w:rsidRPr="00CE1832">
        <w:t xml:space="preserve"> </w:t>
      </w:r>
      <w:r w:rsidRPr="00CE1832">
        <w:rPr>
          <w:rFonts w:eastAsiaTheme="minorHAnsi"/>
          <w:i/>
        </w:rPr>
        <w:t>ukončený, schválený, predložený, plánované oznámenie/predloženie Komisii</w:t>
      </w:r>
    </w:p>
    <w:p w14:paraId="0402FD6D" w14:textId="77777777" w:rsidR="007622F0" w:rsidRPr="00CA01FC" w:rsidRDefault="007622F0" w:rsidP="007622F0">
      <w:pPr>
        <w:shd w:val="clear" w:color="auto" w:fill="B8CCE4" w:themeFill="accent1" w:themeFillTint="66"/>
        <w:jc w:val="both"/>
        <w:rPr>
          <w:del w:id="2323" w:author="OMH CKO" w:date="2018-04-17T12:27:00Z"/>
          <w:rFonts w:eastAsiaTheme="minorHAnsi"/>
          <w:i/>
        </w:rPr>
      </w:pPr>
      <w:del w:id="2324" w:author="OMH CKO" w:date="2018-04-17T12:27:00Z">
        <w:r>
          <w:rPr>
            <w:rFonts w:eastAsiaTheme="minorHAnsi"/>
            <w:i/>
          </w:rPr>
          <w:delText xml:space="preserve">Stĺpec 4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01C100FD" w14:textId="77777777" w:rsidR="007622F0" w:rsidRPr="00CA01FC" w:rsidRDefault="007622F0" w:rsidP="007622F0">
      <w:pPr>
        <w:shd w:val="clear" w:color="auto" w:fill="B8CCE4" w:themeFill="accent1" w:themeFillTint="66"/>
        <w:jc w:val="both"/>
        <w:rPr>
          <w:del w:id="2325" w:author="OMH CKO" w:date="2018-04-17T12:27:00Z"/>
          <w:rFonts w:eastAsiaTheme="minorHAnsi"/>
          <w:i/>
        </w:rPr>
      </w:pPr>
      <w:del w:id="2326" w:author="OMH CKO" w:date="2018-04-17T12:27:00Z">
        <w:r>
          <w:rPr>
            <w:rFonts w:eastAsiaTheme="minorHAnsi"/>
            <w:i/>
          </w:rPr>
          <w:delText xml:space="preserve">Stĺpec 5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644F9AD6" w14:textId="77777777" w:rsidR="007622F0" w:rsidRPr="00CA01FC" w:rsidRDefault="007622F0" w:rsidP="007622F0">
      <w:pPr>
        <w:shd w:val="clear" w:color="auto" w:fill="B8CCE4" w:themeFill="accent1" w:themeFillTint="66"/>
        <w:jc w:val="both"/>
        <w:rPr>
          <w:del w:id="2327" w:author="OMH CKO" w:date="2018-04-17T12:27:00Z"/>
          <w:rFonts w:eastAsiaTheme="minorHAnsi"/>
          <w:i/>
        </w:rPr>
      </w:pPr>
      <w:del w:id="2328" w:author="OMH CKO" w:date="2018-04-17T12:27:00Z">
        <w:r>
          <w:rPr>
            <w:rFonts w:eastAsiaTheme="minorHAnsi"/>
            <w:i/>
          </w:rPr>
          <w:delText xml:space="preserve">Stĺpec 6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5CF3F509" w14:textId="77777777" w:rsidR="007622F0" w:rsidRPr="00CA01FC" w:rsidRDefault="007622F0" w:rsidP="007622F0">
      <w:pPr>
        <w:shd w:val="clear" w:color="auto" w:fill="B8CCE4" w:themeFill="accent1" w:themeFillTint="66"/>
        <w:jc w:val="both"/>
        <w:rPr>
          <w:del w:id="2329" w:author="OMH CKO" w:date="2018-04-17T12:27:00Z"/>
          <w:rFonts w:eastAsiaTheme="minorHAnsi"/>
          <w:i/>
        </w:rPr>
      </w:pPr>
      <w:del w:id="2330" w:author="OMH CKO" w:date="2018-04-17T12:27:00Z">
        <w:r>
          <w:rPr>
            <w:rFonts w:eastAsiaTheme="minorHAnsi"/>
            <w:i/>
          </w:rPr>
          <w:delText xml:space="preserve">Stĺpec 7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160C3D54" w14:textId="77777777" w:rsidR="007622F0" w:rsidRPr="00CA01FC" w:rsidRDefault="007622F0" w:rsidP="007622F0">
      <w:pPr>
        <w:shd w:val="clear" w:color="auto" w:fill="B8CCE4" w:themeFill="accent1" w:themeFillTint="66"/>
        <w:jc w:val="both"/>
        <w:rPr>
          <w:del w:id="2331" w:author="OMH CKO" w:date="2018-04-17T12:27:00Z"/>
          <w:rFonts w:eastAsiaTheme="minorHAnsi"/>
          <w:i/>
        </w:rPr>
      </w:pPr>
      <w:del w:id="2332" w:author="OMH CKO" w:date="2018-04-17T12:27:00Z">
        <w:r>
          <w:rPr>
            <w:rFonts w:eastAsiaTheme="minorHAnsi"/>
            <w:i/>
          </w:rPr>
          <w:delText xml:space="preserve">Stĺpec 8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6E9977EF" w14:textId="77777777" w:rsidR="007622F0" w:rsidRDefault="007622F0" w:rsidP="007622F0">
      <w:pPr>
        <w:shd w:val="clear" w:color="auto" w:fill="B8CCE4" w:themeFill="accent1" w:themeFillTint="66"/>
        <w:jc w:val="both"/>
        <w:rPr>
          <w:del w:id="2333" w:author="OMH CKO" w:date="2018-04-17T12:27:00Z"/>
          <w:rFonts w:eastAsiaTheme="minorHAnsi"/>
          <w:i/>
        </w:rPr>
      </w:pPr>
      <w:del w:id="2334" w:author="OMH CKO" w:date="2018-04-17T12:27:00Z">
        <w:r>
          <w:rPr>
            <w:rFonts w:eastAsiaTheme="minorHAnsi"/>
            <w:i/>
          </w:rPr>
          <w:delText xml:space="preserve">Stĺpec 9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109B036A" w14:textId="77777777" w:rsidR="007622F0" w:rsidRDefault="007622F0" w:rsidP="007622F0">
      <w:pPr>
        <w:shd w:val="clear" w:color="auto" w:fill="B8CCE4" w:themeFill="accent1" w:themeFillTint="66"/>
        <w:jc w:val="both"/>
        <w:rPr>
          <w:del w:id="2335" w:author="OMH CKO" w:date="2018-04-17T12:27:00Z"/>
          <w:rFonts w:eastAsiaTheme="minorHAnsi"/>
          <w:i/>
        </w:rPr>
      </w:pPr>
      <w:del w:id="2336" w:author="OMH CKO" w:date="2018-04-17T12:27:00Z">
        <w:r>
          <w:rPr>
            <w:rFonts w:eastAsiaTheme="minorHAnsi"/>
            <w:i/>
          </w:rPr>
          <w:delText xml:space="preserve">Stĺpec 10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25DEA917" w14:textId="77777777" w:rsidR="007622F0" w:rsidRDefault="007622F0" w:rsidP="007622F0">
      <w:pPr>
        <w:shd w:val="clear" w:color="auto" w:fill="B8CCE4" w:themeFill="accent1" w:themeFillTint="66"/>
        <w:jc w:val="both"/>
        <w:rPr>
          <w:del w:id="2337" w:author="OMH CKO" w:date="2018-04-17T12:27:00Z"/>
          <w:rFonts w:eastAsiaTheme="minorHAnsi"/>
          <w:i/>
        </w:rPr>
      </w:pPr>
      <w:del w:id="2338" w:author="OMH CKO" w:date="2018-04-17T12:27:00Z">
        <w:r>
          <w:rPr>
            <w:rFonts w:eastAsiaTheme="minorHAnsi"/>
            <w:i/>
          </w:rPr>
          <w:delText xml:space="preserve">Stĺpec 11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  <w:r w:rsidR="00D84E8C">
          <w:rPr>
            <w:rFonts w:eastAsiaTheme="minorHAnsi"/>
            <w:i/>
          </w:rPr>
          <w:delText>(výdavky certifikované EK = súhrnné žiadosti o platbu znížené o nezrovnalosti)</w:delText>
        </w:r>
      </w:del>
    </w:p>
    <w:p w14:paraId="4A1F6896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ins w:id="2339" w:author="OMH CKO" w:date="2018-04-17T12:27:00Z">
        <w:r>
          <w:rPr>
            <w:rFonts w:eastAsiaTheme="minorHAnsi"/>
            <w:i/>
          </w:rPr>
          <w:lastRenderedPageBreak/>
          <w:t xml:space="preserve">Stĺpec 6 </w:t>
        </w:r>
        <w:r w:rsidR="003C7CC5">
          <w:rPr>
            <w:rFonts w:eastAsiaTheme="minorHAnsi"/>
            <w:i/>
          </w:rPr>
          <w:t>–</w:t>
        </w:r>
        <w:r>
          <w:rPr>
            <w:rFonts w:eastAsiaTheme="minorHAnsi"/>
            <w:i/>
          </w:rPr>
          <w:t xml:space="preserve"> </w:t>
        </w:r>
        <w:r w:rsidR="00605EA7">
          <w:rPr>
            <w:rFonts w:eastAsiaTheme="minorHAnsi"/>
            <w:i/>
          </w:rPr>
          <w:t xml:space="preserve">po predložení/ oznámení EK sa v príslušnej ďalšej VS tento termín v prípade potreby opraví. </w:t>
        </w:r>
        <w:r>
          <w:rPr>
            <w:rFonts w:eastAsiaTheme="minorHAnsi"/>
            <w:i/>
          </w:rPr>
          <w:t xml:space="preserve">Stĺpec 8 </w:t>
        </w:r>
        <w:r w:rsidR="00605EA7">
          <w:rPr>
            <w:rFonts w:eastAsiaTheme="minorHAnsi"/>
            <w:i/>
          </w:rPr>
          <w:t xml:space="preserve">– 9 </w:t>
        </w:r>
        <w:r w:rsidR="003C7CC5">
          <w:rPr>
            <w:rFonts w:eastAsiaTheme="minorHAnsi"/>
            <w:i/>
          </w:rPr>
          <w:t>–</w:t>
        </w:r>
        <w:r w:rsidR="00605EA7">
          <w:rPr>
            <w:rFonts w:eastAsiaTheme="minorHAnsi"/>
            <w:i/>
          </w:rPr>
          <w:t>vypĺňa sa podľa tabuľky H.1 Formátu na predkladanie informácií o veľkom projekte</w:t>
        </w:r>
        <w:r>
          <w:rPr>
            <w:rFonts w:eastAsiaTheme="minorHAnsi"/>
            <w:i/>
          </w:rPr>
          <w:t xml:space="preserve"> </w:t>
        </w:r>
      </w:ins>
      <w:r>
        <w:rPr>
          <w:rFonts w:eastAsiaTheme="minorHAnsi"/>
          <w:i/>
        </w:rPr>
        <w:t xml:space="preserve">Stĺpec 12 </w:t>
      </w:r>
      <w:r w:rsidR="003C7CC5">
        <w:rPr>
          <w:rFonts w:eastAsiaTheme="minorHAnsi"/>
          <w:i/>
        </w:rPr>
        <w:t xml:space="preserve">– </w:t>
      </w:r>
      <w:r w:rsidRPr="00CE1832">
        <w:rPr>
          <w:rFonts w:eastAsiaTheme="minorHAnsi"/>
          <w:i/>
        </w:rPr>
        <w:t>RO vyberie z možností:</w:t>
      </w:r>
      <w:r w:rsidRPr="00CE1832">
        <w:t xml:space="preserve"> </w:t>
      </w:r>
      <w:r w:rsidRPr="00CE1832">
        <w:rPr>
          <w:rFonts w:eastAsiaTheme="minorHAnsi"/>
          <w:i/>
        </w:rPr>
        <w:t>ukončený/v prevádzke, po</w:t>
      </w:r>
      <w:r>
        <w:rPr>
          <w:rFonts w:eastAsiaTheme="minorHAnsi"/>
          <w:i/>
        </w:rPr>
        <w:t>kročilá fáza výstavby, výstavba,</w:t>
      </w:r>
      <w:r w:rsidRPr="00CE1832">
        <w:rPr>
          <w:rFonts w:eastAsiaTheme="minorHAnsi"/>
          <w:i/>
        </w:rPr>
        <w:t xml:space="preserve"> verejné obstarávanie, príprava projektu</w:t>
      </w:r>
    </w:p>
    <w:p w14:paraId="31FC23AD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13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D84E8C">
        <w:rPr>
          <w:rFonts w:eastAsiaTheme="minorHAnsi"/>
          <w:i/>
        </w:rPr>
        <w:t>RO popíše stav plneni</w:t>
      </w:r>
      <w:r w:rsidR="00D77966">
        <w:rPr>
          <w:rFonts w:eastAsiaTheme="minorHAnsi"/>
          <w:i/>
        </w:rPr>
        <w:t>a</w:t>
      </w:r>
      <w:r w:rsidR="00D84E8C">
        <w:rPr>
          <w:rFonts w:eastAsiaTheme="minorHAnsi"/>
          <w:i/>
        </w:rPr>
        <w:t xml:space="preserve"> ukazovateľov výstupu </w:t>
      </w:r>
      <w:r w:rsidR="004E115D">
        <w:rPr>
          <w:rFonts w:eastAsiaTheme="minorHAnsi"/>
          <w:i/>
        </w:rPr>
        <w:t xml:space="preserve">projektu </w:t>
      </w:r>
      <w:r w:rsidR="00D84E8C">
        <w:rPr>
          <w:rFonts w:eastAsiaTheme="minorHAnsi"/>
          <w:i/>
        </w:rPr>
        <w:t xml:space="preserve">s uvedením pokroku za vykazovaný rok a dosiahnutých kumulatívnych hodnôt </w:t>
      </w:r>
    </w:p>
    <w:p w14:paraId="30F16DE1" w14:textId="0D16E86C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14 </w:t>
      </w:r>
      <w:r w:rsidR="003C7CC5">
        <w:rPr>
          <w:rFonts w:eastAsiaTheme="minorHAnsi"/>
          <w:i/>
        </w:rPr>
        <w:t>–</w:t>
      </w:r>
      <w:del w:id="2340" w:author="OMH CKO" w:date="2018-04-17T12:27:00Z">
        <w:r>
          <w:rPr>
            <w:rFonts w:eastAsiaTheme="minorHAnsi"/>
            <w:i/>
          </w:rPr>
          <w:delText xml:space="preserve"> automaticky generované ITMS2014+</w:delText>
        </w:r>
        <w:r w:rsidR="00FE6C14">
          <w:rPr>
            <w:rFonts w:eastAsiaTheme="minorHAnsi"/>
            <w:i/>
          </w:rPr>
          <w:delText xml:space="preserve"> (</w:delText>
        </w:r>
      </w:del>
      <w:r w:rsidR="004E115D">
        <w:rPr>
          <w:rFonts w:eastAsiaTheme="minorHAnsi"/>
          <w:i/>
        </w:rPr>
        <w:t>vypĺňa sa aj v prípade, ak sa v rámci projektu nezadáva zákazka na uskutočnenie prác, ale iná zákazka</w:t>
      </w:r>
      <w:del w:id="2341" w:author="OMH CKO" w:date="2018-04-17T12:27:00Z">
        <w:r w:rsidR="00FE6C14">
          <w:rPr>
            <w:rFonts w:eastAsiaTheme="minorHAnsi"/>
            <w:i/>
          </w:rPr>
          <w:delText>)</w:delText>
        </w:r>
      </w:del>
    </w:p>
    <w:p w14:paraId="391115E6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15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vyplní v prípade potreby </w:t>
      </w:r>
      <w:r w:rsidR="008E3DBE">
        <w:rPr>
          <w:rFonts w:eastAsiaTheme="minorHAnsi"/>
          <w:i/>
        </w:rPr>
        <w:t>vysvetlenia</w:t>
      </w:r>
      <w:r w:rsidR="009942FA" w:rsidRPr="009942FA">
        <w:rPr>
          <w:rFonts w:eastAsiaTheme="minorHAnsi"/>
          <w:i/>
        </w:rPr>
        <w:t xml:space="preserve"> údaju, ktorý je obsahom tabuľky</w:t>
      </w:r>
      <w:r w:rsidR="00DE5BDC">
        <w:rPr>
          <w:rFonts w:eastAsiaTheme="minorHAnsi"/>
          <w:i/>
        </w:rPr>
        <w:t>.</w:t>
      </w:r>
    </w:p>
    <w:p w14:paraId="5F81E521" w14:textId="77777777" w:rsidR="007622F0" w:rsidRPr="009F270B" w:rsidRDefault="007622F0" w:rsidP="00AA7D81">
      <w:pPr>
        <w:spacing w:after="120"/>
        <w:rPr>
          <w:rFonts w:eastAsiaTheme="minorHAnsi"/>
          <w:b/>
        </w:rPr>
      </w:pPr>
    </w:p>
    <w:tbl>
      <w:tblPr>
        <w:tblW w:w="53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557"/>
        <w:gridCol w:w="1261"/>
        <w:gridCol w:w="978"/>
        <w:gridCol w:w="978"/>
        <w:gridCol w:w="1116"/>
        <w:gridCol w:w="977"/>
        <w:gridCol w:w="977"/>
        <w:gridCol w:w="974"/>
        <w:gridCol w:w="1257"/>
        <w:gridCol w:w="1395"/>
        <w:gridCol w:w="977"/>
        <w:gridCol w:w="836"/>
        <w:gridCol w:w="1248"/>
        <w:gridCol w:w="694"/>
      </w:tblGrid>
      <w:tr w:rsidR="00F65AB8" w:rsidRPr="00D356AC" w14:paraId="15FBAEC7" w14:textId="77777777" w:rsidTr="007633E4">
        <w:trPr>
          <w:jc w:val="center"/>
        </w:trPr>
        <w:tc>
          <w:tcPr>
            <w:tcW w:w="268" w:type="pct"/>
            <w:shd w:val="clear" w:color="auto" w:fill="B8CCE4" w:themeFill="accent1" w:themeFillTint="66"/>
            <w:vAlign w:val="center"/>
          </w:tcPr>
          <w:p w14:paraId="1540154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185" w:type="pct"/>
            <w:shd w:val="clear" w:color="auto" w:fill="B8CCE4" w:themeFill="accent1" w:themeFillTint="66"/>
            <w:vAlign w:val="center"/>
          </w:tcPr>
          <w:p w14:paraId="567C3887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419" w:type="pct"/>
            <w:shd w:val="clear" w:color="auto" w:fill="B8CCE4" w:themeFill="accent1" w:themeFillTint="66"/>
            <w:vAlign w:val="center"/>
          </w:tcPr>
          <w:p w14:paraId="76916BAE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43DCEDD8" w14:textId="77777777" w:rsidR="007633E4" w:rsidRPr="00D356AC" w:rsidDel="00F11C2C" w:rsidRDefault="007633E4" w:rsidP="007633E4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0D9D4639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371" w:type="pct"/>
            <w:shd w:val="clear" w:color="auto" w:fill="B8CCE4" w:themeFill="accent1" w:themeFillTint="66"/>
            <w:vAlign w:val="center"/>
          </w:tcPr>
          <w:p w14:paraId="659BA88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6.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F9C7F16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7.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51C42C2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8.</w:t>
            </w:r>
          </w:p>
        </w:tc>
        <w:tc>
          <w:tcPr>
            <w:tcW w:w="324" w:type="pct"/>
            <w:shd w:val="clear" w:color="auto" w:fill="B8CCE4" w:themeFill="accent1" w:themeFillTint="66"/>
            <w:vAlign w:val="center"/>
          </w:tcPr>
          <w:p w14:paraId="6DDDF695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9.</w:t>
            </w:r>
          </w:p>
        </w:tc>
        <w:tc>
          <w:tcPr>
            <w:tcW w:w="418" w:type="pct"/>
            <w:shd w:val="clear" w:color="auto" w:fill="B8CCE4" w:themeFill="accent1" w:themeFillTint="66"/>
            <w:vAlign w:val="center"/>
          </w:tcPr>
          <w:p w14:paraId="774990FC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10.</w:t>
            </w:r>
          </w:p>
        </w:tc>
        <w:tc>
          <w:tcPr>
            <w:tcW w:w="464" w:type="pct"/>
            <w:shd w:val="clear" w:color="auto" w:fill="B8CCE4" w:themeFill="accent1" w:themeFillTint="66"/>
            <w:vAlign w:val="center"/>
          </w:tcPr>
          <w:p w14:paraId="5C4C1240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11.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6D650115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12.</w:t>
            </w:r>
          </w:p>
        </w:tc>
        <w:tc>
          <w:tcPr>
            <w:tcW w:w="278" w:type="pct"/>
            <w:shd w:val="clear" w:color="auto" w:fill="B8CCE4" w:themeFill="accent1" w:themeFillTint="66"/>
            <w:vAlign w:val="center"/>
          </w:tcPr>
          <w:p w14:paraId="56E768AE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13.</w:t>
            </w:r>
          </w:p>
        </w:tc>
        <w:tc>
          <w:tcPr>
            <w:tcW w:w="415" w:type="pct"/>
            <w:shd w:val="clear" w:color="auto" w:fill="B8CCE4" w:themeFill="accent1" w:themeFillTint="66"/>
            <w:vAlign w:val="center"/>
          </w:tcPr>
          <w:p w14:paraId="06A7C457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14.</w:t>
            </w:r>
          </w:p>
        </w:tc>
        <w:tc>
          <w:tcPr>
            <w:tcW w:w="231" w:type="pct"/>
            <w:shd w:val="clear" w:color="auto" w:fill="B8CCE4" w:themeFill="accent1" w:themeFillTint="66"/>
            <w:vAlign w:val="center"/>
          </w:tcPr>
          <w:p w14:paraId="6D23EB0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15.</w:t>
            </w:r>
          </w:p>
        </w:tc>
      </w:tr>
      <w:tr w:rsidR="00F65AB8" w:rsidRPr="00D356AC" w14:paraId="31ECBA86" w14:textId="77777777" w:rsidTr="00CE1832">
        <w:trPr>
          <w:trHeight w:val="1433"/>
          <w:jc w:val="center"/>
        </w:trPr>
        <w:tc>
          <w:tcPr>
            <w:tcW w:w="268" w:type="pct"/>
            <w:shd w:val="clear" w:color="auto" w:fill="B8CCE4" w:themeFill="accent1" w:themeFillTint="66"/>
            <w:vAlign w:val="center"/>
          </w:tcPr>
          <w:p w14:paraId="736CD64A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>Projekt</w:t>
            </w:r>
          </w:p>
        </w:tc>
        <w:tc>
          <w:tcPr>
            <w:tcW w:w="185" w:type="pct"/>
            <w:shd w:val="clear" w:color="auto" w:fill="B8CCE4" w:themeFill="accent1" w:themeFillTint="66"/>
            <w:vAlign w:val="center"/>
          </w:tcPr>
          <w:p w14:paraId="3165D875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>CCI</w:t>
            </w:r>
          </w:p>
        </w:tc>
        <w:tc>
          <w:tcPr>
            <w:tcW w:w="419" w:type="pct"/>
            <w:shd w:val="clear" w:color="auto" w:fill="B8CCE4" w:themeFill="accent1" w:themeFillTint="66"/>
            <w:vAlign w:val="center"/>
          </w:tcPr>
          <w:p w14:paraId="2B2DD8D9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Stav implementácie </w:t>
            </w:r>
          </w:p>
          <w:p w14:paraId="18E4B63B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92FAE28" w14:textId="77777777" w:rsidR="00AA7D81" w:rsidRPr="00D356AC" w:rsidDel="005D5368" w:rsidRDefault="00F11C2C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Celkové </w:t>
            </w:r>
            <w:r w:rsidR="007633E4">
              <w:rPr>
                <w:rFonts w:eastAsiaTheme="minorHAnsi"/>
                <w:b/>
                <w:sz w:val="17"/>
                <w:szCs w:val="17"/>
                <w:lang w:eastAsia="en-US"/>
              </w:rPr>
              <w:t>výdavky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5538FB43" w14:textId="77777777" w:rsidR="00AA7D81" w:rsidRPr="00D356AC" w:rsidDel="005D5368" w:rsidRDefault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Celkové oprávnené </w:t>
            </w:r>
            <w:r w:rsidR="00FE0889">
              <w:rPr>
                <w:rFonts w:eastAsiaTheme="minorHAnsi"/>
                <w:b/>
                <w:sz w:val="17"/>
                <w:szCs w:val="17"/>
                <w:lang w:eastAsia="en-US"/>
              </w:rPr>
              <w:t>náklady</w:t>
            </w:r>
            <w:r w:rsidR="00FE0889"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371" w:type="pct"/>
            <w:shd w:val="clear" w:color="auto" w:fill="B8CCE4" w:themeFill="accent1" w:themeFillTint="66"/>
            <w:vAlign w:val="center"/>
          </w:tcPr>
          <w:p w14:paraId="060C252A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Plánovaný dátum oznámenia/ predloženia EK</w:t>
            </w:r>
          </w:p>
          <w:p w14:paraId="1AFA7E59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(rok, štvrťrok)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6CDD7C1" w14:textId="77777777" w:rsidR="00F11C2C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Dátum </w:t>
            </w:r>
            <w:r w:rsidR="007633E4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„tichého súhlasu“</w:t>
            </w:r>
            <w:r w:rsidR="00F11C2C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/</w:t>
            </w:r>
          </w:p>
          <w:p w14:paraId="71DABC29" w14:textId="77777777" w:rsidR="00AA7D81" w:rsidRPr="00712AF7" w:rsidRDefault="00F11C2C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s</w:t>
            </w:r>
            <w:r w:rsidR="00AA7D81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chválenia EK</w:t>
            </w:r>
          </w:p>
          <w:p w14:paraId="6F7161CF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  <w:p w14:paraId="6BC23835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4F34CC2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Plánovaný začiatok realizácie</w:t>
            </w:r>
          </w:p>
          <w:p w14:paraId="54D4598F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(rok, štvrťrok)</w:t>
            </w:r>
          </w:p>
        </w:tc>
        <w:tc>
          <w:tcPr>
            <w:tcW w:w="324" w:type="pct"/>
            <w:shd w:val="clear" w:color="auto" w:fill="B8CCE4" w:themeFill="accent1" w:themeFillTint="66"/>
            <w:vAlign w:val="center"/>
          </w:tcPr>
          <w:p w14:paraId="717CADCB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Plánovaný koniec realizácie</w:t>
            </w:r>
          </w:p>
          <w:p w14:paraId="572445B2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(rok, štvrťrok)</w:t>
            </w:r>
          </w:p>
        </w:tc>
        <w:tc>
          <w:tcPr>
            <w:tcW w:w="418" w:type="pct"/>
            <w:shd w:val="clear" w:color="auto" w:fill="B8CCE4" w:themeFill="accent1" w:themeFillTint="66"/>
            <w:vAlign w:val="center"/>
          </w:tcPr>
          <w:p w14:paraId="2592AEBC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Prioritná os/investičná priorita</w:t>
            </w:r>
          </w:p>
        </w:tc>
        <w:tc>
          <w:tcPr>
            <w:tcW w:w="464" w:type="pct"/>
            <w:shd w:val="clear" w:color="auto" w:fill="B8CCE4" w:themeFill="accent1" w:themeFillTint="66"/>
            <w:vAlign w:val="center"/>
          </w:tcPr>
          <w:p w14:paraId="07461973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Finančný pokrok</w:t>
            </w:r>
          </w:p>
          <w:p w14:paraId="274AF844" w14:textId="77777777" w:rsidR="00FE0889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(podiel </w:t>
            </w:r>
            <w:r w:rsidR="00AA0C02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celkových oprávnených v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ýdavkov</w:t>
            </w:r>
            <w:r w:rsidR="007633E4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 </w:t>
            </w:r>
            <w:r w:rsidR="00AA0C02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deklarovaných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 </w:t>
            </w:r>
            <w:r w:rsidR="007633E4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EK 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na </w:t>
            </w:r>
            <w:r w:rsidR="00FE0889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celkových oprávnených nákladoch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) </w:t>
            </w:r>
          </w:p>
          <w:p w14:paraId="022317FB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(%)</w:t>
            </w:r>
          </w:p>
          <w:p w14:paraId="175BB268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33D7F86E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Fyzický pokrok</w:t>
            </w:r>
          </w:p>
          <w:p w14:paraId="7F626AB9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(stav realizácie)</w:t>
            </w:r>
          </w:p>
          <w:p w14:paraId="7DA54872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  <w:p w14:paraId="48D92663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278" w:type="pct"/>
            <w:shd w:val="clear" w:color="auto" w:fill="B8CCE4" w:themeFill="accent1" w:themeFillTint="66"/>
            <w:vAlign w:val="center"/>
          </w:tcPr>
          <w:p w14:paraId="4DA2903C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Hlavné výstupy</w:t>
            </w:r>
          </w:p>
        </w:tc>
        <w:tc>
          <w:tcPr>
            <w:tcW w:w="415" w:type="pct"/>
            <w:shd w:val="clear" w:color="auto" w:fill="B8CCE4" w:themeFill="accent1" w:themeFillTint="66"/>
            <w:vAlign w:val="center"/>
          </w:tcPr>
          <w:p w14:paraId="708439B1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Dátum podpisu </w:t>
            </w:r>
            <w:r w:rsidR="007633E4">
              <w:rPr>
                <w:rFonts w:eastAsiaTheme="minorHAnsi"/>
                <w:b/>
                <w:sz w:val="17"/>
                <w:szCs w:val="17"/>
                <w:lang w:eastAsia="en-US"/>
              </w:rPr>
              <w:t>zmluvy na uskutočnenie prác</w:t>
            </w:r>
          </w:p>
          <w:p w14:paraId="1BA62AB9" w14:textId="77777777" w:rsidR="00AA7D81" w:rsidRPr="0099389E" w:rsidRDefault="0099389E">
            <w:pPr>
              <w:spacing w:before="60" w:after="60" w:line="276" w:lineRule="auto"/>
              <w:jc w:val="center"/>
              <w:rPr>
                <w:rFonts w:eastAsiaTheme="minorHAnsi"/>
                <w:i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i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231" w:type="pct"/>
            <w:shd w:val="clear" w:color="auto" w:fill="B8CCE4" w:themeFill="accent1" w:themeFillTint="66"/>
            <w:vAlign w:val="center"/>
          </w:tcPr>
          <w:p w14:paraId="50C1B294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>Pozn.</w:t>
            </w:r>
          </w:p>
        </w:tc>
      </w:tr>
      <w:tr w:rsidR="00F65AB8" w:rsidRPr="009F270B" w14:paraId="416DF8B5" w14:textId="77777777" w:rsidTr="00F41510">
        <w:trPr>
          <w:jc w:val="center"/>
        </w:trPr>
        <w:tc>
          <w:tcPr>
            <w:tcW w:w="268" w:type="pct"/>
            <w:shd w:val="clear" w:color="auto" w:fill="auto"/>
            <w:vAlign w:val="center"/>
          </w:tcPr>
          <w:p w14:paraId="61BC6997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185" w:type="pct"/>
            <w:vAlign w:val="center"/>
          </w:tcPr>
          <w:p w14:paraId="142BA791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419" w:type="pct"/>
            <w:vAlign w:val="center"/>
          </w:tcPr>
          <w:p w14:paraId="69C813C1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='S'&gt;</w:t>
            </w:r>
          </w:p>
        </w:tc>
        <w:tc>
          <w:tcPr>
            <w:tcW w:w="325" w:type="pct"/>
            <w:vAlign w:val="center"/>
          </w:tcPr>
          <w:p w14:paraId="3BAAC827" w14:textId="77777777" w:rsidR="009F270B" w:rsidRPr="009F270B" w:rsidRDefault="009F270B" w:rsidP="009F270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&lt;typ='N'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325" w:type="pct"/>
            <w:vAlign w:val="center"/>
          </w:tcPr>
          <w:p w14:paraId="21CD4F5F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&lt;typ='N'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C6AA2C3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325" w:type="pct"/>
            <w:vAlign w:val="center"/>
          </w:tcPr>
          <w:p w14:paraId="01F2F5F9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0D310D8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A21F0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34BB24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AFC54CD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&lt;typ='P'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325" w:type="pct"/>
            <w:vAlign w:val="center"/>
          </w:tcPr>
          <w:p w14:paraId="6D4E3F12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</w:t>
            </w:r>
            <w:proofErr w:type="spellStart"/>
            <w:r w:rsidRPr="009F270B">
              <w:rPr>
                <w:i/>
                <w:sz w:val="18"/>
                <w:szCs w:val="18"/>
              </w:rPr>
              <w:t>S</w:t>
            </w:r>
            <w:r>
              <w:rPr>
                <w:i/>
                <w:sz w:val="18"/>
                <w:szCs w:val="18"/>
              </w:rPr>
              <w:t>'vvstup</w:t>
            </w:r>
            <w:proofErr w:type="spellEnd"/>
            <w:r w:rsidRPr="009F270B">
              <w:rPr>
                <w:i/>
                <w:sz w:val="18"/>
                <w:szCs w:val="18"/>
              </w:rPr>
              <w:t>='S'&gt;</w:t>
            </w:r>
          </w:p>
        </w:tc>
        <w:tc>
          <w:tcPr>
            <w:tcW w:w="278" w:type="pct"/>
            <w:vAlign w:val="center"/>
          </w:tcPr>
          <w:p w14:paraId="6DD68674" w14:textId="77777777" w:rsidR="009F270B" w:rsidRPr="009F270B" w:rsidRDefault="009F270B" w:rsidP="009F270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 xml:space="preserve">='S' </w:t>
            </w:r>
            <w:proofErr w:type="spellStart"/>
            <w:r>
              <w:rPr>
                <w:i/>
                <w:sz w:val="18"/>
                <w:szCs w:val="18"/>
              </w:rPr>
              <w:t>max.rozsah</w:t>
            </w:r>
            <w:proofErr w:type="spellEnd"/>
            <w:r w:rsidRPr="009F270B">
              <w:rPr>
                <w:i/>
                <w:sz w:val="18"/>
                <w:szCs w:val="18"/>
              </w:rPr>
              <w:t>=875</w:t>
            </w:r>
            <w:r>
              <w:rPr>
                <w:i/>
                <w:sz w:val="18"/>
                <w:szCs w:val="18"/>
              </w:rPr>
              <w:t xml:space="preserve">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59F10627" w14:textId="77777777" w:rsidR="009F270B" w:rsidRPr="009F270B" w:rsidRDefault="009F270B" w:rsidP="009F270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231" w:type="pct"/>
            <w:vAlign w:val="center"/>
          </w:tcPr>
          <w:p w14:paraId="0E85E34F" w14:textId="77777777" w:rsidR="009F270B" w:rsidRPr="009F270B" w:rsidRDefault="009F270B" w:rsidP="009F270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>
              <w:rPr>
                <w:i/>
                <w:sz w:val="18"/>
                <w:szCs w:val="18"/>
              </w:rPr>
              <w:t>max.rozsah</w:t>
            </w:r>
            <w:proofErr w:type="spellEnd"/>
            <w:r w:rsidRPr="009F270B">
              <w:rPr>
                <w:i/>
                <w:sz w:val="18"/>
                <w:szCs w:val="18"/>
              </w:rPr>
              <w:t>=875</w:t>
            </w:r>
            <w:r>
              <w:rPr>
                <w:i/>
                <w:sz w:val="18"/>
                <w:szCs w:val="18"/>
              </w:rPr>
              <w:t xml:space="preserve">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</w:tr>
    </w:tbl>
    <w:p w14:paraId="32EB1BA2" w14:textId="77777777" w:rsidR="00AA7D81" w:rsidRPr="00AA7D81" w:rsidRDefault="00AA7D81" w:rsidP="00AA7D81">
      <w:pPr>
        <w:rPr>
          <w:rFonts w:eastAsiaTheme="minorHAnsi"/>
          <w:b/>
          <w:sz w:val="22"/>
          <w:szCs w:val="22"/>
        </w:rPr>
      </w:pPr>
    </w:p>
    <w:p w14:paraId="008FF491" w14:textId="77777777" w:rsidR="00BD740D" w:rsidRDefault="00BD740D">
      <w:pPr>
        <w:spacing w:after="200" w:line="276" w:lineRule="auto"/>
        <w:rPr>
          <w:rFonts w:eastAsiaTheme="minorHAnsi" w:cstheme="majorBidi"/>
          <w:b/>
          <w:bCs/>
          <w:iCs/>
          <w:color w:val="365F91" w:themeColor="accent1" w:themeShade="BF"/>
        </w:rPr>
      </w:pPr>
      <w:r>
        <w:rPr>
          <w:rFonts w:eastAsiaTheme="minorHAnsi"/>
        </w:rPr>
        <w:br w:type="page"/>
      </w:r>
    </w:p>
    <w:p w14:paraId="2DA60291" w14:textId="77777777" w:rsidR="00B70AA8" w:rsidRPr="00F75371" w:rsidRDefault="00CC5AC9" w:rsidP="00F75371">
      <w:pPr>
        <w:rPr>
          <w:rFonts w:eastAsiaTheme="minorHAnsi"/>
          <w:u w:val="single"/>
        </w:rPr>
      </w:pPr>
      <w:r w:rsidRPr="00F75371">
        <w:rPr>
          <w:rFonts w:eastAsiaTheme="minorHAnsi"/>
          <w:b/>
          <w:u w:val="single"/>
        </w:rPr>
        <w:lastRenderedPageBreak/>
        <w:t>I.</w:t>
      </w:r>
      <w:r w:rsidR="005E6C4A" w:rsidRPr="00F75371">
        <w:rPr>
          <w:rFonts w:eastAsiaTheme="minorHAnsi"/>
          <w:b/>
          <w:u w:val="single"/>
        </w:rPr>
        <w:t xml:space="preserve">10.1.1 </w:t>
      </w:r>
      <w:r w:rsidR="00AA7D81" w:rsidRPr="00F75371">
        <w:rPr>
          <w:rFonts w:eastAsiaTheme="minorHAnsi"/>
          <w:b/>
          <w:u w:val="single"/>
        </w:rPr>
        <w:t>Problémy, ktoré sa</w:t>
      </w:r>
      <w:r w:rsidR="00B70AA8" w:rsidRPr="00F75371">
        <w:rPr>
          <w:rFonts w:eastAsiaTheme="minorHAnsi"/>
          <w:b/>
          <w:u w:val="single"/>
        </w:rPr>
        <w:t xml:space="preserve"> vyskytli</w:t>
      </w:r>
      <w:r w:rsidR="0099389E" w:rsidRPr="00F75371">
        <w:rPr>
          <w:rFonts w:eastAsiaTheme="minorHAnsi"/>
          <w:b/>
          <w:u w:val="single"/>
        </w:rPr>
        <w:t xml:space="preserve"> v rámci implementácie veľkých projektov</w:t>
      </w:r>
      <w:r w:rsidR="00B70AA8" w:rsidRPr="00F75371">
        <w:rPr>
          <w:rFonts w:eastAsiaTheme="minorHAnsi"/>
          <w:b/>
          <w:u w:val="single"/>
        </w:rPr>
        <w:t xml:space="preserve"> a prijaté opatrenia</w:t>
      </w:r>
      <w:r w:rsidR="005E6C4A" w:rsidRPr="00F75371">
        <w:rPr>
          <w:rFonts w:eastAsiaTheme="minorHAnsi"/>
          <w:b/>
          <w:u w:val="single"/>
        </w:rPr>
        <w:t xml:space="preserve"> na ich odstránenie</w:t>
      </w:r>
    </w:p>
    <w:p w14:paraId="54BD4EBD" w14:textId="77777777" w:rsidR="00AA7D81" w:rsidRDefault="00B70AA8" w:rsidP="00B70AA8">
      <w:pPr>
        <w:spacing w:after="120" w:line="276" w:lineRule="auto"/>
      </w:pPr>
      <w:r w:rsidRPr="00F41510">
        <w:t xml:space="preserve">&lt;typ='S' </w:t>
      </w:r>
      <w:proofErr w:type="spellStart"/>
      <w:r w:rsidRPr="00F41510">
        <w:t>max.rozsah</w:t>
      </w:r>
      <w:proofErr w:type="spellEnd"/>
      <w:r w:rsidRPr="00F41510">
        <w:t>=3500 vstup='M'&gt;</w:t>
      </w:r>
    </w:p>
    <w:p w14:paraId="7D829ABC" w14:textId="42DF31FA" w:rsidR="001B168E" w:rsidRDefault="001B168E" w:rsidP="001B168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del w:id="2342" w:author="OMH CKO" w:date="2018-04-17T12:27:00Z">
        <w:r w:rsidRPr="00CA01FC">
          <w:rPr>
            <w:rFonts w:eastAsiaTheme="minorHAnsi"/>
            <w:i/>
            <w:u w:val="single"/>
          </w:rPr>
          <w:delText>Požadované</w:delText>
        </w:r>
      </w:del>
      <w:ins w:id="2343" w:author="OMH CKO" w:date="2018-04-17T12:27:00Z">
        <w:r w:rsidR="008729F6">
          <w:rPr>
            <w:rFonts w:eastAsiaTheme="minorHAnsi"/>
            <w:i/>
            <w:u w:val="single"/>
          </w:rPr>
          <w:t>Doplňujúce</w:t>
        </w:r>
      </w:ins>
      <w:r w:rsidR="008729F6">
        <w:rPr>
          <w:rFonts w:eastAsiaTheme="minorHAnsi"/>
          <w:i/>
          <w:u w:val="single"/>
        </w:rPr>
        <w:t xml:space="preserve"> </w:t>
      </w:r>
      <w:r w:rsidRPr="00CA01FC">
        <w:rPr>
          <w:rFonts w:eastAsiaTheme="minorHAnsi"/>
          <w:i/>
          <w:u w:val="single"/>
        </w:rPr>
        <w:t xml:space="preserve">informácie </w:t>
      </w:r>
    </w:p>
    <w:p w14:paraId="16772060" w14:textId="77777777" w:rsidR="001B168E" w:rsidRDefault="001B168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RO uvedie problémy, ktoré sa vyskytli pri realizácii veľkých projektov ako sú napr.: negatívne stanovisko nezávislého posudzovateľa, </w:t>
      </w:r>
      <w:r w:rsidR="00BF1C5A">
        <w:rPr>
          <w:rFonts w:eastAsiaTheme="minorHAnsi"/>
          <w:i/>
        </w:rPr>
        <w:t xml:space="preserve">neschválenie zo strany EK, </w:t>
      </w:r>
      <w:r>
        <w:rPr>
          <w:rFonts w:eastAsiaTheme="minorHAnsi"/>
          <w:i/>
        </w:rPr>
        <w:t>prieťahy vo verejnom obstarávaní, pozastavenie platieb na projekt, nepriaznivé klimatické podmienky ovplyvňujúce výkon prác, nedostatky v procese posudzovania vplyvov na životné prostredie</w:t>
      </w:r>
      <w:ins w:id="2344" w:author="OMH CKO" w:date="2018-04-17T12:27:00Z">
        <w:r w:rsidR="008729F6">
          <w:rPr>
            <w:rFonts w:eastAsiaTheme="minorHAnsi"/>
            <w:i/>
          </w:rPr>
          <w:t xml:space="preserve"> a pod</w:t>
        </w:r>
      </w:ins>
      <w:r>
        <w:rPr>
          <w:rFonts w:eastAsiaTheme="minorHAnsi"/>
          <w:i/>
        </w:rPr>
        <w:t xml:space="preserve">. Následne RO popíše uskutočnené opatrenia na odstránenie a predchádzanie </w:t>
      </w:r>
      <w:r w:rsidR="002D17C7">
        <w:rPr>
          <w:rFonts w:eastAsiaTheme="minorHAnsi"/>
          <w:i/>
        </w:rPr>
        <w:t xml:space="preserve">identifikovaných </w:t>
      </w:r>
      <w:r w:rsidR="00A123E0">
        <w:rPr>
          <w:rFonts w:eastAsiaTheme="minorHAnsi"/>
          <w:i/>
        </w:rPr>
        <w:t>problémov</w:t>
      </w:r>
      <w:r w:rsidR="00BF1C5A">
        <w:rPr>
          <w:rFonts w:eastAsiaTheme="minorHAnsi"/>
          <w:i/>
        </w:rPr>
        <w:t>.</w:t>
      </w:r>
    </w:p>
    <w:p w14:paraId="078D2D40" w14:textId="77777777" w:rsidR="001B168E" w:rsidRDefault="001B168E" w:rsidP="001B168E">
      <w:pPr>
        <w:shd w:val="clear" w:color="auto" w:fill="B8CCE4" w:themeFill="accent1" w:themeFillTint="66"/>
        <w:spacing w:after="120" w:line="276" w:lineRule="auto"/>
        <w:jc w:val="both"/>
        <w:rPr>
          <w:del w:id="2345" w:author="OMH CKO" w:date="2018-04-17T12:27:00Z"/>
          <w:rFonts w:eastAsiaTheme="minorHAnsi"/>
          <w:i/>
          <w:u w:val="single"/>
        </w:rPr>
      </w:pPr>
      <w:del w:id="2346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4E0D932B" w14:textId="77777777" w:rsidR="001B168E" w:rsidRPr="00F41510" w:rsidRDefault="008E3DBE" w:rsidP="00F41510">
      <w:pPr>
        <w:shd w:val="clear" w:color="auto" w:fill="B8CCE4" w:themeFill="accent1" w:themeFillTint="66"/>
        <w:spacing w:after="120" w:line="276" w:lineRule="auto"/>
        <w:jc w:val="both"/>
        <w:rPr>
          <w:del w:id="2347" w:author="OMH CKO" w:date="2018-04-17T12:27:00Z"/>
          <w:rFonts w:eastAsiaTheme="minorHAnsi"/>
          <w:i/>
        </w:rPr>
      </w:pPr>
      <w:del w:id="2348" w:author="OMH CKO" w:date="2018-04-17T12:27:00Z">
        <w:r>
          <w:rPr>
            <w:rFonts w:eastAsiaTheme="minorHAnsi"/>
            <w:i/>
          </w:rPr>
          <w:delText>monitorovacie správy projektov</w:delText>
        </w:r>
      </w:del>
    </w:p>
    <w:p w14:paraId="7321C2F0" w14:textId="77777777" w:rsidR="00AA7D81" w:rsidRPr="00F75371" w:rsidRDefault="00CC5AC9" w:rsidP="00F75371">
      <w:pPr>
        <w:rPr>
          <w:rFonts w:eastAsiaTheme="minorHAnsi"/>
          <w:u w:val="single"/>
        </w:rPr>
      </w:pPr>
      <w:r w:rsidRPr="00F75371">
        <w:rPr>
          <w:rFonts w:eastAsiaTheme="minorHAnsi"/>
          <w:b/>
          <w:u w:val="single"/>
        </w:rPr>
        <w:t>I.</w:t>
      </w:r>
      <w:r w:rsidR="005E6C4A" w:rsidRPr="00F75371">
        <w:rPr>
          <w:rFonts w:eastAsiaTheme="minorHAnsi"/>
          <w:b/>
          <w:u w:val="single"/>
        </w:rPr>
        <w:t xml:space="preserve">10.1.2 </w:t>
      </w:r>
      <w:r w:rsidR="0099389E" w:rsidRPr="00F75371">
        <w:rPr>
          <w:rFonts w:eastAsiaTheme="minorHAnsi"/>
          <w:b/>
          <w:u w:val="single"/>
        </w:rPr>
        <w:t xml:space="preserve">Plánované zmeny zoznamu veľkých projektov </w:t>
      </w:r>
      <w:r w:rsidR="005E6C4A" w:rsidRPr="00F75371">
        <w:rPr>
          <w:rFonts w:eastAsiaTheme="minorHAnsi"/>
          <w:b/>
          <w:u w:val="single"/>
        </w:rPr>
        <w:t>operačn</w:t>
      </w:r>
      <w:r w:rsidR="001B168E" w:rsidRPr="00F75371">
        <w:rPr>
          <w:rFonts w:eastAsiaTheme="minorHAnsi"/>
          <w:b/>
          <w:u w:val="single"/>
        </w:rPr>
        <w:t>ého</w:t>
      </w:r>
      <w:r w:rsidR="005E6C4A" w:rsidRPr="00F75371">
        <w:rPr>
          <w:rFonts w:eastAsiaTheme="minorHAnsi"/>
          <w:b/>
          <w:u w:val="single"/>
        </w:rPr>
        <w:t xml:space="preserve"> program</w:t>
      </w:r>
      <w:r w:rsidR="001B168E" w:rsidRPr="00F75371">
        <w:rPr>
          <w:rFonts w:eastAsiaTheme="minorHAnsi"/>
          <w:b/>
          <w:u w:val="single"/>
        </w:rPr>
        <w:t>u</w:t>
      </w:r>
    </w:p>
    <w:p w14:paraId="714056A3" w14:textId="77777777" w:rsidR="00B70AA8" w:rsidRDefault="00B70AA8" w:rsidP="00B70AA8">
      <w:pPr>
        <w:spacing w:after="120" w:line="276" w:lineRule="auto"/>
      </w:pPr>
      <w:r w:rsidRPr="00F41510">
        <w:t xml:space="preserve">&lt;typ='S' </w:t>
      </w:r>
      <w:proofErr w:type="spellStart"/>
      <w:r w:rsidRPr="00F41510">
        <w:t>max.rozsah</w:t>
      </w:r>
      <w:proofErr w:type="spellEnd"/>
      <w:r w:rsidRPr="00F41510">
        <w:t>=3500 vstup='M'&gt;</w:t>
      </w:r>
    </w:p>
    <w:p w14:paraId="4C48A952" w14:textId="79D3A4D2" w:rsidR="007622F0" w:rsidRDefault="007622F0" w:rsidP="007622F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del w:id="2349" w:author="OMH CKO" w:date="2018-04-17T12:27:00Z">
        <w:r w:rsidRPr="00CA01FC">
          <w:rPr>
            <w:rFonts w:eastAsiaTheme="minorHAnsi"/>
            <w:i/>
            <w:u w:val="single"/>
          </w:rPr>
          <w:delText>Požadované</w:delText>
        </w:r>
      </w:del>
      <w:ins w:id="2350" w:author="OMH CKO" w:date="2018-04-17T12:27:00Z">
        <w:r w:rsidR="008729F6">
          <w:rPr>
            <w:rFonts w:eastAsiaTheme="minorHAnsi"/>
            <w:i/>
            <w:u w:val="single"/>
          </w:rPr>
          <w:t>Doplňujúce</w:t>
        </w:r>
      </w:ins>
      <w:r w:rsidR="008729F6" w:rsidRPr="00CA01FC">
        <w:rPr>
          <w:rFonts w:eastAsiaTheme="minorHAnsi"/>
          <w:i/>
          <w:u w:val="single"/>
        </w:rPr>
        <w:t xml:space="preserve"> </w:t>
      </w:r>
      <w:r w:rsidRPr="00CA01FC">
        <w:rPr>
          <w:rFonts w:eastAsiaTheme="minorHAnsi"/>
          <w:i/>
          <w:u w:val="single"/>
        </w:rPr>
        <w:t xml:space="preserve">informácie </w:t>
      </w:r>
    </w:p>
    <w:p w14:paraId="1A947D3E" w14:textId="77777777" w:rsidR="007622F0" w:rsidRDefault="007622F0" w:rsidP="007622F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Ak je relevantné, RO uvedie plánované zmeny v zozname projektov, ktorý bol schválený ako súčasť programu, spolu so zdôvodnením potreby uskutočnenia zmien.</w:t>
      </w:r>
      <w:r w:rsidR="009B2F26">
        <w:rPr>
          <w:rFonts w:eastAsiaTheme="minorHAnsi"/>
          <w:i/>
        </w:rPr>
        <w:t xml:space="preserve"> </w:t>
      </w:r>
      <w:r w:rsidR="00A123E0">
        <w:rPr>
          <w:rFonts w:eastAsiaTheme="minorHAnsi"/>
          <w:i/>
        </w:rPr>
        <w:t xml:space="preserve">Pre zachovanie konzistentnosti informácií </w:t>
      </w:r>
      <w:r w:rsidR="009B2F26">
        <w:rPr>
          <w:rFonts w:eastAsiaTheme="minorHAnsi"/>
          <w:i/>
        </w:rPr>
        <w:t xml:space="preserve">RO taktiež zaznamenáva </w:t>
      </w:r>
      <w:r w:rsidR="00A123E0">
        <w:rPr>
          <w:rFonts w:eastAsiaTheme="minorHAnsi"/>
          <w:i/>
        </w:rPr>
        <w:t>každú vykonanú zmenu zoznamu veľkých projektov.</w:t>
      </w:r>
    </w:p>
    <w:p w14:paraId="47670214" w14:textId="77777777" w:rsidR="007622F0" w:rsidRDefault="007622F0" w:rsidP="007622F0">
      <w:pPr>
        <w:shd w:val="clear" w:color="auto" w:fill="B8CCE4" w:themeFill="accent1" w:themeFillTint="66"/>
        <w:spacing w:after="120" w:line="276" w:lineRule="auto"/>
        <w:jc w:val="both"/>
        <w:rPr>
          <w:del w:id="2351" w:author="OMH CKO" w:date="2018-04-17T12:27:00Z"/>
          <w:rFonts w:eastAsiaTheme="minorHAnsi"/>
          <w:i/>
          <w:u w:val="single"/>
        </w:rPr>
      </w:pPr>
      <w:del w:id="2352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55C7816C" w14:textId="77777777" w:rsidR="007622F0" w:rsidRPr="00F41510" w:rsidRDefault="00D77966" w:rsidP="00F41510">
      <w:pPr>
        <w:shd w:val="clear" w:color="auto" w:fill="B8CCE4" w:themeFill="accent1" w:themeFillTint="66"/>
        <w:spacing w:after="120" w:line="276" w:lineRule="auto"/>
        <w:jc w:val="both"/>
        <w:rPr>
          <w:del w:id="2353" w:author="OMH CKO" w:date="2018-04-17T12:27:00Z"/>
          <w:rFonts w:eastAsiaTheme="minorHAnsi"/>
          <w:i/>
        </w:rPr>
      </w:pPr>
      <w:del w:id="2354" w:author="OMH CKO" w:date="2018-04-17T12:27:00Z">
        <w:r>
          <w:rPr>
            <w:rFonts w:eastAsiaTheme="minorHAnsi"/>
            <w:i/>
          </w:rPr>
          <w:delText xml:space="preserve">RO, </w:delText>
        </w:r>
        <w:r w:rsidR="008E3DBE">
          <w:rPr>
            <w:rFonts w:eastAsiaTheme="minorHAnsi"/>
            <w:i/>
          </w:rPr>
          <w:delText>prijímatelia pomoci</w:delText>
        </w:r>
      </w:del>
    </w:p>
    <w:p w14:paraId="4D956DD1" w14:textId="77777777" w:rsidR="00BD740D" w:rsidRDefault="00BD740D">
      <w:pPr>
        <w:spacing w:after="200" w:line="276" w:lineRule="auto"/>
        <w:rPr>
          <w:rFonts w:eastAsiaTheme="minorHAnsi" w:cstheme="majorBidi"/>
          <w:b/>
          <w:bCs/>
          <w:color w:val="365F91" w:themeColor="accent1" w:themeShade="BF"/>
          <w:sz w:val="26"/>
          <w:szCs w:val="22"/>
          <w:lang w:eastAsia="en-US"/>
        </w:rPr>
      </w:pPr>
      <w:r>
        <w:rPr>
          <w:rFonts w:eastAsiaTheme="minorHAnsi"/>
        </w:rPr>
        <w:br w:type="page"/>
      </w:r>
    </w:p>
    <w:p w14:paraId="78A2D0E6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2355" w:name="_Toc510701092"/>
      <w:bookmarkStart w:id="2356" w:name="_Toc428367959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>10.2 S</w:t>
      </w:r>
      <w:r w:rsidR="00B222A9">
        <w:rPr>
          <w:rFonts w:eastAsiaTheme="minorHAnsi"/>
        </w:rPr>
        <w:t>poločné akčné plány</w:t>
      </w:r>
      <w:bookmarkEnd w:id="2355"/>
      <w:bookmarkEnd w:id="2356"/>
    </w:p>
    <w:p w14:paraId="19350FED" w14:textId="77777777" w:rsidR="008729F6" w:rsidRPr="00F75371" w:rsidRDefault="008729F6" w:rsidP="008729F6">
      <w:pPr>
        <w:rPr>
          <w:moveTo w:id="2357" w:author="OMH CKO" w:date="2018-04-17T12:27:00Z"/>
          <w:rFonts w:eastAsiaTheme="minorHAnsi"/>
          <w:u w:val="single"/>
        </w:rPr>
      </w:pPr>
      <w:moveToRangeStart w:id="2358" w:author="OMH CKO" w:date="2018-04-17T12:27:00Z" w:name="move511731435"/>
      <w:moveTo w:id="2359" w:author="OMH CKO" w:date="2018-04-17T12:27:00Z">
        <w:r w:rsidRPr="00F75371">
          <w:rPr>
            <w:rFonts w:eastAsiaTheme="minorHAnsi"/>
            <w:b/>
            <w:u w:val="single"/>
          </w:rPr>
          <w:t>I.10.2.1 Pokrok pri realizovaní rôznych fáz spoločných akčných plánov</w:t>
        </w:r>
      </w:moveTo>
    </w:p>
    <w:p w14:paraId="23B0C10E" w14:textId="77777777" w:rsidR="008729F6" w:rsidRDefault="008729F6" w:rsidP="008729F6">
      <w:pPr>
        <w:pStyle w:val="Odsekzoznamu"/>
        <w:spacing w:after="120" w:line="276" w:lineRule="auto"/>
        <w:ind w:left="425"/>
        <w:contextualSpacing w:val="0"/>
        <w:rPr>
          <w:moveTo w:id="2360" w:author="OMH CKO" w:date="2018-04-17T12:27:00Z"/>
          <w:rFonts w:eastAsiaTheme="minorHAnsi"/>
        </w:rPr>
      </w:pPr>
      <w:moveTo w:id="2361" w:author="OMH CKO" w:date="2018-04-17T12:27:00Z">
        <w:r w:rsidRPr="00F41510">
          <w:rPr>
            <w:rFonts w:eastAsiaTheme="minorHAnsi"/>
          </w:rPr>
          <w:t xml:space="preserve">&lt;typ='S' </w:t>
        </w:r>
        <w:proofErr w:type="spellStart"/>
        <w:r w:rsidRPr="00F41510">
          <w:rPr>
            <w:rFonts w:eastAsiaTheme="minorHAnsi"/>
          </w:rPr>
          <w:t>max.rozsah</w:t>
        </w:r>
        <w:proofErr w:type="spellEnd"/>
        <w:r w:rsidRPr="00F41510">
          <w:rPr>
            <w:rFonts w:eastAsiaTheme="minorHAnsi"/>
          </w:rPr>
          <w:t>=3500 vstup='M'&gt;</w:t>
        </w:r>
      </w:moveTo>
    </w:p>
    <w:moveToRangeEnd w:id="2358"/>
    <w:p w14:paraId="4EEAF447" w14:textId="77777777" w:rsidR="008729F6" w:rsidRDefault="008729F6" w:rsidP="008729F6">
      <w:pPr>
        <w:shd w:val="clear" w:color="auto" w:fill="B8CCE4" w:themeFill="accent1" w:themeFillTint="66"/>
        <w:spacing w:after="120" w:line="276" w:lineRule="auto"/>
        <w:jc w:val="both"/>
        <w:rPr>
          <w:ins w:id="2362" w:author="OMH CKO" w:date="2018-04-17T12:27:00Z"/>
          <w:rFonts w:eastAsiaTheme="minorHAnsi"/>
          <w:i/>
        </w:rPr>
      </w:pPr>
      <w:ins w:id="2363" w:author="OMH CKO" w:date="2018-04-17T12:27:00Z">
        <w:r>
          <w:rPr>
            <w:rFonts w:eastAsiaTheme="minorHAnsi"/>
            <w:i/>
            <w:u w:val="single"/>
          </w:rPr>
          <w:t>Doplňujúce</w:t>
        </w:r>
        <w:r w:rsidRPr="00CA01FC">
          <w:rPr>
            <w:rFonts w:eastAsiaTheme="minorHAnsi"/>
            <w:i/>
            <w:u w:val="single"/>
          </w:rPr>
          <w:t xml:space="preserve"> informácie </w:t>
        </w:r>
      </w:ins>
    </w:p>
    <w:p w14:paraId="26AA187E" w14:textId="77777777" w:rsidR="008729F6" w:rsidRDefault="008729F6" w:rsidP="008729F6">
      <w:pPr>
        <w:shd w:val="clear" w:color="auto" w:fill="B8CCE4" w:themeFill="accent1" w:themeFillTint="66"/>
        <w:spacing w:after="120" w:line="276" w:lineRule="auto"/>
        <w:jc w:val="both"/>
        <w:rPr>
          <w:ins w:id="2364" w:author="OMH CKO" w:date="2018-04-17T12:27:00Z"/>
          <w:rFonts w:eastAsiaTheme="minorHAnsi"/>
          <w:i/>
        </w:rPr>
      </w:pPr>
      <w:ins w:id="2365" w:author="OMH CKO" w:date="2018-04-17T12:27:00Z">
        <w:r>
          <w:rPr>
            <w:rFonts w:eastAsiaTheme="minorHAnsi"/>
            <w:i/>
          </w:rPr>
          <w:t xml:space="preserve">RO popíše pokrok pri realizovaní SAP za vykazovaný rok. Ak sa v rámci programu SAP nerealizujú, uvedenie sa to v tejto časti a tabuľka 13 sa nevypĺňa (polia ostanú prázdne). </w:t>
        </w:r>
      </w:ins>
    </w:p>
    <w:p w14:paraId="667A654D" w14:textId="77777777" w:rsidR="00AA7D81" w:rsidRDefault="00E97252" w:rsidP="00AA7D81">
      <w:pPr>
        <w:spacing w:after="120"/>
        <w:rPr>
          <w:moveTo w:id="2366" w:author="OMH CKO" w:date="2018-04-17T12:27:00Z"/>
          <w:rFonts w:eastAsiaTheme="minorHAnsi"/>
          <w:b/>
        </w:rPr>
      </w:pPr>
      <w:moveToRangeStart w:id="2367" w:author="OMH CKO" w:date="2018-04-17T12:27:00Z" w:name="move511731436"/>
      <w:moveTo w:id="2368" w:author="OMH CKO" w:date="2018-04-17T12:27:00Z">
        <w:r>
          <w:rPr>
            <w:rFonts w:eastAsiaTheme="minorHAnsi"/>
            <w:b/>
          </w:rPr>
          <w:t>Tabuľka č. 13 Spoločné akčné plány (SAP)</w:t>
        </w:r>
      </w:moveTo>
    </w:p>
    <w:moveToRangeEnd w:id="2367"/>
    <w:p w14:paraId="61BCE300" w14:textId="77777777" w:rsidR="00AA7D81" w:rsidRDefault="008729F6" w:rsidP="00AA7D81">
      <w:pPr>
        <w:spacing w:after="120"/>
        <w:rPr>
          <w:moveFrom w:id="2369" w:author="OMH CKO" w:date="2018-04-17T12:27:00Z"/>
          <w:rFonts w:eastAsiaTheme="minorHAnsi"/>
          <w:b/>
        </w:rPr>
      </w:pPr>
      <w:ins w:id="2370" w:author="OMH CKO" w:date="2018-04-17T12:27:00Z">
        <w:r>
          <w:rPr>
            <w:rFonts w:eastAsiaTheme="minorHAnsi"/>
            <w:i/>
            <w:u w:val="single"/>
          </w:rPr>
          <w:t>Doplňujúce</w:t>
        </w:r>
      </w:ins>
      <w:moveFromRangeStart w:id="2371" w:author="OMH CKO" w:date="2018-04-17T12:27:00Z" w:name="move511731436"/>
      <w:moveFrom w:id="2372" w:author="OMH CKO" w:date="2018-04-17T12:27:00Z">
        <w:r w:rsidR="00E97252">
          <w:rPr>
            <w:rFonts w:eastAsiaTheme="minorHAnsi"/>
            <w:b/>
          </w:rPr>
          <w:t>Tabuľka č. 13 Spoločné akčné plány (SAP)</w:t>
        </w:r>
      </w:moveFrom>
    </w:p>
    <w:moveFromRangeEnd w:id="2371"/>
    <w:p w14:paraId="008D186A" w14:textId="265D5DE1" w:rsidR="0092270A" w:rsidRDefault="0092270A" w:rsidP="0092270A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del w:id="2373" w:author="OMH CKO" w:date="2018-04-17T12:27:00Z">
        <w:r w:rsidRPr="00CA01FC">
          <w:rPr>
            <w:rFonts w:eastAsiaTheme="minorHAnsi"/>
            <w:i/>
            <w:u w:val="single"/>
          </w:rPr>
          <w:delText>Požadované</w:delText>
        </w:r>
      </w:del>
      <w:r w:rsidR="008729F6" w:rsidRPr="00CA01FC">
        <w:rPr>
          <w:rFonts w:eastAsiaTheme="minorHAnsi"/>
          <w:i/>
          <w:u w:val="single"/>
        </w:rPr>
        <w:t xml:space="preserve"> </w:t>
      </w:r>
      <w:r w:rsidRPr="00CA01FC">
        <w:rPr>
          <w:rFonts w:eastAsiaTheme="minorHAnsi"/>
          <w:i/>
          <w:u w:val="single"/>
        </w:rPr>
        <w:t xml:space="preserve">informácie </w:t>
      </w:r>
    </w:p>
    <w:p w14:paraId="3FEE3B07" w14:textId="77777777" w:rsidR="008729F6" w:rsidRDefault="0092270A" w:rsidP="0092270A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RO vyplní ta</w:t>
      </w:r>
      <w:r w:rsidR="00A123E0">
        <w:rPr>
          <w:rFonts w:eastAsiaTheme="minorHAnsi"/>
          <w:i/>
        </w:rPr>
        <w:t>buľku za všetky SAP, ku ktorých realizácii prispieva príslušný operačný program.</w:t>
      </w:r>
    </w:p>
    <w:p w14:paraId="66E74346" w14:textId="77777777" w:rsidR="0092270A" w:rsidRDefault="0092270A" w:rsidP="0092270A">
      <w:pPr>
        <w:shd w:val="clear" w:color="auto" w:fill="B8CCE4" w:themeFill="accent1" w:themeFillTint="66"/>
        <w:spacing w:after="120" w:line="276" w:lineRule="auto"/>
        <w:jc w:val="both"/>
        <w:rPr>
          <w:del w:id="2374" w:author="OMH CKO" w:date="2018-04-17T12:27:00Z"/>
          <w:rFonts w:eastAsiaTheme="minorHAnsi"/>
          <w:i/>
          <w:u w:val="single"/>
        </w:rPr>
      </w:pPr>
      <w:del w:id="2375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510CB9A8" w14:textId="77777777" w:rsidR="0092270A" w:rsidRDefault="0092270A" w:rsidP="0092270A">
      <w:pPr>
        <w:shd w:val="clear" w:color="auto" w:fill="B8CCE4" w:themeFill="accent1" w:themeFillTint="66"/>
        <w:jc w:val="both"/>
        <w:rPr>
          <w:del w:id="2376" w:author="OMH CKO" w:date="2018-04-17T12:27:00Z"/>
          <w:rFonts w:eastAsiaTheme="minorHAnsi"/>
          <w:i/>
        </w:rPr>
      </w:pPr>
      <w:del w:id="2377" w:author="OMH CKO" w:date="2018-04-17T12:27:00Z">
        <w:r>
          <w:rPr>
            <w:rFonts w:eastAsiaTheme="minorHAnsi"/>
            <w:i/>
          </w:rPr>
          <w:delText xml:space="preserve">Stĺpec 1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703B4B14" w14:textId="77777777" w:rsidR="0092270A" w:rsidRDefault="0092270A" w:rsidP="0092270A">
      <w:pPr>
        <w:shd w:val="clear" w:color="auto" w:fill="B8CCE4" w:themeFill="accent1" w:themeFillTint="66"/>
        <w:jc w:val="both"/>
        <w:rPr>
          <w:del w:id="2378" w:author="OMH CKO" w:date="2018-04-17T12:27:00Z"/>
          <w:rFonts w:eastAsiaTheme="minorHAnsi"/>
          <w:i/>
        </w:rPr>
      </w:pPr>
      <w:del w:id="2379" w:author="OMH CKO" w:date="2018-04-17T12:27:00Z">
        <w:r>
          <w:rPr>
            <w:rFonts w:eastAsiaTheme="minorHAnsi"/>
            <w:i/>
          </w:rPr>
          <w:delText>Stĺpec 2</w:delText>
        </w:r>
        <w:r w:rsidRPr="003831FE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315B4EF1" w14:textId="77777777" w:rsidR="0092270A" w:rsidRDefault="0092270A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3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vyberie z možností:</w:t>
      </w:r>
      <w:r w:rsidRPr="00CE1832">
        <w:t xml:space="preserve"> </w:t>
      </w:r>
      <w:r w:rsidR="00AA0C02" w:rsidRPr="00AA0C02">
        <w:rPr>
          <w:rFonts w:eastAsiaTheme="minorHAnsi"/>
          <w:i/>
        </w:rPr>
        <w:t>ukončený, realizovaný na viac ako 50 %, v realizácii, schválený, predložený, plánovaný</w:t>
      </w:r>
    </w:p>
    <w:p w14:paraId="2DBC316F" w14:textId="77777777" w:rsidR="0092270A" w:rsidRPr="00CA01FC" w:rsidRDefault="0092270A" w:rsidP="0092270A">
      <w:pPr>
        <w:shd w:val="clear" w:color="auto" w:fill="B8CCE4" w:themeFill="accent1" w:themeFillTint="66"/>
        <w:jc w:val="both"/>
        <w:rPr>
          <w:del w:id="2380" w:author="OMH CKO" w:date="2018-04-17T12:27:00Z"/>
          <w:rFonts w:eastAsiaTheme="minorHAnsi"/>
          <w:i/>
        </w:rPr>
      </w:pPr>
      <w:del w:id="2381" w:author="OMH CKO" w:date="2018-04-17T12:27:00Z">
        <w:r>
          <w:rPr>
            <w:rFonts w:eastAsiaTheme="minorHAnsi"/>
            <w:i/>
          </w:rPr>
          <w:delText xml:space="preserve">Stĺpec 4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27C129D8" w14:textId="77777777" w:rsidR="0092270A" w:rsidRPr="00CA01FC" w:rsidRDefault="0092270A" w:rsidP="0092270A">
      <w:pPr>
        <w:shd w:val="clear" w:color="auto" w:fill="B8CCE4" w:themeFill="accent1" w:themeFillTint="66"/>
        <w:jc w:val="both"/>
        <w:rPr>
          <w:del w:id="2382" w:author="OMH CKO" w:date="2018-04-17T12:27:00Z"/>
          <w:rFonts w:eastAsiaTheme="minorHAnsi"/>
          <w:i/>
        </w:rPr>
      </w:pPr>
      <w:del w:id="2383" w:author="OMH CKO" w:date="2018-04-17T12:27:00Z">
        <w:r>
          <w:rPr>
            <w:rFonts w:eastAsiaTheme="minorHAnsi"/>
            <w:i/>
          </w:rPr>
          <w:delText xml:space="preserve">Stĺpec 5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16F038DD" w14:textId="77777777" w:rsidR="0092270A" w:rsidRPr="00CA01FC" w:rsidRDefault="0092270A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6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AA0C02">
        <w:rPr>
          <w:rFonts w:eastAsiaTheme="minorHAnsi"/>
          <w:i/>
        </w:rPr>
        <w:t>RO slovne zhrnie príspevok OP k SAP</w:t>
      </w:r>
    </w:p>
    <w:p w14:paraId="386F17FD" w14:textId="77777777" w:rsidR="0092270A" w:rsidRPr="00CA01FC" w:rsidRDefault="0092270A" w:rsidP="0092270A">
      <w:pPr>
        <w:shd w:val="clear" w:color="auto" w:fill="B8CCE4" w:themeFill="accent1" w:themeFillTint="66"/>
        <w:jc w:val="both"/>
        <w:rPr>
          <w:del w:id="2384" w:author="OMH CKO" w:date="2018-04-17T12:27:00Z"/>
          <w:rFonts w:eastAsiaTheme="minorHAnsi"/>
          <w:i/>
        </w:rPr>
      </w:pPr>
      <w:del w:id="2385" w:author="OMH CKO" w:date="2018-04-17T12:27:00Z">
        <w:r>
          <w:rPr>
            <w:rFonts w:eastAsiaTheme="minorHAnsi"/>
            <w:i/>
          </w:rPr>
          <w:delText xml:space="preserve">Stĺpec 7 </w:delText>
        </w:r>
        <w:r w:rsidR="003C7CC5">
          <w:rPr>
            <w:rFonts w:eastAsiaTheme="minorHAnsi"/>
            <w:i/>
          </w:rPr>
          <w:delText xml:space="preserve">– </w:delText>
        </w:r>
        <w:r>
          <w:rPr>
            <w:rFonts w:eastAsiaTheme="minorHAnsi"/>
            <w:i/>
          </w:rPr>
          <w:delText>automaticky generované ITMS2014+</w:delText>
        </w:r>
      </w:del>
    </w:p>
    <w:p w14:paraId="18C22A70" w14:textId="011F84AB" w:rsidR="0092270A" w:rsidRPr="00CA01FC" w:rsidRDefault="0092270A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8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del w:id="2386" w:author="OMH CKO" w:date="2018-04-17T12:27:00Z">
        <w:r w:rsidR="00AA0C02">
          <w:rPr>
            <w:rFonts w:eastAsiaTheme="minorHAnsi"/>
            <w:i/>
          </w:rPr>
          <w:delText>automaticky generované ITMS2014+ (</w:delText>
        </w:r>
      </w:del>
      <w:r w:rsidR="00AA0C02">
        <w:rPr>
          <w:rFonts w:eastAsiaTheme="minorHAnsi"/>
          <w:i/>
        </w:rPr>
        <w:t xml:space="preserve">SAP bude zadefinovaný ako: </w:t>
      </w:r>
      <w:r w:rsidR="00AA0C02" w:rsidRPr="00AA0C02">
        <w:rPr>
          <w:rFonts w:eastAsiaTheme="minorHAnsi"/>
          <w:i/>
        </w:rPr>
        <w:t>normálny, pilotný, IZM</w:t>
      </w:r>
      <w:del w:id="2387" w:author="OMH CKO" w:date="2018-04-17T12:27:00Z">
        <w:r w:rsidR="00AA0C02">
          <w:rPr>
            <w:rFonts w:eastAsiaTheme="minorHAnsi"/>
            <w:i/>
          </w:rPr>
          <w:delText>)</w:delText>
        </w:r>
      </w:del>
    </w:p>
    <w:p w14:paraId="313147BF" w14:textId="77777777" w:rsidR="0092270A" w:rsidRDefault="0092270A" w:rsidP="0092270A">
      <w:pPr>
        <w:shd w:val="clear" w:color="auto" w:fill="B8CCE4" w:themeFill="accent1" w:themeFillTint="66"/>
        <w:jc w:val="both"/>
        <w:rPr>
          <w:del w:id="2388" w:author="OMH CKO" w:date="2018-04-17T12:27:00Z"/>
          <w:rFonts w:eastAsiaTheme="minorHAnsi"/>
          <w:i/>
        </w:rPr>
      </w:pPr>
      <w:del w:id="2389" w:author="OMH CKO" w:date="2018-04-17T12:27:00Z">
        <w:r>
          <w:rPr>
            <w:rFonts w:eastAsiaTheme="minorHAnsi"/>
            <w:i/>
          </w:rPr>
          <w:delText xml:space="preserve">Stĺpec 9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4A9A49FF" w14:textId="77777777" w:rsidR="0092270A" w:rsidRDefault="0092270A" w:rsidP="0092270A">
      <w:pPr>
        <w:shd w:val="clear" w:color="auto" w:fill="B8CCE4" w:themeFill="accent1" w:themeFillTint="66"/>
        <w:jc w:val="both"/>
        <w:rPr>
          <w:del w:id="2390" w:author="OMH CKO" w:date="2018-04-17T12:27:00Z"/>
          <w:rFonts w:eastAsiaTheme="minorHAnsi"/>
          <w:i/>
        </w:rPr>
      </w:pPr>
      <w:del w:id="2391" w:author="OMH CKO" w:date="2018-04-17T12:27:00Z">
        <w:r>
          <w:rPr>
            <w:rFonts w:eastAsiaTheme="minorHAnsi"/>
            <w:i/>
          </w:rPr>
          <w:delText xml:space="preserve">Stĺpec 10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</w:del>
    </w:p>
    <w:p w14:paraId="1C15984A" w14:textId="77777777" w:rsidR="0092270A" w:rsidRDefault="0092270A" w:rsidP="0092270A">
      <w:pPr>
        <w:shd w:val="clear" w:color="auto" w:fill="B8CCE4" w:themeFill="accent1" w:themeFillTint="66"/>
        <w:jc w:val="both"/>
        <w:rPr>
          <w:del w:id="2392" w:author="OMH CKO" w:date="2018-04-17T12:27:00Z"/>
          <w:rFonts w:eastAsiaTheme="minorHAnsi"/>
          <w:i/>
        </w:rPr>
      </w:pPr>
      <w:del w:id="2393" w:author="OMH CKO" w:date="2018-04-17T12:27:00Z">
        <w:r>
          <w:rPr>
            <w:rFonts w:eastAsiaTheme="minorHAnsi"/>
            <w:i/>
          </w:rPr>
          <w:delText xml:space="preserve">Stĺpec 11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</w:delText>
        </w:r>
        <w:r w:rsidR="00AA0C02">
          <w:rPr>
            <w:rFonts w:eastAsiaTheme="minorHAnsi"/>
            <w:i/>
          </w:rPr>
          <w:delText xml:space="preserve"> </w:delText>
        </w:r>
      </w:del>
    </w:p>
    <w:p w14:paraId="6BE2CE58" w14:textId="77777777" w:rsidR="00A37735" w:rsidRDefault="00A37735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lastRenderedPageBreak/>
        <w:t xml:space="preserve">Stĺpec 12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popíše stav plnenie ukazovateľov výstupu </w:t>
      </w:r>
      <w:r w:rsidR="00881E6E">
        <w:rPr>
          <w:rFonts w:eastAsiaTheme="minorHAnsi"/>
          <w:i/>
        </w:rPr>
        <w:t>a výsledku SAP</w:t>
      </w:r>
      <w:r>
        <w:rPr>
          <w:rFonts w:eastAsiaTheme="minorHAnsi"/>
          <w:i/>
        </w:rPr>
        <w:t xml:space="preserve"> s uvedením pokroku za vykazovaný rok a dosiahnutých kumulatívnych hodnôt </w:t>
      </w:r>
    </w:p>
    <w:p w14:paraId="0380062F" w14:textId="77777777" w:rsidR="00AA0C02" w:rsidRDefault="0092270A" w:rsidP="00AA0C02">
      <w:pPr>
        <w:shd w:val="clear" w:color="auto" w:fill="B8CCE4" w:themeFill="accent1" w:themeFillTint="66"/>
        <w:jc w:val="both"/>
        <w:rPr>
          <w:del w:id="2394" w:author="OMH CKO" w:date="2018-04-17T12:27:00Z"/>
          <w:rFonts w:eastAsiaTheme="minorHAnsi"/>
          <w:i/>
        </w:rPr>
      </w:pPr>
      <w:del w:id="2395" w:author="OMH CKO" w:date="2018-04-17T12:27:00Z">
        <w:r>
          <w:rPr>
            <w:rFonts w:eastAsiaTheme="minorHAnsi"/>
            <w:i/>
          </w:rPr>
          <w:delText xml:space="preserve">Stĺpec </w:delText>
        </w:r>
        <w:r w:rsidR="00AA0C02">
          <w:rPr>
            <w:rFonts w:eastAsiaTheme="minorHAnsi"/>
            <w:i/>
          </w:rPr>
          <w:delText>1</w:delText>
        </w:r>
        <w:r w:rsidR="00A37735">
          <w:rPr>
            <w:rFonts w:eastAsiaTheme="minorHAnsi"/>
            <w:i/>
          </w:rPr>
          <w:delText>3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automaticky generované ITMS2014+ </w:delText>
        </w:r>
        <w:r w:rsidR="00AA0C02">
          <w:rPr>
            <w:rFonts w:eastAsiaTheme="minorHAnsi"/>
            <w:i/>
          </w:rPr>
          <w:delText>(uvedie sa suma za  súhrnné žiadosti o platbu znížené o nezrovnalosti)</w:delText>
        </w:r>
      </w:del>
    </w:p>
    <w:p w14:paraId="771306FE" w14:textId="77777777" w:rsidR="0092270A" w:rsidRPr="00CA01FC" w:rsidRDefault="0092270A" w:rsidP="00F4151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r w:rsidR="00A37735">
        <w:rPr>
          <w:rFonts w:eastAsiaTheme="minorHAnsi"/>
          <w:i/>
        </w:rPr>
        <w:t>14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8E3DBE" w:rsidRPr="008E3DBE">
        <w:rPr>
          <w:rFonts w:eastAsiaTheme="minorHAnsi"/>
          <w:i/>
        </w:rPr>
        <w:t>RO vyplní v prípade potreby vysvetlenia údaju, ktorý je obsahom tabuľky.</w:t>
      </w:r>
    </w:p>
    <w:p w14:paraId="30003663" w14:textId="77777777" w:rsidR="0092270A" w:rsidRPr="00D356AC" w:rsidRDefault="0092270A" w:rsidP="00AA7D81">
      <w:pPr>
        <w:spacing w:after="120"/>
        <w:rPr>
          <w:rFonts w:eastAsiaTheme="minorHAnsi"/>
          <w:b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560"/>
        <w:gridCol w:w="1395"/>
        <w:gridCol w:w="1116"/>
        <w:gridCol w:w="1113"/>
        <w:gridCol w:w="978"/>
        <w:gridCol w:w="973"/>
        <w:gridCol w:w="557"/>
        <w:gridCol w:w="1116"/>
        <w:gridCol w:w="1116"/>
        <w:gridCol w:w="1116"/>
        <w:gridCol w:w="978"/>
        <w:gridCol w:w="1254"/>
        <w:gridCol w:w="700"/>
      </w:tblGrid>
      <w:tr w:rsidR="00F65AB8" w:rsidRPr="00D356AC" w14:paraId="145F8547" w14:textId="77777777" w:rsidTr="00F41510">
        <w:tc>
          <w:tcPr>
            <w:tcW w:w="292" w:type="pct"/>
            <w:shd w:val="clear" w:color="auto" w:fill="B8CCE4" w:themeFill="accent1" w:themeFillTint="66"/>
            <w:vAlign w:val="center"/>
          </w:tcPr>
          <w:p w14:paraId="13332E0A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03" w:type="pct"/>
            <w:shd w:val="clear" w:color="auto" w:fill="B8CCE4" w:themeFill="accent1" w:themeFillTint="66"/>
            <w:vAlign w:val="center"/>
          </w:tcPr>
          <w:p w14:paraId="2D79E058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06" w:type="pct"/>
            <w:shd w:val="clear" w:color="auto" w:fill="B8CCE4" w:themeFill="accent1" w:themeFillTint="66"/>
            <w:vAlign w:val="center"/>
          </w:tcPr>
          <w:p w14:paraId="37A057FA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1D5BDAA7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04" w:type="pct"/>
            <w:shd w:val="clear" w:color="auto" w:fill="B8CCE4" w:themeFill="accent1" w:themeFillTint="66"/>
            <w:vAlign w:val="center"/>
          </w:tcPr>
          <w:p w14:paraId="67E0016C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17A37463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53" w:type="pct"/>
            <w:shd w:val="clear" w:color="auto" w:fill="B8CCE4" w:themeFill="accent1" w:themeFillTint="66"/>
            <w:vAlign w:val="center"/>
          </w:tcPr>
          <w:p w14:paraId="74B4BFDF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02" w:type="pct"/>
            <w:shd w:val="clear" w:color="auto" w:fill="B8CCE4" w:themeFill="accent1" w:themeFillTint="66"/>
            <w:vAlign w:val="center"/>
          </w:tcPr>
          <w:p w14:paraId="5531B9E8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6FB5E8B2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30ACF8B0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76CD53DF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3E178D58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455" w:type="pct"/>
            <w:shd w:val="clear" w:color="auto" w:fill="B8CCE4" w:themeFill="accent1" w:themeFillTint="66"/>
            <w:vAlign w:val="center"/>
          </w:tcPr>
          <w:p w14:paraId="28964236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254" w:type="pct"/>
            <w:shd w:val="clear" w:color="auto" w:fill="B8CCE4" w:themeFill="accent1" w:themeFillTint="66"/>
            <w:vAlign w:val="center"/>
          </w:tcPr>
          <w:p w14:paraId="2776D1E8" w14:textId="77777777" w:rsidR="0092270A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14.</w:t>
            </w:r>
          </w:p>
        </w:tc>
      </w:tr>
      <w:tr w:rsidR="00F65AB8" w:rsidRPr="00D356AC" w14:paraId="178EFD61" w14:textId="77777777" w:rsidTr="00F41510">
        <w:tc>
          <w:tcPr>
            <w:tcW w:w="292" w:type="pct"/>
            <w:shd w:val="clear" w:color="auto" w:fill="B8CCE4" w:themeFill="accent1" w:themeFillTint="66"/>
            <w:vAlign w:val="center"/>
          </w:tcPr>
          <w:p w14:paraId="2F88C006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Názov SAP</w:t>
            </w:r>
          </w:p>
        </w:tc>
        <w:tc>
          <w:tcPr>
            <w:tcW w:w="203" w:type="pct"/>
            <w:shd w:val="clear" w:color="auto" w:fill="B8CCE4" w:themeFill="accent1" w:themeFillTint="66"/>
            <w:vAlign w:val="center"/>
          </w:tcPr>
          <w:p w14:paraId="2C3B67BE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CCI</w:t>
            </w:r>
          </w:p>
        </w:tc>
        <w:tc>
          <w:tcPr>
            <w:tcW w:w="506" w:type="pct"/>
            <w:shd w:val="clear" w:color="auto" w:fill="B8CCE4" w:themeFill="accent1" w:themeFillTint="66"/>
            <w:vAlign w:val="center"/>
          </w:tcPr>
          <w:p w14:paraId="7E07BB63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Stav implementácie 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09ACBD3A" w14:textId="77777777" w:rsidR="00AA7D81" w:rsidRPr="00D356AC" w:rsidDel="005D5368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Celkové oprávnené výdavky</w:t>
            </w:r>
          </w:p>
        </w:tc>
        <w:tc>
          <w:tcPr>
            <w:tcW w:w="404" w:type="pct"/>
            <w:shd w:val="clear" w:color="auto" w:fill="B8CCE4" w:themeFill="accent1" w:themeFillTint="66"/>
            <w:vAlign w:val="center"/>
          </w:tcPr>
          <w:p w14:paraId="42E42214" w14:textId="77777777" w:rsidR="00AA7D81" w:rsidRPr="00D356AC" w:rsidDel="005D5368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Celkové verejné oprávnené výdavky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44FC2219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Príspevok OP k SAP</w:t>
            </w:r>
          </w:p>
        </w:tc>
        <w:tc>
          <w:tcPr>
            <w:tcW w:w="353" w:type="pct"/>
            <w:shd w:val="clear" w:color="auto" w:fill="B8CCE4" w:themeFill="accent1" w:themeFillTint="66"/>
            <w:vAlign w:val="center"/>
          </w:tcPr>
          <w:p w14:paraId="17B4E1D7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Prioritná os</w:t>
            </w:r>
          </w:p>
        </w:tc>
        <w:tc>
          <w:tcPr>
            <w:tcW w:w="202" w:type="pct"/>
            <w:shd w:val="clear" w:color="auto" w:fill="B8CCE4" w:themeFill="accent1" w:themeFillTint="66"/>
            <w:vAlign w:val="center"/>
          </w:tcPr>
          <w:p w14:paraId="1148B6E5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Typ </w:t>
            </w:r>
            <w:r w:rsidR="00FC563A">
              <w:rPr>
                <w:rFonts w:eastAsiaTheme="minorHAnsi"/>
                <w:b/>
                <w:sz w:val="18"/>
                <w:szCs w:val="18"/>
                <w:lang w:eastAsia="en-US"/>
              </w:rPr>
              <w:t>S</w:t>
            </w: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AP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2D9D351A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Plánovaný dátum predloženia EK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030AEBFC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Plánovaný začiatok realizácie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550BC53D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Plánovaný koniec realizácie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3F9A92D3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Hlavné výstupy a výsledky</w:t>
            </w:r>
          </w:p>
        </w:tc>
        <w:tc>
          <w:tcPr>
            <w:tcW w:w="455" w:type="pct"/>
            <w:shd w:val="clear" w:color="auto" w:fill="B8CCE4" w:themeFill="accent1" w:themeFillTint="66"/>
            <w:vAlign w:val="center"/>
          </w:tcPr>
          <w:p w14:paraId="27FF7515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Celkové oprávnené výdavky deklarované EK</w:t>
            </w:r>
          </w:p>
        </w:tc>
        <w:tc>
          <w:tcPr>
            <w:tcW w:w="254" w:type="pct"/>
            <w:shd w:val="clear" w:color="auto" w:fill="B8CCE4" w:themeFill="accent1" w:themeFillTint="66"/>
            <w:vAlign w:val="center"/>
          </w:tcPr>
          <w:p w14:paraId="0E3B6499" w14:textId="77777777" w:rsidR="00AA7D81" w:rsidRPr="00D356AC" w:rsidRDefault="00D356AC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Pozn.</w:t>
            </w:r>
          </w:p>
        </w:tc>
      </w:tr>
      <w:tr w:rsidR="00F65AB8" w:rsidRPr="002A158B" w14:paraId="329B7E60" w14:textId="77777777" w:rsidTr="00F41510">
        <w:tc>
          <w:tcPr>
            <w:tcW w:w="292" w:type="pct"/>
            <w:shd w:val="clear" w:color="auto" w:fill="auto"/>
            <w:vAlign w:val="center"/>
          </w:tcPr>
          <w:p w14:paraId="639B23C4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03" w:type="pct"/>
            <w:vAlign w:val="center"/>
          </w:tcPr>
          <w:p w14:paraId="51B7F284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506" w:type="pct"/>
            <w:vAlign w:val="center"/>
          </w:tcPr>
          <w:p w14:paraId="18DF8367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</w:t>
            </w:r>
            <w:r w:rsidR="002A158B" w:rsidRPr="002A158B">
              <w:rPr>
                <w:i/>
                <w:sz w:val="18"/>
                <w:szCs w:val="18"/>
              </w:rPr>
              <w:t>='S</w:t>
            </w:r>
            <w:r w:rsidRPr="002A158B">
              <w:rPr>
                <w:i/>
                <w:sz w:val="18"/>
                <w:szCs w:val="18"/>
              </w:rPr>
              <w:t>'&gt;</w:t>
            </w:r>
          </w:p>
        </w:tc>
        <w:tc>
          <w:tcPr>
            <w:tcW w:w="405" w:type="pct"/>
            <w:vAlign w:val="center"/>
          </w:tcPr>
          <w:p w14:paraId="51C0CAE7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404" w:type="pct"/>
            <w:vAlign w:val="center"/>
          </w:tcPr>
          <w:p w14:paraId="6C34DA81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42AF77DB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353" w:type="pct"/>
            <w:vAlign w:val="center"/>
          </w:tcPr>
          <w:p w14:paraId="6095E319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71362E6A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469F8DC5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&lt;typ='D' vstup='M'&gt;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720EA2BE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&lt;typ='D' vstup='M'&gt;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36864D9B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&lt;typ=D' vstup='M'&gt;</w:t>
            </w:r>
          </w:p>
        </w:tc>
        <w:tc>
          <w:tcPr>
            <w:tcW w:w="355" w:type="pct"/>
            <w:vAlign w:val="center"/>
          </w:tcPr>
          <w:p w14:paraId="595C1371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2A158B">
              <w:rPr>
                <w:i/>
                <w:sz w:val="18"/>
                <w:szCs w:val="18"/>
              </w:rPr>
              <w:t>max.rozsah</w:t>
            </w:r>
            <w:proofErr w:type="spellEnd"/>
            <w:r w:rsidRPr="002A158B">
              <w:rPr>
                <w:i/>
                <w:sz w:val="18"/>
                <w:szCs w:val="18"/>
              </w:rPr>
              <w:t>=875 vstup='M'&gt;</w:t>
            </w:r>
          </w:p>
        </w:tc>
        <w:tc>
          <w:tcPr>
            <w:tcW w:w="455" w:type="pct"/>
            <w:vAlign w:val="center"/>
          </w:tcPr>
          <w:p w14:paraId="3C62B19D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54" w:type="pct"/>
            <w:vAlign w:val="center"/>
          </w:tcPr>
          <w:p w14:paraId="3144AC87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2A158B">
              <w:rPr>
                <w:i/>
                <w:sz w:val="18"/>
                <w:szCs w:val="18"/>
              </w:rPr>
              <w:t>max.rozsah</w:t>
            </w:r>
            <w:proofErr w:type="spellEnd"/>
            <w:r w:rsidRPr="002A158B">
              <w:rPr>
                <w:i/>
                <w:sz w:val="18"/>
                <w:szCs w:val="18"/>
              </w:rPr>
              <w:t>=875 vstup='M'&gt;</w:t>
            </w:r>
          </w:p>
        </w:tc>
      </w:tr>
    </w:tbl>
    <w:p w14:paraId="124BFFB8" w14:textId="77777777" w:rsidR="00E97252" w:rsidRDefault="00AA7D81" w:rsidP="00F41510">
      <w:pPr>
        <w:spacing w:line="276" w:lineRule="auto"/>
        <w:rPr>
          <w:rFonts w:eastAsiaTheme="minorHAnsi"/>
          <w:sz w:val="16"/>
          <w:szCs w:val="16"/>
        </w:rPr>
      </w:pPr>
      <w:r w:rsidRPr="009229B3">
        <w:rPr>
          <w:rFonts w:eastAsiaTheme="minorHAnsi"/>
          <w:sz w:val="18"/>
          <w:szCs w:val="18"/>
        </w:rPr>
        <w:t xml:space="preserve">   </w:t>
      </w:r>
    </w:p>
    <w:p w14:paraId="6179EE7F" w14:textId="77777777" w:rsidR="008729F6" w:rsidRPr="00F75371" w:rsidRDefault="008729F6" w:rsidP="008729F6">
      <w:pPr>
        <w:rPr>
          <w:moveFrom w:id="2396" w:author="OMH CKO" w:date="2018-04-17T12:27:00Z"/>
          <w:rFonts w:eastAsiaTheme="minorHAnsi"/>
          <w:u w:val="single"/>
        </w:rPr>
      </w:pPr>
      <w:moveFromRangeStart w:id="2397" w:author="OMH CKO" w:date="2018-04-17T12:27:00Z" w:name="move511731435"/>
      <w:moveFrom w:id="2398" w:author="OMH CKO" w:date="2018-04-17T12:27:00Z">
        <w:r w:rsidRPr="00F75371">
          <w:rPr>
            <w:rFonts w:eastAsiaTheme="minorHAnsi"/>
            <w:b/>
            <w:u w:val="single"/>
          </w:rPr>
          <w:t>I.10.2.1 Pokrok pri realizovaní rôznych fáz spoločných akčných plánov</w:t>
        </w:r>
      </w:moveFrom>
    </w:p>
    <w:p w14:paraId="1DBF6B89" w14:textId="77777777" w:rsidR="008729F6" w:rsidRDefault="008729F6" w:rsidP="008729F6">
      <w:pPr>
        <w:pStyle w:val="Odsekzoznamu"/>
        <w:spacing w:after="120" w:line="276" w:lineRule="auto"/>
        <w:ind w:left="425"/>
        <w:contextualSpacing w:val="0"/>
        <w:rPr>
          <w:moveFrom w:id="2399" w:author="OMH CKO" w:date="2018-04-17T12:27:00Z"/>
          <w:rFonts w:eastAsiaTheme="minorHAnsi"/>
        </w:rPr>
      </w:pPr>
      <w:moveFrom w:id="2400" w:author="OMH CKO" w:date="2018-04-17T12:27:00Z">
        <w:r w:rsidRPr="00F41510">
          <w:rPr>
            <w:rFonts w:eastAsiaTheme="minorHAnsi"/>
          </w:rPr>
          <w:t>&lt;typ='S' max.rozsah=3500 vstup='M'&gt;</w:t>
        </w:r>
      </w:moveFrom>
    </w:p>
    <w:moveFromRangeEnd w:id="2397"/>
    <w:p w14:paraId="538D21BD" w14:textId="77777777" w:rsidR="00A123E0" w:rsidRDefault="00A123E0" w:rsidP="00A123E0">
      <w:pPr>
        <w:shd w:val="clear" w:color="auto" w:fill="B8CCE4" w:themeFill="accent1" w:themeFillTint="66"/>
        <w:spacing w:after="120" w:line="276" w:lineRule="auto"/>
        <w:jc w:val="both"/>
        <w:rPr>
          <w:del w:id="2401" w:author="OMH CKO" w:date="2018-04-17T12:27:00Z"/>
          <w:rFonts w:eastAsiaTheme="minorHAnsi"/>
          <w:i/>
        </w:rPr>
      </w:pPr>
      <w:del w:id="2402" w:author="OMH CKO" w:date="2018-04-17T12:27:00Z">
        <w:r w:rsidRPr="00CA01FC">
          <w:rPr>
            <w:rFonts w:eastAsiaTheme="minorHAnsi"/>
            <w:i/>
            <w:u w:val="single"/>
          </w:rPr>
          <w:delText xml:space="preserve">Požadované informácie </w:delText>
        </w:r>
      </w:del>
    </w:p>
    <w:p w14:paraId="685427A0" w14:textId="77777777" w:rsidR="00A123E0" w:rsidRDefault="00A123E0" w:rsidP="00A123E0">
      <w:pPr>
        <w:shd w:val="clear" w:color="auto" w:fill="B8CCE4" w:themeFill="accent1" w:themeFillTint="66"/>
        <w:spacing w:after="120" w:line="276" w:lineRule="auto"/>
        <w:jc w:val="both"/>
        <w:rPr>
          <w:del w:id="2403" w:author="OMH CKO" w:date="2018-04-17T12:27:00Z"/>
          <w:rFonts w:eastAsiaTheme="minorHAnsi"/>
          <w:i/>
        </w:rPr>
      </w:pPr>
      <w:del w:id="2404" w:author="OMH CKO" w:date="2018-04-17T12:27:00Z">
        <w:r>
          <w:rPr>
            <w:rFonts w:eastAsiaTheme="minorHAnsi"/>
            <w:i/>
          </w:rPr>
          <w:delText>RO popíše pokrok pri realizovaní SAP za vykazovaný rok.</w:delText>
        </w:r>
      </w:del>
    </w:p>
    <w:p w14:paraId="7F810867" w14:textId="77777777" w:rsidR="00A123E0" w:rsidRDefault="00A123E0" w:rsidP="00A123E0">
      <w:pPr>
        <w:shd w:val="clear" w:color="auto" w:fill="B8CCE4" w:themeFill="accent1" w:themeFillTint="66"/>
        <w:spacing w:after="120" w:line="276" w:lineRule="auto"/>
        <w:jc w:val="both"/>
        <w:rPr>
          <w:del w:id="2405" w:author="OMH CKO" w:date="2018-04-17T12:27:00Z"/>
          <w:rFonts w:eastAsiaTheme="minorHAnsi"/>
          <w:i/>
          <w:u w:val="single"/>
        </w:rPr>
      </w:pPr>
      <w:del w:id="2406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142C4B1C" w14:textId="77777777" w:rsidR="00A123E0" w:rsidRPr="00E34E07" w:rsidRDefault="00B4146E" w:rsidP="00F41510">
      <w:pPr>
        <w:shd w:val="clear" w:color="auto" w:fill="B8CCE4" w:themeFill="accent1" w:themeFillTint="66"/>
        <w:spacing w:after="120" w:line="276" w:lineRule="auto"/>
        <w:jc w:val="both"/>
        <w:rPr>
          <w:del w:id="2407" w:author="OMH CKO" w:date="2018-04-17T12:27:00Z"/>
          <w:rFonts w:eastAsiaTheme="minorHAnsi"/>
          <w:i/>
        </w:rPr>
      </w:pPr>
      <w:del w:id="2408" w:author="OMH CKO" w:date="2018-04-17T12:27:00Z">
        <w:r>
          <w:rPr>
            <w:rFonts w:eastAsiaTheme="minorHAnsi"/>
            <w:i/>
          </w:rPr>
          <w:delText>záznamy zo zasadnutí riadiaceho výboru pre SAP</w:delText>
        </w:r>
      </w:del>
    </w:p>
    <w:p w14:paraId="089DFD54" w14:textId="77777777" w:rsidR="00E97252" w:rsidRPr="00F75371" w:rsidRDefault="00CC5AC9" w:rsidP="00F75371">
      <w:pPr>
        <w:rPr>
          <w:rFonts w:eastAsiaTheme="minorHAnsi"/>
          <w:u w:val="single"/>
        </w:rPr>
      </w:pPr>
      <w:r w:rsidRPr="00F75371">
        <w:rPr>
          <w:rFonts w:eastAsiaTheme="minorHAnsi"/>
          <w:b/>
          <w:u w:val="single"/>
        </w:rPr>
        <w:lastRenderedPageBreak/>
        <w:t>I.</w:t>
      </w:r>
      <w:r w:rsidR="005E6C4A" w:rsidRPr="00F75371">
        <w:rPr>
          <w:rFonts w:eastAsiaTheme="minorHAnsi"/>
          <w:b/>
          <w:u w:val="single"/>
        </w:rPr>
        <w:t xml:space="preserve">10.2.2 </w:t>
      </w:r>
      <w:r w:rsidR="00E97252" w:rsidRPr="00F75371">
        <w:rPr>
          <w:rFonts w:eastAsiaTheme="minorHAnsi"/>
          <w:b/>
          <w:u w:val="single"/>
        </w:rPr>
        <w:t>Problémy, ktoré sa vyskytli a prijaté opatrenia</w:t>
      </w:r>
      <w:r w:rsidR="005E6C4A" w:rsidRPr="00F75371">
        <w:rPr>
          <w:rFonts w:eastAsiaTheme="minorHAnsi"/>
          <w:b/>
          <w:u w:val="single"/>
        </w:rPr>
        <w:t xml:space="preserve"> na ich odstránenie</w:t>
      </w:r>
    </w:p>
    <w:p w14:paraId="300C3DEF" w14:textId="77777777" w:rsidR="00E97252" w:rsidRPr="00F41510" w:rsidRDefault="00E97252" w:rsidP="00E97252">
      <w:pPr>
        <w:spacing w:after="120" w:line="276" w:lineRule="auto"/>
        <w:ind w:firstLine="426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60B0B910" w14:textId="024A3609" w:rsidR="00A123E0" w:rsidRDefault="00A123E0" w:rsidP="00A123E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del w:id="2409" w:author="OMH CKO" w:date="2018-04-17T12:27:00Z">
        <w:r w:rsidRPr="00CA01FC">
          <w:rPr>
            <w:rFonts w:eastAsiaTheme="minorHAnsi"/>
            <w:i/>
            <w:u w:val="single"/>
          </w:rPr>
          <w:delText>Požadované</w:delText>
        </w:r>
      </w:del>
      <w:ins w:id="2410" w:author="OMH CKO" w:date="2018-04-17T12:27:00Z">
        <w:r w:rsidR="00A61243">
          <w:rPr>
            <w:rFonts w:eastAsiaTheme="minorHAnsi"/>
            <w:i/>
            <w:u w:val="single"/>
          </w:rPr>
          <w:t>Doplňujúce</w:t>
        </w:r>
      </w:ins>
      <w:r w:rsidR="00A61243" w:rsidRPr="00CA01FC">
        <w:rPr>
          <w:rFonts w:eastAsiaTheme="minorHAnsi"/>
          <w:i/>
          <w:u w:val="single"/>
        </w:rPr>
        <w:t xml:space="preserve"> </w:t>
      </w:r>
      <w:r w:rsidRPr="00CA01FC">
        <w:rPr>
          <w:rFonts w:eastAsiaTheme="minorHAnsi"/>
          <w:i/>
          <w:u w:val="single"/>
        </w:rPr>
        <w:t xml:space="preserve">informácie </w:t>
      </w:r>
    </w:p>
    <w:p w14:paraId="76B88056" w14:textId="77777777" w:rsidR="00A123E0" w:rsidRDefault="00A123E0" w:rsidP="00A123E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RO uvedie problémy, ktoré sa vyskytli pri realizácii SAP. Následne RO popíše uskutočnené opatrenia na odstránenie a predchádzanie identifikovaných problémov.</w:t>
      </w:r>
    </w:p>
    <w:p w14:paraId="7407A7F8" w14:textId="77777777" w:rsidR="00A123E0" w:rsidRDefault="00A123E0" w:rsidP="00A123E0">
      <w:pPr>
        <w:shd w:val="clear" w:color="auto" w:fill="B8CCE4" w:themeFill="accent1" w:themeFillTint="66"/>
        <w:spacing w:after="120" w:line="276" w:lineRule="auto"/>
        <w:jc w:val="both"/>
        <w:rPr>
          <w:del w:id="2411" w:author="OMH CKO" w:date="2018-04-17T12:27:00Z"/>
          <w:rFonts w:eastAsiaTheme="minorHAnsi"/>
          <w:i/>
          <w:u w:val="single"/>
        </w:rPr>
      </w:pPr>
      <w:del w:id="2412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64C3D7D8" w14:textId="77777777" w:rsidR="008E3DBE" w:rsidRPr="00CA01FC" w:rsidRDefault="00B4146E" w:rsidP="008E3DBE">
      <w:pPr>
        <w:shd w:val="clear" w:color="auto" w:fill="B8CCE4" w:themeFill="accent1" w:themeFillTint="66"/>
        <w:spacing w:after="120" w:line="276" w:lineRule="auto"/>
        <w:jc w:val="both"/>
        <w:rPr>
          <w:del w:id="2413" w:author="OMH CKO" w:date="2018-04-17T12:27:00Z"/>
          <w:rFonts w:eastAsiaTheme="minorHAnsi"/>
          <w:i/>
        </w:rPr>
      </w:pPr>
      <w:del w:id="2414" w:author="OMH CKO" w:date="2018-04-17T12:27:00Z">
        <w:r>
          <w:rPr>
            <w:rFonts w:eastAsiaTheme="minorHAnsi"/>
            <w:i/>
          </w:rPr>
          <w:delText>záznamy zo zasadnutí riadiaceho výboru pre SAP</w:delText>
        </w:r>
      </w:del>
    </w:p>
    <w:p w14:paraId="1F20682B" w14:textId="77777777" w:rsidR="00A123E0" w:rsidRPr="00E97252" w:rsidRDefault="00A123E0" w:rsidP="00E97252">
      <w:pPr>
        <w:spacing w:after="120" w:line="276" w:lineRule="auto"/>
        <w:ind w:firstLine="426"/>
        <w:rPr>
          <w:rFonts w:eastAsiaTheme="minorHAnsi"/>
          <w:i/>
        </w:rPr>
      </w:pPr>
    </w:p>
    <w:p w14:paraId="3948F617" w14:textId="77777777" w:rsidR="00E97252" w:rsidRPr="00E97252" w:rsidRDefault="00E97252" w:rsidP="00E97252">
      <w:pPr>
        <w:pStyle w:val="Odsekzoznamu"/>
        <w:spacing w:after="120" w:line="276" w:lineRule="auto"/>
        <w:ind w:left="426"/>
        <w:rPr>
          <w:rFonts w:eastAsiaTheme="minorHAnsi"/>
        </w:rPr>
      </w:pPr>
    </w:p>
    <w:p w14:paraId="3F159A3C" w14:textId="77777777" w:rsidR="00AA7D81" w:rsidRPr="00E97252" w:rsidRDefault="00AA7D81" w:rsidP="00E97252">
      <w:pPr>
        <w:rPr>
          <w:rFonts w:eastAsiaTheme="minorHAnsi"/>
          <w:sz w:val="16"/>
          <w:szCs w:val="16"/>
        </w:rPr>
        <w:sectPr w:rsidR="00AA7D81" w:rsidRPr="00E97252" w:rsidSect="00AA7D81">
          <w:headerReference w:type="default" r:id="rId30"/>
          <w:footerReference w:type="default" r:id="rId3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ACACD62" w14:textId="77777777" w:rsidR="00AA7D81" w:rsidRPr="00AA7D81" w:rsidRDefault="00AA7D81" w:rsidP="00F75371">
      <w:pPr>
        <w:pStyle w:val="MPCKO2"/>
        <w:rPr>
          <w:rFonts w:eastAsiaTheme="minorHAnsi"/>
        </w:rPr>
      </w:pPr>
      <w:bookmarkStart w:id="2433" w:name="_Toc510701093"/>
      <w:bookmarkStart w:id="2434" w:name="_Toc428367960"/>
      <w:r w:rsidRPr="00AA7D81">
        <w:rPr>
          <w:rFonts w:eastAsiaTheme="minorHAnsi"/>
        </w:rPr>
        <w:lastRenderedPageBreak/>
        <w:t xml:space="preserve">ČASŤ B </w:t>
      </w:r>
      <w:r w:rsidR="000A24C3">
        <w:rPr>
          <w:rFonts w:eastAsiaTheme="minorHAnsi"/>
        </w:rPr>
        <w:t xml:space="preserve">- </w:t>
      </w:r>
      <w:r w:rsidR="0075372C" w:rsidRPr="00AA7D81">
        <w:rPr>
          <w:rFonts w:eastAsiaTheme="minorHAnsi"/>
        </w:rPr>
        <w:t xml:space="preserve">Informácie </w:t>
      </w:r>
      <w:r w:rsidR="0075372C">
        <w:rPr>
          <w:rFonts w:eastAsiaTheme="minorHAnsi"/>
        </w:rPr>
        <w:t>uvádzané vo výročnej správe</w:t>
      </w:r>
      <w:r w:rsidR="0075372C" w:rsidRPr="00AA7D81">
        <w:rPr>
          <w:rFonts w:eastAsiaTheme="minorHAnsi"/>
        </w:rPr>
        <w:t xml:space="preserve"> </w:t>
      </w:r>
      <w:r w:rsidR="0075372C">
        <w:rPr>
          <w:rFonts w:eastAsiaTheme="minorHAnsi"/>
        </w:rPr>
        <w:t>predkladanej v</w:t>
      </w:r>
      <w:r w:rsidR="0075372C" w:rsidRPr="00AA7D81">
        <w:rPr>
          <w:rFonts w:eastAsiaTheme="minorHAnsi"/>
        </w:rPr>
        <w:t xml:space="preserve"> rok</w:t>
      </w:r>
      <w:r w:rsidR="0075372C">
        <w:rPr>
          <w:rFonts w:eastAsiaTheme="minorHAnsi"/>
        </w:rPr>
        <w:t>u 2017, 2019</w:t>
      </w:r>
      <w:r w:rsidR="0075372C" w:rsidRPr="00AA7D81">
        <w:rPr>
          <w:rFonts w:eastAsiaTheme="minorHAnsi"/>
        </w:rPr>
        <w:t xml:space="preserve"> a v záverečnej správe </w:t>
      </w:r>
      <w:ins w:id="2435" w:author="OMH CKO" w:date="2018-04-17T12:27:00Z">
        <w:r w:rsidR="00A61243">
          <w:rPr>
            <w:rFonts w:eastAsiaTheme="minorHAnsi"/>
          </w:rPr>
          <w:t xml:space="preserve">o vykonávaní </w:t>
        </w:r>
      </w:ins>
      <w:r w:rsidRPr="00AA7D81">
        <w:rPr>
          <w:rFonts w:eastAsiaTheme="minorHAnsi"/>
        </w:rPr>
        <w:t xml:space="preserve">(článok 50 (4) a </w:t>
      </w:r>
      <w:r w:rsidR="00F5629A">
        <w:rPr>
          <w:rFonts w:eastAsiaTheme="minorHAnsi"/>
        </w:rPr>
        <w:t>111(3</w:t>
      </w:r>
      <w:r w:rsidRPr="00AA7D81">
        <w:rPr>
          <w:rFonts w:eastAsiaTheme="minorHAnsi"/>
        </w:rPr>
        <w:t>)</w:t>
      </w:r>
      <w:r w:rsidR="00F5629A">
        <w:rPr>
          <w:rFonts w:eastAsiaTheme="minorHAnsi"/>
        </w:rPr>
        <w:t xml:space="preserve"> a (4)</w:t>
      </w:r>
      <w:r w:rsidR="0075372C">
        <w:rPr>
          <w:rFonts w:eastAsiaTheme="minorHAnsi"/>
        </w:rPr>
        <w:t xml:space="preserve"> nariadenia EP a Rady (EÚ) </w:t>
      </w:r>
      <w:r w:rsidRPr="00AA7D81">
        <w:rPr>
          <w:rFonts w:eastAsiaTheme="minorHAnsi"/>
        </w:rPr>
        <w:t>č. 1303/2013</w:t>
      </w:r>
      <w:r w:rsidR="002832DC" w:rsidRPr="002832DC">
        <w:rPr>
          <w:rFonts w:eastAsiaTheme="minorHAnsi"/>
        </w:rPr>
        <w:t xml:space="preserve"> </w:t>
      </w:r>
      <w:r w:rsidR="002832DC" w:rsidRPr="00AA7D81">
        <w:rPr>
          <w:rFonts w:eastAsiaTheme="minorHAnsi"/>
        </w:rPr>
        <w:t>a</w:t>
      </w:r>
      <w:r w:rsidR="002832DC">
        <w:rPr>
          <w:rFonts w:eastAsiaTheme="minorHAnsi"/>
        </w:rPr>
        <w:t> 14 (4)</w:t>
      </w:r>
      <w:r w:rsidR="002832DC" w:rsidRPr="00AA7D81">
        <w:rPr>
          <w:rFonts w:eastAsiaTheme="minorHAnsi"/>
        </w:rPr>
        <w:t xml:space="preserve"> nariadenia</w:t>
      </w:r>
      <w:r w:rsidR="002832DC">
        <w:rPr>
          <w:rFonts w:eastAsiaTheme="minorHAnsi"/>
        </w:rPr>
        <w:t xml:space="preserve"> EP a Rady (EÚ) </w:t>
      </w:r>
      <w:r w:rsidR="002832DC">
        <w:rPr>
          <w:rFonts w:eastAsiaTheme="minorHAnsi"/>
        </w:rPr>
        <w:br/>
        <w:t>č. 1299</w:t>
      </w:r>
      <w:r w:rsidR="002832DC" w:rsidRPr="00AA7D81">
        <w:rPr>
          <w:rFonts w:eastAsiaTheme="minorHAnsi"/>
        </w:rPr>
        <w:t>/2013</w:t>
      </w:r>
      <w:r w:rsidRPr="00AA7D81">
        <w:rPr>
          <w:rFonts w:eastAsiaTheme="minorHAnsi"/>
        </w:rPr>
        <w:t>)</w:t>
      </w:r>
      <w:bookmarkEnd w:id="2433"/>
      <w:bookmarkEnd w:id="2434"/>
    </w:p>
    <w:p w14:paraId="1135FD6C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2436" w:name="_Toc510701094"/>
      <w:bookmarkStart w:id="2437" w:name="_Toc428367961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 Zhodnotenie </w:t>
      </w:r>
      <w:r w:rsidR="002832DC">
        <w:rPr>
          <w:rFonts w:eastAsiaTheme="minorHAnsi"/>
        </w:rPr>
        <w:t>vykonávania</w:t>
      </w:r>
      <w:r w:rsidR="002832DC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programu</w:t>
      </w:r>
      <w:bookmarkEnd w:id="2436"/>
      <w:bookmarkEnd w:id="2437"/>
    </w:p>
    <w:p w14:paraId="5F47E363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2438" w:name="_Toc510701095"/>
      <w:bookmarkStart w:id="2439" w:name="_Toc428367962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11.1 </w:t>
      </w:r>
      <w:r w:rsidR="00246AF7">
        <w:rPr>
          <w:rFonts w:eastAsiaTheme="minorHAnsi"/>
        </w:rPr>
        <w:t>Informácie obsiahnuté v časti A</w:t>
      </w:r>
      <w:r w:rsidR="00BD2ED9">
        <w:rPr>
          <w:rFonts w:eastAsiaTheme="minorHAnsi"/>
        </w:rPr>
        <w:t> doplnené o zhodnotenie</w:t>
      </w:r>
      <w:r w:rsidR="00246AF7">
        <w:rPr>
          <w:rFonts w:eastAsiaTheme="minorHAnsi"/>
        </w:rPr>
        <w:t xml:space="preserve"> d</w:t>
      </w:r>
      <w:r w:rsidR="00AA7D81" w:rsidRPr="00AA7D81">
        <w:rPr>
          <w:rFonts w:eastAsiaTheme="minorHAnsi"/>
        </w:rPr>
        <w:t>osah</w:t>
      </w:r>
      <w:r w:rsidR="00BD2ED9">
        <w:rPr>
          <w:rFonts w:eastAsiaTheme="minorHAnsi"/>
        </w:rPr>
        <w:t>ovania</w:t>
      </w:r>
      <w:r w:rsidR="00AA7D81" w:rsidRPr="00AA7D81">
        <w:rPr>
          <w:rFonts w:eastAsiaTheme="minorHAnsi"/>
        </w:rPr>
        <w:t xml:space="preserve"> cieľov programu</w:t>
      </w:r>
      <w:bookmarkEnd w:id="2438"/>
      <w:bookmarkEnd w:id="2439"/>
    </w:p>
    <w:p w14:paraId="63EB2DEC" w14:textId="77777777" w:rsidR="00B222A9" w:rsidRDefault="00246AF7" w:rsidP="00B076E6">
      <w:pPr>
        <w:spacing w:before="120" w:after="120" w:line="276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Pre každú prioritnú os </w:t>
      </w:r>
      <w:r w:rsidR="009229B3">
        <w:rPr>
          <w:rFonts w:eastAsiaTheme="minorHAnsi"/>
        </w:rPr>
        <w:t>RO</w:t>
      </w:r>
      <w:r w:rsidR="00AA7D81" w:rsidRPr="00B222A9">
        <w:rPr>
          <w:rFonts w:eastAsiaTheme="minorHAnsi"/>
        </w:rPr>
        <w:t xml:space="preserve"> </w:t>
      </w:r>
      <w:r w:rsidR="00BD2ED9">
        <w:rPr>
          <w:rFonts w:eastAsiaTheme="minorHAnsi"/>
        </w:rPr>
        <w:t xml:space="preserve">v nadväznosti na vyššie uvedené kvantitatívne údaje </w:t>
      </w:r>
      <w:r w:rsidR="00AA7D81" w:rsidRPr="00B222A9">
        <w:rPr>
          <w:rFonts w:eastAsiaTheme="minorHAnsi"/>
        </w:rPr>
        <w:t>uvedie kvalitatívne zhodnotenie dosiahnuté</w:t>
      </w:r>
      <w:r w:rsidR="00A36BC5">
        <w:rPr>
          <w:rFonts w:eastAsiaTheme="minorHAnsi"/>
        </w:rPr>
        <w:t>ho</w:t>
      </w:r>
      <w:r w:rsidR="00AA7D81" w:rsidRPr="00B222A9">
        <w:rPr>
          <w:rFonts w:eastAsiaTheme="minorHAnsi"/>
        </w:rPr>
        <w:t xml:space="preserve"> pokroku v napĺňaní cieľov </w:t>
      </w:r>
      <w:r w:rsidR="00BD2ED9">
        <w:rPr>
          <w:rFonts w:eastAsiaTheme="minorHAnsi"/>
        </w:rPr>
        <w:t>programu a príspevku</w:t>
      </w:r>
      <w:r w:rsidR="00AA7D81" w:rsidRPr="00B222A9">
        <w:rPr>
          <w:rFonts w:eastAsiaTheme="minorHAnsi"/>
        </w:rPr>
        <w:t xml:space="preserve"> EŠ</w:t>
      </w:r>
      <w:r w:rsidR="00BD2ED9">
        <w:rPr>
          <w:rFonts w:eastAsiaTheme="minorHAnsi"/>
        </w:rPr>
        <w:t>IF</w:t>
      </w:r>
      <w:r w:rsidR="002832DC">
        <w:rPr>
          <w:rFonts w:eastAsiaTheme="minorHAnsi"/>
        </w:rPr>
        <w:t xml:space="preserve"> (v prípade cieľa 2 </w:t>
      </w:r>
      <w:r w:rsidR="00E34E07">
        <w:rPr>
          <w:rFonts w:eastAsiaTheme="minorHAnsi"/>
        </w:rPr>
        <w:t xml:space="preserve">- </w:t>
      </w:r>
      <w:r w:rsidR="002832DC">
        <w:rPr>
          <w:rFonts w:eastAsiaTheme="minorHAnsi"/>
        </w:rPr>
        <w:t>EFRR)</w:t>
      </w:r>
      <w:r w:rsidR="00BD2ED9">
        <w:rPr>
          <w:rFonts w:eastAsiaTheme="minorHAnsi"/>
        </w:rPr>
        <w:t xml:space="preserve"> k zmenám hodnôt ukazovateľov</w:t>
      </w:r>
      <w:ins w:id="2440" w:author="OMH CKO" w:date="2018-04-17T12:27:00Z">
        <w:r w:rsidR="00A61243">
          <w:rPr>
            <w:rFonts w:eastAsiaTheme="minorHAnsi"/>
          </w:rPr>
          <w:t>, vrátane ukazovateľov výsledku, ak o tom poskytujú dôkaz realizované hodnotenia</w:t>
        </w:r>
      </w:ins>
      <w:r w:rsidR="00BD2ED9">
        <w:rPr>
          <w:rFonts w:eastAsiaTheme="minorHAnsi"/>
        </w:rPr>
        <w:t xml:space="preserve">. </w:t>
      </w:r>
    </w:p>
    <w:p w14:paraId="504D9239" w14:textId="77777777" w:rsidR="003C18E2" w:rsidRDefault="003C18E2" w:rsidP="00B222A9">
      <w:pPr>
        <w:spacing w:before="120" w:after="12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=10500 vstup='M'&gt;</w:t>
      </w:r>
      <w:ins w:id="2441" w:author="OMH CKO" w:date="2018-04-17T12:27:00Z">
        <w:r w:rsidR="00A61243">
          <w:rPr>
            <w:rFonts w:eastAsiaTheme="minorHAnsi"/>
          </w:rPr>
          <w:t xml:space="preserve"> za každú prioritnú os </w:t>
        </w:r>
      </w:ins>
    </w:p>
    <w:p w14:paraId="483C68E3" w14:textId="77777777" w:rsidR="00AC471A" w:rsidRDefault="0078481F" w:rsidP="00AC471A">
      <w:pPr>
        <w:shd w:val="clear" w:color="auto" w:fill="B8CCE4" w:themeFill="accent1" w:themeFillTint="66"/>
        <w:spacing w:after="120" w:line="276" w:lineRule="auto"/>
        <w:jc w:val="both"/>
        <w:rPr>
          <w:del w:id="2442" w:author="OMH CKO" w:date="2018-04-17T12:27:00Z"/>
          <w:rFonts w:eastAsiaTheme="minorHAnsi"/>
          <w:i/>
          <w:u w:val="single"/>
        </w:rPr>
      </w:pPr>
      <w:del w:id="2443" w:author="OMH CKO" w:date="2018-04-17T12:27:00Z">
        <w:r>
          <w:rPr>
            <w:rFonts w:eastAsiaTheme="minorHAnsi"/>
            <w:i/>
            <w:u w:val="single"/>
          </w:rPr>
          <w:delText>Požad</w:delText>
        </w:r>
        <w:r w:rsidR="00AC471A">
          <w:rPr>
            <w:rFonts w:eastAsiaTheme="minorHAnsi"/>
            <w:i/>
            <w:u w:val="single"/>
          </w:rPr>
          <w:delText>ované informácie</w:delText>
        </w:r>
      </w:del>
    </w:p>
    <w:p w14:paraId="5090AA20" w14:textId="77777777" w:rsidR="00AC471A" w:rsidRPr="00F41510" w:rsidRDefault="0078481F" w:rsidP="00AC471A">
      <w:pPr>
        <w:shd w:val="clear" w:color="auto" w:fill="B8CCE4" w:themeFill="accent1" w:themeFillTint="66"/>
        <w:spacing w:after="120" w:line="276" w:lineRule="auto"/>
        <w:jc w:val="both"/>
        <w:rPr>
          <w:del w:id="2444" w:author="OMH CKO" w:date="2018-04-17T12:27:00Z"/>
          <w:rFonts w:eastAsiaTheme="minorHAnsi"/>
          <w:i/>
        </w:rPr>
      </w:pPr>
      <w:del w:id="2445" w:author="OMH CKO" w:date="2018-04-17T12:27:00Z">
        <w:r>
          <w:rPr>
            <w:rFonts w:eastAsiaTheme="minorHAnsi"/>
            <w:i/>
          </w:rPr>
          <w:delText>RO nadviaže na údaje z kapitoly I</w:delText>
        </w:r>
        <w:r w:rsidRPr="0078481F">
          <w:rPr>
            <w:rFonts w:eastAsiaTheme="minorHAnsi"/>
            <w:i/>
          </w:rPr>
          <w:delText>.6 b)</w:delText>
        </w:r>
        <w:r>
          <w:rPr>
            <w:rFonts w:eastAsiaTheme="minorHAnsi"/>
            <w:i/>
          </w:rPr>
          <w:delText xml:space="preserve"> poskytované v predošlých rokoch a poskytne rozsiahlejšiu kvalitatívnu analýzu pokroku v napĺňaní špecifických cieľov programu a vyhodnotenie veľkosti príspevku podpory z</w:delText>
        </w:r>
        <w:r w:rsidR="002832DC">
          <w:rPr>
            <w:rFonts w:eastAsiaTheme="minorHAnsi"/>
            <w:i/>
          </w:rPr>
          <w:delText> </w:delText>
        </w:r>
        <w:r>
          <w:rPr>
            <w:rFonts w:eastAsiaTheme="minorHAnsi"/>
            <w:i/>
          </w:rPr>
          <w:delText>EŠIF</w:delText>
        </w:r>
        <w:r w:rsidR="002832DC">
          <w:rPr>
            <w:rFonts w:eastAsiaTheme="minorHAnsi"/>
            <w:i/>
          </w:rPr>
          <w:delText xml:space="preserve"> </w:delText>
        </w:r>
        <w:r w:rsidR="002832DC" w:rsidRPr="00F41510">
          <w:rPr>
            <w:rFonts w:eastAsiaTheme="minorHAnsi"/>
            <w:i/>
          </w:rPr>
          <w:delText>(v prípade cieľa 2</w:delText>
        </w:r>
        <w:r w:rsidR="00E34E07">
          <w:rPr>
            <w:rFonts w:eastAsiaTheme="minorHAnsi"/>
            <w:i/>
          </w:rPr>
          <w:delText xml:space="preserve"> -</w:delText>
        </w:r>
        <w:r w:rsidR="002832DC" w:rsidRPr="00F41510">
          <w:rPr>
            <w:rFonts w:eastAsiaTheme="minorHAnsi"/>
            <w:i/>
          </w:rPr>
          <w:delText xml:space="preserve"> EFRR)</w:delText>
        </w:r>
        <w:r w:rsidR="002832DC">
          <w:rPr>
            <w:rFonts w:eastAsiaTheme="minorHAnsi"/>
          </w:rPr>
          <w:delText xml:space="preserve"> </w:delText>
        </w:r>
        <w:r>
          <w:rPr>
            <w:rFonts w:eastAsiaTheme="minorHAnsi"/>
            <w:i/>
          </w:rPr>
          <w:delText xml:space="preserve"> k reálne dosiahnutým zmenám ukazovateľov programu.</w:delText>
        </w:r>
        <w:r w:rsidR="002832DC" w:rsidRPr="002832DC">
          <w:delText xml:space="preserve"> </w:delText>
        </w:r>
        <w:r w:rsidR="002832DC" w:rsidRPr="002832DC">
          <w:rPr>
            <w:rFonts w:eastAsiaTheme="minorHAnsi"/>
            <w:i/>
          </w:rPr>
          <w:delText xml:space="preserve">Analýzu je vhodné podporiť výstupmi </w:delText>
        </w:r>
        <w:r w:rsidR="002832DC">
          <w:rPr>
            <w:rFonts w:eastAsiaTheme="minorHAnsi"/>
            <w:i/>
          </w:rPr>
          <w:br/>
        </w:r>
        <w:r w:rsidR="002832DC" w:rsidRPr="002832DC">
          <w:rPr>
            <w:rFonts w:eastAsiaTheme="minorHAnsi"/>
            <w:i/>
          </w:rPr>
          <w:delText>z uskutočnených hodnotení programu.</w:delText>
        </w:r>
      </w:del>
    </w:p>
    <w:p w14:paraId="58DB6969" w14:textId="77777777" w:rsidR="00AC471A" w:rsidRDefault="00AC471A" w:rsidP="00AC471A">
      <w:pPr>
        <w:shd w:val="clear" w:color="auto" w:fill="B8CCE4" w:themeFill="accent1" w:themeFillTint="66"/>
        <w:spacing w:after="120" w:line="276" w:lineRule="auto"/>
        <w:jc w:val="both"/>
        <w:rPr>
          <w:del w:id="2446" w:author="OMH CKO" w:date="2018-04-17T12:27:00Z"/>
          <w:rFonts w:eastAsiaTheme="minorHAnsi"/>
          <w:i/>
          <w:u w:val="single"/>
        </w:rPr>
      </w:pPr>
      <w:del w:id="2447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7467CE89" w14:textId="77777777" w:rsidR="00AC471A" w:rsidRPr="00E778DC" w:rsidRDefault="00AC471A" w:rsidP="00F41510">
      <w:pPr>
        <w:shd w:val="clear" w:color="auto" w:fill="B8CCE4" w:themeFill="accent1" w:themeFillTint="66"/>
        <w:spacing w:after="120" w:line="276" w:lineRule="auto"/>
        <w:jc w:val="both"/>
        <w:rPr>
          <w:del w:id="2448" w:author="OMH CKO" w:date="2018-04-17T12:27:00Z"/>
          <w:rFonts w:eastAsiaTheme="minorHAnsi"/>
          <w:i/>
        </w:rPr>
      </w:pPr>
      <w:del w:id="2449" w:author="OMH CKO" w:date="2018-04-17T12:27:00Z">
        <w:r>
          <w:rPr>
            <w:rFonts w:eastAsiaTheme="minorHAnsi"/>
            <w:i/>
          </w:rPr>
          <w:delText>ITMS2014+</w:delText>
        </w:r>
        <w:r w:rsidR="00910161">
          <w:rPr>
            <w:rFonts w:eastAsiaTheme="minorHAnsi"/>
            <w:i/>
          </w:rPr>
          <w:delText xml:space="preserve">, </w:delText>
        </w:r>
        <w:r w:rsidR="005E7310">
          <w:rPr>
            <w:rFonts w:eastAsiaTheme="minorHAnsi"/>
            <w:i/>
          </w:rPr>
          <w:delText>správy z vykonaných</w:delText>
        </w:r>
        <w:r w:rsidR="00910161">
          <w:rPr>
            <w:rFonts w:eastAsiaTheme="minorHAnsi"/>
            <w:i/>
          </w:rPr>
          <w:delText xml:space="preserve"> hodnotení</w:delText>
        </w:r>
      </w:del>
    </w:p>
    <w:p w14:paraId="4AEF663B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2450" w:name="_Toc510701096"/>
      <w:bookmarkStart w:id="2451" w:name="_Toc428367963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11.2 </w:t>
      </w:r>
      <w:r w:rsidR="00E3247B">
        <w:rPr>
          <w:rFonts w:eastAsiaTheme="minorHAnsi"/>
        </w:rPr>
        <w:t xml:space="preserve">Osobitné opatrenia prijaté s cieľom podporovať </w:t>
      </w:r>
      <w:r w:rsidR="00AA7D81" w:rsidRPr="00AA7D81">
        <w:rPr>
          <w:rFonts w:eastAsiaTheme="minorHAnsi"/>
        </w:rPr>
        <w:t>rovnos</w:t>
      </w:r>
      <w:r w:rsidR="00E3247B">
        <w:rPr>
          <w:rFonts w:eastAsiaTheme="minorHAnsi"/>
        </w:rPr>
        <w:t>ť</w:t>
      </w:r>
      <w:r w:rsidR="00AA7D81" w:rsidRPr="00AA7D81">
        <w:rPr>
          <w:rFonts w:eastAsiaTheme="minorHAnsi"/>
        </w:rPr>
        <w:t xml:space="preserve"> muž</w:t>
      </w:r>
      <w:r w:rsidR="00E3247B">
        <w:rPr>
          <w:rFonts w:eastAsiaTheme="minorHAnsi"/>
        </w:rPr>
        <w:t xml:space="preserve">ov </w:t>
      </w:r>
      <w:r w:rsidR="00AA7D81" w:rsidRPr="00AA7D81">
        <w:rPr>
          <w:rFonts w:eastAsiaTheme="minorHAnsi"/>
        </w:rPr>
        <w:t>a ž</w:t>
      </w:r>
      <w:r w:rsidR="00E3247B">
        <w:rPr>
          <w:rFonts w:eastAsiaTheme="minorHAnsi"/>
        </w:rPr>
        <w:t>ien</w:t>
      </w:r>
      <w:r w:rsidR="00AA7D81" w:rsidRPr="00AA7D81">
        <w:rPr>
          <w:rFonts w:eastAsiaTheme="minorHAnsi"/>
        </w:rPr>
        <w:t xml:space="preserve"> a </w:t>
      </w:r>
      <w:r w:rsidR="00E3247B">
        <w:rPr>
          <w:rFonts w:eastAsiaTheme="minorHAnsi"/>
        </w:rPr>
        <w:t>predchádzať</w:t>
      </w:r>
      <w:r w:rsidR="00E3247B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diskriminácii, najmä zabezpečenie prístup</w:t>
      </w:r>
      <w:r w:rsidR="00E3247B">
        <w:rPr>
          <w:rFonts w:eastAsiaTheme="minorHAnsi"/>
        </w:rPr>
        <w:t>u</w:t>
      </w:r>
      <w:r w:rsidR="00AA7D81" w:rsidRPr="00AA7D81">
        <w:rPr>
          <w:rFonts w:eastAsiaTheme="minorHAnsi"/>
        </w:rPr>
        <w:t xml:space="preserve"> pre osoby so zdravotným postihnutím, a opatrenia </w:t>
      </w:r>
      <w:r w:rsidR="00E3247B">
        <w:rPr>
          <w:rFonts w:eastAsiaTheme="minorHAnsi"/>
        </w:rPr>
        <w:t>vykonané</w:t>
      </w:r>
      <w:r w:rsidR="00E3247B" w:rsidRPr="00AA7D81">
        <w:rPr>
          <w:rFonts w:eastAsiaTheme="minorHAnsi"/>
          <w:sz w:val="22"/>
        </w:rPr>
        <w:t xml:space="preserve"> </w:t>
      </w:r>
      <w:r w:rsidR="00AA7D81" w:rsidRPr="00AA7D81">
        <w:rPr>
          <w:rFonts w:eastAsiaTheme="minorHAnsi"/>
        </w:rPr>
        <w:t xml:space="preserve">na zabezpečenie začlenenia hľadiska rodovej rovnosti </w:t>
      </w:r>
      <w:r w:rsidR="00E3247B">
        <w:rPr>
          <w:rFonts w:eastAsiaTheme="minorHAnsi"/>
        </w:rPr>
        <w:t>do</w:t>
      </w:r>
      <w:r w:rsidR="00AA7D81" w:rsidRPr="00AA7D81">
        <w:rPr>
          <w:rFonts w:eastAsiaTheme="minorHAnsi"/>
        </w:rPr>
        <w:t xml:space="preserve"> operačného programu a projektov</w:t>
      </w:r>
      <w:bookmarkEnd w:id="2450"/>
      <w:bookmarkEnd w:id="2451"/>
    </w:p>
    <w:p w14:paraId="5D31B0E3" w14:textId="77777777" w:rsidR="00B222A9" w:rsidRDefault="00AA7D81" w:rsidP="00BD740D">
      <w:pPr>
        <w:spacing w:after="120"/>
        <w:jc w:val="both"/>
        <w:rPr>
          <w:rFonts w:eastAsiaTheme="minorHAnsi"/>
        </w:rPr>
      </w:pPr>
      <w:r w:rsidRPr="00B222A9">
        <w:rPr>
          <w:rFonts w:eastAsiaTheme="minorHAnsi"/>
        </w:rPr>
        <w:t>V</w:t>
      </w:r>
      <w:r w:rsidR="00860880">
        <w:rPr>
          <w:rFonts w:eastAsiaTheme="minorHAnsi"/>
        </w:rPr>
        <w:t xml:space="preserve"> kontexte obsahu </w:t>
      </w:r>
      <w:r w:rsidRPr="00B222A9">
        <w:rPr>
          <w:rFonts w:eastAsiaTheme="minorHAnsi"/>
        </w:rPr>
        <w:t xml:space="preserve">a stanovených cieľov programu </w:t>
      </w:r>
      <w:r w:rsidR="00860880">
        <w:rPr>
          <w:rFonts w:eastAsiaTheme="minorHAnsi"/>
        </w:rPr>
        <w:t xml:space="preserve">a vzhľadom na princípy stanovené v článku 7 </w:t>
      </w:r>
      <w:r w:rsidR="00B076E6" w:rsidRPr="00AA7D81">
        <w:rPr>
          <w:rFonts w:eastAsiaTheme="minorHAnsi"/>
        </w:rPr>
        <w:t>nariadenia EP a Rady (EÚ) č. 1303/2013</w:t>
      </w:r>
      <w:r w:rsidR="00B076E6">
        <w:rPr>
          <w:rFonts w:eastAsiaTheme="minorHAnsi"/>
        </w:rPr>
        <w:t xml:space="preserve"> </w:t>
      </w:r>
      <w:r w:rsidR="009229B3">
        <w:rPr>
          <w:rFonts w:eastAsiaTheme="minorHAnsi"/>
        </w:rPr>
        <w:t>RO</w:t>
      </w:r>
      <w:r w:rsidR="002950F8">
        <w:rPr>
          <w:rFonts w:eastAsiaTheme="minorHAnsi"/>
        </w:rPr>
        <w:t xml:space="preserve"> zhodnotí</w:t>
      </w:r>
      <w:r w:rsidRPr="00B222A9">
        <w:rPr>
          <w:rFonts w:eastAsiaTheme="minorHAnsi"/>
        </w:rPr>
        <w:t xml:space="preserve"> </w:t>
      </w:r>
      <w:r w:rsidR="00E3247B">
        <w:rPr>
          <w:rFonts w:eastAsiaTheme="minorHAnsi"/>
        </w:rPr>
        <w:t>opatrenia</w:t>
      </w:r>
      <w:r w:rsidR="00E3247B" w:rsidRPr="00B222A9">
        <w:rPr>
          <w:rFonts w:eastAsiaTheme="minorHAnsi"/>
        </w:rPr>
        <w:t xml:space="preserve"> </w:t>
      </w:r>
      <w:r w:rsidRPr="00B222A9">
        <w:rPr>
          <w:rFonts w:eastAsiaTheme="minorHAnsi"/>
        </w:rPr>
        <w:t>na podporu rovnosti príležitostí a zabránenie diskriminácii na základe pohlavia, rasy alebo etnického pôvodu, náboženstva alebo vierovyznania, zdravotného postihnutia, veku alebo sexuálnej orientácie, počas vykonávania operačného programu, a najmä v súvislosti s prístupom k finančným prostriedkom, so zreteľom na potreby jednotlivých cieľových skupín ohrozených rizikom takejto diskriminácie a najmä na požiadavky na zabezpečenie prístupnosti pre osoby so zdravotným postihnutím.</w:t>
      </w:r>
      <w:r w:rsidRPr="00B222A9">
        <w:rPr>
          <w:rFonts w:eastAsiaTheme="minorHAnsi"/>
          <w:lang w:eastAsia="en-US"/>
        </w:rPr>
        <w:t xml:space="preserve"> </w:t>
      </w:r>
      <w:r w:rsidR="002950F8">
        <w:rPr>
          <w:rFonts w:eastAsiaTheme="minorHAnsi"/>
        </w:rPr>
        <w:t>Taktiež zhodnotí</w:t>
      </w:r>
      <w:r w:rsidRPr="00B222A9">
        <w:rPr>
          <w:rFonts w:eastAsiaTheme="minorHAnsi"/>
        </w:rPr>
        <w:t xml:space="preserve"> </w:t>
      </w:r>
      <w:r w:rsidR="00E3247B">
        <w:rPr>
          <w:rFonts w:eastAsiaTheme="minorHAnsi"/>
        </w:rPr>
        <w:t>opatrenia</w:t>
      </w:r>
      <w:r w:rsidR="00E3247B" w:rsidRPr="00B222A9">
        <w:rPr>
          <w:rFonts w:eastAsiaTheme="minorHAnsi"/>
          <w:lang w:eastAsia="en-US"/>
        </w:rPr>
        <w:t xml:space="preserve"> </w:t>
      </w:r>
      <w:r w:rsidRPr="00B222A9">
        <w:rPr>
          <w:rFonts w:eastAsiaTheme="minorHAnsi"/>
        </w:rPr>
        <w:t>na podporu rovnosti medzi mužmi a ženami a opatrenia na zabezpečenie začlenenia hľadiska rodovej rovnosti na úrovni programu a</w:t>
      </w:r>
      <w:r w:rsidR="002950F8">
        <w:rPr>
          <w:rFonts w:eastAsiaTheme="minorHAnsi"/>
        </w:rPr>
        <w:t> </w:t>
      </w:r>
      <w:r w:rsidRPr="00B222A9">
        <w:rPr>
          <w:rFonts w:eastAsiaTheme="minorHAnsi"/>
        </w:rPr>
        <w:t>projektov</w:t>
      </w:r>
      <w:r w:rsidR="002950F8">
        <w:rPr>
          <w:rFonts w:eastAsiaTheme="minorHAnsi"/>
        </w:rPr>
        <w:t>.</w:t>
      </w:r>
      <w:r w:rsidRPr="00B222A9">
        <w:rPr>
          <w:rFonts w:eastAsiaTheme="minorHAnsi"/>
        </w:rPr>
        <w:t xml:space="preserve"> </w:t>
      </w:r>
      <w:ins w:id="2452" w:author="OMH CKO" w:date="2018-04-17T12:27:00Z">
        <w:r w:rsidR="008019B9">
          <w:rPr>
            <w:rFonts w:eastAsiaTheme="minorHAnsi"/>
          </w:rPr>
          <w:t xml:space="preserve">V tejto časti sa odporúča popísať aj prijaté opatrenia </w:t>
        </w:r>
        <w:r w:rsidR="00A268A8">
          <w:rPr>
            <w:rFonts w:eastAsiaTheme="minorHAnsi"/>
          </w:rPr>
          <w:t xml:space="preserve">v spolupráci s gestorom horizontálneho princípu pre rovnosť mužov a žien a nediskrimináciu. </w:t>
        </w:r>
      </w:ins>
    </w:p>
    <w:p w14:paraId="565BCAEE" w14:textId="77777777" w:rsidR="00AA7D81" w:rsidRPr="00F41510" w:rsidRDefault="00F35811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  <w:rPrChange w:id="2453" w:author="OMH CKO" w:date="2018-04-17T12:27:00Z">
            <w:rPr>
              <w:rFonts w:eastAsiaTheme="minorHAnsi"/>
            </w:rPr>
          </w:rPrChange>
        </w:rPr>
        <w:pPrChange w:id="2454" w:author="OMH CKO" w:date="2018-04-17T12:27:00Z">
          <w:pPr>
            <w:spacing w:before="120" w:after="120"/>
            <w:jc w:val="both"/>
          </w:pPr>
        </w:pPrChange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4D6B6577" w14:textId="77777777" w:rsidR="00E3247B" w:rsidRDefault="00E3247B" w:rsidP="00E3247B">
      <w:pPr>
        <w:shd w:val="clear" w:color="auto" w:fill="B8CCE4" w:themeFill="accent1" w:themeFillTint="66"/>
        <w:spacing w:after="120" w:line="276" w:lineRule="auto"/>
        <w:jc w:val="both"/>
        <w:rPr>
          <w:del w:id="2455" w:author="OMH CKO" w:date="2018-04-17T12:27:00Z"/>
          <w:rFonts w:eastAsiaTheme="minorHAnsi"/>
          <w:i/>
          <w:u w:val="single"/>
        </w:rPr>
      </w:pPr>
      <w:del w:id="2456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2C205E46" w14:textId="77777777" w:rsidR="00221257" w:rsidRDefault="00E3247B" w:rsidP="00E3247B">
      <w:pPr>
        <w:shd w:val="clear" w:color="auto" w:fill="B8CCE4" w:themeFill="accent1" w:themeFillTint="66"/>
        <w:spacing w:after="120" w:line="276" w:lineRule="auto"/>
        <w:jc w:val="both"/>
        <w:rPr>
          <w:del w:id="2457" w:author="OMH CKO" w:date="2018-04-17T12:27:00Z"/>
          <w:rFonts w:eastAsiaTheme="minorHAnsi"/>
          <w:i/>
        </w:rPr>
      </w:pPr>
      <w:del w:id="2458" w:author="OMH CKO" w:date="2018-04-17T12:27:00Z">
        <w:r>
          <w:rPr>
            <w:rFonts w:eastAsiaTheme="minorHAnsi"/>
            <w:i/>
          </w:rPr>
          <w:lastRenderedPageBreak/>
          <w:delText xml:space="preserve">RO zhodnotí vykonávanie opatrení </w:delText>
        </w:r>
        <w:r w:rsidR="008B1FF4">
          <w:rPr>
            <w:rFonts w:eastAsiaTheme="minorHAnsi"/>
            <w:i/>
          </w:rPr>
          <w:delText xml:space="preserve">na podporu princípu </w:delText>
        </w:r>
        <w:r>
          <w:rPr>
            <w:rFonts w:eastAsiaTheme="minorHAnsi"/>
            <w:i/>
          </w:rPr>
          <w:delText>v</w:delText>
        </w:r>
        <w:r w:rsidR="00FD26F6">
          <w:rPr>
            <w:rFonts w:eastAsiaTheme="minorHAnsi"/>
            <w:i/>
          </w:rPr>
          <w:delText> kontexte implementácie</w:delText>
        </w:r>
        <w:r>
          <w:rPr>
            <w:rFonts w:eastAsiaTheme="minorHAnsi"/>
            <w:i/>
          </w:rPr>
          <w:delText xml:space="preserve"> príslušného programu</w:delText>
        </w:r>
        <w:r w:rsidR="008B1FF4">
          <w:rPr>
            <w:rFonts w:eastAsiaTheme="minorHAnsi"/>
            <w:i/>
          </w:rPr>
          <w:delText xml:space="preserve"> prostredníctvom riadiacej dokumentácie</w:delText>
        </w:r>
        <w:r>
          <w:rPr>
            <w:rFonts w:eastAsiaTheme="minorHAnsi"/>
            <w:i/>
          </w:rPr>
          <w:delText xml:space="preserve"> </w:delText>
        </w:r>
        <w:r w:rsidR="008B1FF4">
          <w:rPr>
            <w:rFonts w:eastAsiaTheme="minorHAnsi"/>
            <w:i/>
          </w:rPr>
          <w:delText>ako aj prostredníctvom napĺňania cieľov programu na príklade pokroku v schvaľovaní a realizácii konkrétnych projektov s príspevkom k príslušnému princípu.</w:delText>
        </w:r>
      </w:del>
    </w:p>
    <w:p w14:paraId="70CD6750" w14:textId="77777777" w:rsidR="005E7310" w:rsidRDefault="00E3247B" w:rsidP="00F41510">
      <w:pPr>
        <w:shd w:val="clear" w:color="auto" w:fill="B8CCE4" w:themeFill="accent1" w:themeFillTint="66"/>
        <w:spacing w:after="120" w:line="276" w:lineRule="auto"/>
        <w:jc w:val="both"/>
        <w:rPr>
          <w:del w:id="2459" w:author="OMH CKO" w:date="2018-04-17T12:27:00Z"/>
          <w:rFonts w:eastAsiaTheme="minorHAnsi"/>
          <w:i/>
          <w:u w:val="single"/>
        </w:rPr>
      </w:pPr>
      <w:del w:id="2460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130157A2" w14:textId="77777777" w:rsidR="00AA7D81" w:rsidRPr="00F41510" w:rsidRDefault="005E7310" w:rsidP="00F41510">
      <w:pPr>
        <w:shd w:val="clear" w:color="auto" w:fill="B8CCE4" w:themeFill="accent1" w:themeFillTint="66"/>
        <w:spacing w:after="120" w:line="276" w:lineRule="auto"/>
        <w:jc w:val="both"/>
        <w:rPr>
          <w:del w:id="2461" w:author="OMH CKO" w:date="2018-04-17T12:27:00Z"/>
          <w:rFonts w:eastAsiaTheme="minorHAnsi"/>
          <w:i/>
          <w:u w:val="single"/>
        </w:rPr>
      </w:pPr>
      <w:del w:id="2462" w:author="OMH CKO" w:date="2018-04-17T12:27:00Z">
        <w:r>
          <w:rPr>
            <w:rFonts w:eastAsiaTheme="minorHAnsi"/>
            <w:i/>
          </w:rPr>
          <w:delText xml:space="preserve"> ITMS2014+, gestor HP</w:delText>
        </w:r>
        <w:r w:rsidR="00E34E07">
          <w:rPr>
            <w:rFonts w:eastAsiaTheme="minorHAnsi"/>
            <w:i/>
          </w:rPr>
          <w:delText xml:space="preserve"> pre rovnosť mužov a žien a nediskriminácie</w:delText>
        </w:r>
      </w:del>
    </w:p>
    <w:p w14:paraId="1A84FDD4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2463" w:name="_Toc510701097"/>
      <w:bookmarkStart w:id="2464" w:name="_Toc428367964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11.3 Udržateľný rozvoj</w:t>
      </w:r>
      <w:bookmarkEnd w:id="2463"/>
      <w:bookmarkEnd w:id="2464"/>
    </w:p>
    <w:p w14:paraId="7B0A8108" w14:textId="77777777" w:rsidR="00B222A9" w:rsidRDefault="00860880" w:rsidP="00BD740D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 xml:space="preserve">V kontexte obsahu </w:t>
      </w:r>
      <w:r w:rsidR="00AA7D81" w:rsidRPr="00B222A9">
        <w:rPr>
          <w:rFonts w:eastAsiaTheme="minorHAnsi"/>
        </w:rPr>
        <w:t xml:space="preserve">a stanovených cieľov programu </w:t>
      </w:r>
      <w:r>
        <w:rPr>
          <w:rFonts w:eastAsiaTheme="minorHAnsi"/>
        </w:rPr>
        <w:t xml:space="preserve">a vzhľadom na princípy stanovené v článku 8 </w:t>
      </w:r>
      <w:r w:rsidR="00B076E6" w:rsidRPr="00AA7D81">
        <w:rPr>
          <w:rFonts w:eastAsiaTheme="minorHAnsi"/>
        </w:rPr>
        <w:t>nariadenia EP a Rady (EÚ) č. 1303/2013</w:t>
      </w:r>
      <w:r w:rsidR="00B076E6">
        <w:rPr>
          <w:rFonts w:eastAsiaTheme="minorHAnsi"/>
        </w:rPr>
        <w:t xml:space="preserve"> </w:t>
      </w:r>
      <w:r w:rsidR="009229B3">
        <w:rPr>
          <w:rFonts w:eastAsiaTheme="minorHAnsi"/>
        </w:rPr>
        <w:t>RO</w:t>
      </w:r>
      <w:r>
        <w:rPr>
          <w:rFonts w:eastAsiaTheme="minorHAnsi"/>
        </w:rPr>
        <w:t xml:space="preserve"> zhodnotí</w:t>
      </w:r>
      <w:ins w:id="2465" w:author="OMH CKO" w:date="2018-04-17T12:27:00Z">
        <w:r w:rsidR="00E5613E">
          <w:rPr>
            <w:rFonts w:eastAsiaTheme="minorHAnsi"/>
          </w:rPr>
          <w:t xml:space="preserve"> najmä</w:t>
        </w:r>
      </w:ins>
      <w:r w:rsidR="00F504F9">
        <w:rPr>
          <w:rFonts w:eastAsiaTheme="minorHAnsi"/>
        </w:rPr>
        <w:t xml:space="preserve"> opatrenia</w:t>
      </w:r>
      <w:r w:rsidR="00AA7D81" w:rsidRPr="00B222A9">
        <w:rPr>
          <w:rFonts w:eastAsiaTheme="minorHAnsi"/>
          <w:lang w:eastAsia="en-US"/>
        </w:rPr>
        <w:t xml:space="preserve"> </w:t>
      </w:r>
      <w:r w:rsidR="00AA7D81" w:rsidRPr="00B222A9">
        <w:rPr>
          <w:rFonts w:eastAsiaTheme="minorHAnsi"/>
        </w:rPr>
        <w:t xml:space="preserve">na zohľadnenie požiadaviek ochrany životného prostredia, efektívnosti zdrojov, zmierňovania zmeny klímy a prispôsobenia sa týmto zmenám, odolnosti voči katastrofám, </w:t>
      </w:r>
      <w:r w:rsidR="007D67A3">
        <w:rPr>
          <w:rFonts w:eastAsiaTheme="minorHAnsi"/>
        </w:rPr>
        <w:t xml:space="preserve">ako aj účinnosti systému </w:t>
      </w:r>
      <w:r w:rsidR="00AA7D81" w:rsidRPr="00B222A9">
        <w:rPr>
          <w:rFonts w:eastAsiaTheme="minorHAnsi"/>
        </w:rPr>
        <w:t>prevencie a riadenia rizík, pri výbere operácií</w:t>
      </w:r>
      <w:r w:rsidR="00F60F5C">
        <w:rPr>
          <w:rFonts w:eastAsiaTheme="minorHAnsi"/>
        </w:rPr>
        <w:t>, vrátane</w:t>
      </w:r>
      <w:r w:rsidR="00AA7D81" w:rsidRPr="00B222A9">
        <w:rPr>
          <w:rFonts w:eastAsiaTheme="minorHAnsi"/>
        </w:rPr>
        <w:t xml:space="preserve"> </w:t>
      </w:r>
      <w:r w:rsidR="00F60F5C" w:rsidRPr="00F60F5C">
        <w:rPr>
          <w:rFonts w:eastAsiaTheme="minorHAnsi"/>
        </w:rPr>
        <w:t>prehľadu opatrení prijatých na podporu udržateľného rozvoja v súlade s uvedeným článkom.</w:t>
      </w:r>
    </w:p>
    <w:p w14:paraId="5D0519FF" w14:textId="77777777" w:rsidR="00860880" w:rsidRPr="00F41510" w:rsidRDefault="00860880" w:rsidP="00BD740D">
      <w:pPr>
        <w:spacing w:before="120" w:after="12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27C342D9" w14:textId="358BA729" w:rsidR="00FD26F6" w:rsidRDefault="00FD26F6" w:rsidP="00FD26F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466" w:author="OMH CKO" w:date="2018-04-17T12:27:00Z">
        <w:r>
          <w:rPr>
            <w:rFonts w:eastAsiaTheme="minorHAnsi"/>
            <w:i/>
            <w:u w:val="single"/>
          </w:rPr>
          <w:delText>Požadované</w:delText>
        </w:r>
      </w:del>
      <w:ins w:id="2467" w:author="OMH CKO" w:date="2018-04-17T12:27:00Z">
        <w:r w:rsidR="00E7283B">
          <w:rPr>
            <w:rFonts w:eastAsiaTheme="minorHAnsi"/>
            <w:i/>
            <w:u w:val="single"/>
          </w:rPr>
          <w:t>Do</w:t>
        </w:r>
        <w:r w:rsidR="00A61243">
          <w:rPr>
            <w:rFonts w:eastAsiaTheme="minorHAnsi"/>
            <w:i/>
            <w:u w:val="single"/>
          </w:rPr>
          <w:t>plňujúce</w:t>
        </w:r>
      </w:ins>
      <w:r w:rsidR="00A61243">
        <w:rPr>
          <w:rFonts w:eastAsiaTheme="minorHAnsi"/>
          <w:i/>
          <w:u w:val="single"/>
        </w:rPr>
        <w:t xml:space="preserve"> </w:t>
      </w:r>
      <w:r>
        <w:rPr>
          <w:rFonts w:eastAsiaTheme="minorHAnsi"/>
          <w:i/>
          <w:u w:val="single"/>
        </w:rPr>
        <w:t>informácie</w:t>
      </w:r>
    </w:p>
    <w:p w14:paraId="08E8584D" w14:textId="11E78557" w:rsidR="00E7283B" w:rsidRDefault="008B1FF4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del w:id="2468" w:author="OMH CKO" w:date="2018-04-17T12:27:00Z">
        <w:r>
          <w:rPr>
            <w:rFonts w:eastAsiaTheme="minorHAnsi"/>
            <w:i/>
          </w:rPr>
          <w:delText>RO zhodnotí vykonávanie opatrení na podporu princípu</w:delText>
        </w:r>
      </w:del>
      <w:ins w:id="2469" w:author="OMH CKO" w:date="2018-04-17T12:27:00Z">
        <w:r w:rsidR="00AE4637">
          <w:rPr>
            <w:rFonts w:eastAsiaTheme="minorHAnsi"/>
            <w:i/>
          </w:rPr>
          <w:t>V tejto časti sa odporúča popísať prijaté opatrenia</w:t>
        </w:r>
      </w:ins>
      <w:r w:rsidR="00AE4637">
        <w:rPr>
          <w:rFonts w:eastAsiaTheme="minorHAnsi"/>
          <w:i/>
        </w:rPr>
        <w:t xml:space="preserve"> </w:t>
      </w:r>
      <w:r w:rsidR="005D0326">
        <w:rPr>
          <w:rFonts w:eastAsiaTheme="minorHAnsi"/>
          <w:i/>
        </w:rPr>
        <w:t>v</w:t>
      </w:r>
      <w:del w:id="2470" w:author="OMH CKO" w:date="2018-04-17T12:27:00Z">
        <w:r>
          <w:rPr>
            <w:rFonts w:eastAsiaTheme="minorHAnsi"/>
            <w:i/>
          </w:rPr>
          <w:delText> kontexte implementácie príslušného operačného</w:delText>
        </w:r>
      </w:del>
      <w:ins w:id="2471" w:author="OMH CKO" w:date="2018-04-17T12:27:00Z">
        <w:r w:rsidR="005D0326">
          <w:rPr>
            <w:rFonts w:eastAsiaTheme="minorHAnsi"/>
            <w:i/>
          </w:rPr>
          <w:t xml:space="preserve"> </w:t>
        </w:r>
        <w:r w:rsidR="00AE4637">
          <w:rPr>
            <w:rFonts w:eastAsiaTheme="minorHAnsi"/>
            <w:i/>
          </w:rPr>
          <w:t>oblasti</w:t>
        </w:r>
        <w:r w:rsidR="005D0326">
          <w:rPr>
            <w:rFonts w:eastAsiaTheme="minorHAnsi"/>
            <w:i/>
          </w:rPr>
          <w:t xml:space="preserve"> udržateľného rozvoja</w:t>
        </w:r>
        <w:r w:rsidR="00AE4637">
          <w:rPr>
            <w:rFonts w:eastAsiaTheme="minorHAnsi"/>
            <w:i/>
          </w:rPr>
          <w:t>, vrátane zapojenia partnerov</w:t>
        </w:r>
        <w:r w:rsidR="0063259B">
          <w:rPr>
            <w:rFonts w:eastAsiaTheme="minorHAnsi"/>
            <w:i/>
          </w:rPr>
          <w:t xml:space="preserve">, </w:t>
        </w:r>
        <w:r w:rsidR="00AE4637">
          <w:rPr>
            <w:rFonts w:eastAsiaTheme="minorHAnsi"/>
            <w:i/>
          </w:rPr>
          <w:t xml:space="preserve"> </w:t>
        </w:r>
        <w:r w:rsidR="0063259B">
          <w:rPr>
            <w:rFonts w:eastAsiaTheme="minorHAnsi"/>
            <w:i/>
          </w:rPr>
          <w:t>z</w:t>
        </w:r>
        <w:r w:rsidR="00AE4637">
          <w:rPr>
            <w:rFonts w:eastAsiaTheme="minorHAnsi"/>
            <w:i/>
          </w:rPr>
          <w:t>hodnot</w:t>
        </w:r>
        <w:r w:rsidR="005D0326">
          <w:rPr>
            <w:rFonts w:eastAsiaTheme="minorHAnsi"/>
            <w:i/>
          </w:rPr>
          <w:t>iť</w:t>
        </w:r>
        <w:r w:rsidR="00AE4637">
          <w:rPr>
            <w:rFonts w:eastAsiaTheme="minorHAnsi"/>
            <w:i/>
          </w:rPr>
          <w:t xml:space="preserve"> prínos</w:t>
        </w:r>
      </w:ins>
      <w:r w:rsidR="00AE4637">
        <w:rPr>
          <w:rFonts w:eastAsiaTheme="minorHAnsi"/>
          <w:i/>
        </w:rPr>
        <w:t xml:space="preserve"> programu </w:t>
      </w:r>
      <w:r w:rsidR="005D0326">
        <w:rPr>
          <w:rFonts w:eastAsiaTheme="minorHAnsi"/>
          <w:i/>
        </w:rPr>
        <w:t>prostredníctvom</w:t>
      </w:r>
      <w:r w:rsidR="00E7283B">
        <w:rPr>
          <w:rFonts w:eastAsiaTheme="minorHAnsi"/>
          <w:i/>
        </w:rPr>
        <w:t xml:space="preserve"> </w:t>
      </w:r>
      <w:del w:id="2472" w:author="OMH CKO" w:date="2018-04-17T12:27:00Z">
        <w:r>
          <w:rPr>
            <w:rFonts w:eastAsiaTheme="minorHAnsi"/>
            <w:i/>
          </w:rPr>
          <w:delText>riadiacej dokumentácie ako aj prostredníctvom napĺňania cieľov programu na príklade pokroku v schvaľovaní</w:delText>
        </w:r>
      </w:del>
      <w:ins w:id="2473" w:author="OMH CKO" w:date="2018-04-17T12:27:00Z">
        <w:r w:rsidR="00AE4637">
          <w:rPr>
            <w:rFonts w:eastAsiaTheme="minorHAnsi"/>
            <w:i/>
          </w:rPr>
          <w:t>monitorovania</w:t>
        </w:r>
      </w:ins>
      <w:r w:rsidR="00E7283B">
        <w:rPr>
          <w:rFonts w:eastAsiaTheme="minorHAnsi"/>
          <w:i/>
        </w:rPr>
        <w:t xml:space="preserve"> </w:t>
      </w:r>
      <w:r w:rsidR="005D0326">
        <w:rPr>
          <w:rFonts w:eastAsiaTheme="minorHAnsi"/>
          <w:i/>
        </w:rPr>
        <w:t>a</w:t>
      </w:r>
      <w:del w:id="2474" w:author="OMH CKO" w:date="2018-04-17T12:27:00Z">
        <w:r>
          <w:rPr>
            <w:rFonts w:eastAsiaTheme="minorHAnsi"/>
            <w:i/>
          </w:rPr>
          <w:delText> realizácii konkrétnych projektov s príspevkom k príslušnému princípu.</w:delText>
        </w:r>
        <w:r w:rsidR="005C4093" w:rsidRPr="005C4093">
          <w:delText xml:space="preserve"> </w:delText>
        </w:r>
        <w:r w:rsidR="001C2927" w:rsidRPr="001C2927">
          <w:rPr>
            <w:rFonts w:eastAsiaTheme="minorHAnsi"/>
            <w:i/>
          </w:rPr>
          <w:delText>RO v spolupráci s gestorom HP UR</w:delText>
        </w:r>
      </w:del>
      <w:r w:rsidR="005D0326">
        <w:rPr>
          <w:rFonts w:eastAsiaTheme="minorHAnsi"/>
          <w:i/>
        </w:rPr>
        <w:t xml:space="preserve"> stručne </w:t>
      </w:r>
      <w:del w:id="2475" w:author="OMH CKO" w:date="2018-04-17T12:27:00Z">
        <w:r w:rsidR="001C2927" w:rsidRPr="001C2927">
          <w:rPr>
            <w:rFonts w:eastAsiaTheme="minorHAnsi"/>
            <w:i/>
          </w:rPr>
          <w:delText>zhodnotí</w:delText>
        </w:r>
      </w:del>
      <w:ins w:id="2476" w:author="OMH CKO" w:date="2018-04-17T12:27:00Z">
        <w:r w:rsidR="005D0326">
          <w:rPr>
            <w:rFonts w:eastAsiaTheme="minorHAnsi"/>
            <w:i/>
          </w:rPr>
          <w:t>zhodnotiť</w:t>
        </w:r>
      </w:ins>
      <w:r w:rsidR="005D0326">
        <w:rPr>
          <w:rFonts w:eastAsiaTheme="minorHAnsi"/>
          <w:i/>
        </w:rPr>
        <w:t xml:space="preserve"> príspevok OP k</w:t>
      </w:r>
      <w:del w:id="2477" w:author="OMH CKO" w:date="2018-04-17T12:27:00Z">
        <w:r w:rsidR="001C2927" w:rsidRPr="001C2927">
          <w:rPr>
            <w:rFonts w:eastAsiaTheme="minorHAnsi"/>
            <w:i/>
          </w:rPr>
          <w:delText xml:space="preserve"> </w:delText>
        </w:r>
      </w:del>
      <w:ins w:id="2478" w:author="OMH CKO" w:date="2018-04-17T12:27:00Z">
        <w:r w:rsidR="005D0326">
          <w:rPr>
            <w:rFonts w:eastAsiaTheme="minorHAnsi"/>
            <w:i/>
          </w:rPr>
          <w:t> </w:t>
        </w:r>
      </w:ins>
      <w:r w:rsidR="005D0326">
        <w:rPr>
          <w:rFonts w:eastAsiaTheme="minorHAnsi"/>
          <w:i/>
        </w:rPr>
        <w:t>environmentálnemu, ekonomickému a</w:t>
      </w:r>
      <w:del w:id="2479" w:author="OMH CKO" w:date="2018-04-17T12:27:00Z">
        <w:r w:rsidR="001C2927" w:rsidRPr="001C2927">
          <w:rPr>
            <w:rFonts w:eastAsiaTheme="minorHAnsi"/>
            <w:i/>
          </w:rPr>
          <w:delText xml:space="preserve"> </w:delText>
        </w:r>
      </w:del>
      <w:ins w:id="2480" w:author="OMH CKO" w:date="2018-04-17T12:27:00Z">
        <w:r w:rsidR="005D0326">
          <w:rPr>
            <w:rFonts w:eastAsiaTheme="minorHAnsi"/>
            <w:i/>
          </w:rPr>
          <w:t> </w:t>
        </w:r>
      </w:ins>
      <w:r w:rsidR="005D0326">
        <w:rPr>
          <w:rFonts w:eastAsiaTheme="minorHAnsi"/>
          <w:i/>
        </w:rPr>
        <w:t xml:space="preserve">sociálnemu pilieru </w:t>
      </w:r>
      <w:del w:id="2481" w:author="OMH CKO" w:date="2018-04-17T12:27:00Z">
        <w:r w:rsidR="001C2927" w:rsidRPr="001C2927">
          <w:rPr>
            <w:rFonts w:eastAsiaTheme="minorHAnsi"/>
            <w:i/>
          </w:rPr>
          <w:delText>UR, relevantnému pre daný OP</w:delText>
        </w:r>
      </w:del>
      <w:ins w:id="2482" w:author="OMH CKO" w:date="2018-04-17T12:27:00Z">
        <w:r w:rsidR="005D0326">
          <w:rPr>
            <w:rFonts w:eastAsiaTheme="minorHAnsi"/>
            <w:i/>
          </w:rPr>
          <w:t>udržateľného rozvoja</w:t>
        </w:r>
      </w:ins>
      <w:r w:rsidR="005D0326">
        <w:rPr>
          <w:rFonts w:eastAsiaTheme="minorHAnsi"/>
          <w:i/>
        </w:rPr>
        <w:t>.</w:t>
      </w:r>
    </w:p>
    <w:p w14:paraId="79F32694" w14:textId="77777777" w:rsidR="00FD26F6" w:rsidRDefault="00FD26F6" w:rsidP="00F41510">
      <w:pPr>
        <w:shd w:val="clear" w:color="auto" w:fill="B8CCE4" w:themeFill="accent1" w:themeFillTint="66"/>
        <w:spacing w:after="120" w:line="276" w:lineRule="auto"/>
        <w:jc w:val="both"/>
        <w:rPr>
          <w:del w:id="2483" w:author="OMH CKO" w:date="2018-04-17T12:27:00Z"/>
          <w:rFonts w:eastAsiaTheme="minorHAnsi"/>
          <w:i/>
          <w:u w:val="single"/>
        </w:rPr>
      </w:pPr>
      <w:del w:id="2484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001C0304" w14:textId="77777777" w:rsidR="00FD26F6" w:rsidRPr="00F41510" w:rsidRDefault="00FD26F6" w:rsidP="00F41510">
      <w:pPr>
        <w:shd w:val="clear" w:color="auto" w:fill="B8CCE4" w:themeFill="accent1" w:themeFillTint="66"/>
        <w:spacing w:after="120" w:line="276" w:lineRule="auto"/>
        <w:jc w:val="both"/>
        <w:rPr>
          <w:del w:id="2485" w:author="OMH CKO" w:date="2018-04-17T12:27:00Z"/>
          <w:rFonts w:eastAsiaTheme="minorHAnsi"/>
          <w:i/>
          <w:u w:val="single"/>
        </w:rPr>
      </w:pPr>
      <w:del w:id="2486" w:author="OMH CKO" w:date="2018-04-17T12:27:00Z">
        <w:r>
          <w:rPr>
            <w:rFonts w:eastAsiaTheme="minorHAnsi"/>
            <w:i/>
          </w:rPr>
          <w:delText>ITMS2014+</w:delText>
        </w:r>
        <w:r w:rsidR="005E7310">
          <w:rPr>
            <w:rFonts w:eastAsiaTheme="minorHAnsi"/>
            <w:i/>
          </w:rPr>
          <w:delText>,</w:delText>
        </w:r>
        <w:r w:rsidR="005E7310" w:rsidRPr="005E7310">
          <w:rPr>
            <w:rFonts w:eastAsiaTheme="minorHAnsi"/>
            <w:i/>
          </w:rPr>
          <w:delText xml:space="preserve"> </w:delText>
        </w:r>
        <w:r w:rsidR="005E7310">
          <w:rPr>
            <w:rFonts w:eastAsiaTheme="minorHAnsi"/>
            <w:i/>
          </w:rPr>
          <w:delText>gestor HP</w:delText>
        </w:r>
        <w:r w:rsidR="00E34E07">
          <w:rPr>
            <w:rFonts w:eastAsiaTheme="minorHAnsi"/>
            <w:i/>
          </w:rPr>
          <w:delText xml:space="preserve"> UR</w:delText>
        </w:r>
      </w:del>
    </w:p>
    <w:p w14:paraId="549030CD" w14:textId="77777777" w:rsidR="00AA7D81" w:rsidRPr="00AA7D81" w:rsidRDefault="00AE4637" w:rsidP="00F75371">
      <w:pPr>
        <w:pStyle w:val="MPCKO4"/>
        <w:rPr>
          <w:rFonts w:eastAsiaTheme="minorHAnsi"/>
        </w:rPr>
      </w:pPr>
      <w:ins w:id="2487" w:author="OMH CKO" w:date="2018-04-17T12:27:00Z">
        <w:r>
          <w:rPr>
            <w:rFonts w:eastAsiaTheme="minorHAnsi"/>
          </w:rPr>
          <w:t xml:space="preserve"> </w:t>
        </w:r>
      </w:ins>
      <w:bookmarkStart w:id="2488" w:name="_Toc510701098"/>
      <w:bookmarkStart w:id="2489" w:name="_Toc428367965"/>
      <w:r w:rsidR="00CC5AC9">
        <w:rPr>
          <w:rFonts w:eastAsiaTheme="minorHAnsi"/>
        </w:rPr>
        <w:t>I.</w:t>
      </w:r>
      <w:r w:rsidR="00AA7D81" w:rsidRPr="00AA7D81">
        <w:rPr>
          <w:rFonts w:eastAsiaTheme="minorHAnsi"/>
        </w:rPr>
        <w:t>11.4 Podpora použitá na ciele súvisiace so zmenou klímy</w:t>
      </w:r>
      <w:bookmarkEnd w:id="2488"/>
      <w:bookmarkEnd w:id="2489"/>
    </w:p>
    <w:p w14:paraId="3AAD1678" w14:textId="68B93C2F" w:rsidR="00AA7D81" w:rsidRDefault="007B40DE" w:rsidP="00BD740D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>Hodnoty automaticky generované</w:t>
      </w:r>
      <w:r w:rsidR="00AA7D81" w:rsidRPr="00B222A9">
        <w:rPr>
          <w:rFonts w:eastAsiaTheme="minorHAnsi"/>
        </w:rPr>
        <w:t xml:space="preserve"> systémom SFC2014 na základe </w:t>
      </w:r>
      <w:del w:id="2490" w:author="OMH CKO" w:date="2018-04-17T12:27:00Z">
        <w:r w:rsidR="00AA7D81" w:rsidRPr="00B222A9">
          <w:rPr>
            <w:rFonts w:eastAsiaTheme="minorHAnsi"/>
          </w:rPr>
          <w:delText>kategorizačných</w:delText>
        </w:r>
      </w:del>
      <w:ins w:id="2491" w:author="OMH CKO" w:date="2018-04-17T12:27:00Z">
        <w:r w:rsidR="007128B3">
          <w:rPr>
            <w:rFonts w:eastAsiaTheme="minorHAnsi"/>
          </w:rPr>
          <w:t>súhrnných finančných</w:t>
        </w:r>
      </w:ins>
      <w:r w:rsidR="007128B3">
        <w:rPr>
          <w:rFonts w:eastAsiaTheme="minorHAnsi"/>
        </w:rPr>
        <w:t xml:space="preserve"> </w:t>
      </w:r>
      <w:r w:rsidR="00AE4637">
        <w:rPr>
          <w:rFonts w:eastAsiaTheme="minorHAnsi"/>
        </w:rPr>
        <w:t>údajov</w:t>
      </w:r>
      <w:del w:id="2492" w:author="OMH CKO" w:date="2018-04-17T12:27:00Z">
        <w:r w:rsidR="00AA7D81" w:rsidRPr="00B222A9">
          <w:rPr>
            <w:rFonts w:eastAsiaTheme="minorHAnsi"/>
          </w:rPr>
          <w:delText>.</w:delText>
        </w:r>
      </w:del>
      <w:ins w:id="2493" w:author="OMH CKO" w:date="2018-04-17T12:27:00Z">
        <w:r w:rsidR="007128B3">
          <w:rPr>
            <w:rFonts w:eastAsiaTheme="minorHAnsi"/>
          </w:rPr>
          <w:t xml:space="preserve"> v delení podľa </w:t>
        </w:r>
        <w:r w:rsidR="00AE4637">
          <w:rPr>
            <w:rFonts w:eastAsiaTheme="minorHAnsi"/>
          </w:rPr>
          <w:t>kategórií intervencií</w:t>
        </w:r>
        <w:r w:rsidR="007128B3">
          <w:rPr>
            <w:rFonts w:eastAsiaTheme="minorHAnsi"/>
          </w:rPr>
          <w:t xml:space="preserve"> v tabuľke 7</w:t>
        </w:r>
        <w:r w:rsidR="00AE4637">
          <w:rPr>
            <w:rFonts w:eastAsiaTheme="minorHAnsi"/>
          </w:rPr>
          <w:t>.</w:t>
        </w:r>
      </w:ins>
      <w:r w:rsidR="00AE4637">
        <w:rPr>
          <w:rFonts w:eastAsiaTheme="minorHAnsi"/>
        </w:rPr>
        <w:t xml:space="preserve"> </w:t>
      </w:r>
      <w:r w:rsidR="009229B3">
        <w:rPr>
          <w:rFonts w:eastAsiaTheme="minorHAnsi"/>
        </w:rPr>
        <w:t>RO</w:t>
      </w:r>
      <w:r>
        <w:rPr>
          <w:rFonts w:eastAsiaTheme="minorHAnsi"/>
        </w:rPr>
        <w:t xml:space="preserve"> doplní slovné zhodnotenie vykazovaných hodnôt.</w:t>
      </w:r>
    </w:p>
    <w:p w14:paraId="1D43C5F3" w14:textId="77777777" w:rsidR="007B40DE" w:rsidRDefault="007B40DE" w:rsidP="00BD740D">
      <w:pPr>
        <w:spacing w:before="120" w:after="12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2546D2C8" w14:textId="77777777" w:rsidR="006612E5" w:rsidRDefault="006612E5" w:rsidP="006612E5">
      <w:pPr>
        <w:shd w:val="clear" w:color="auto" w:fill="B8CCE4" w:themeFill="accent1" w:themeFillTint="66"/>
        <w:spacing w:after="120" w:line="276" w:lineRule="auto"/>
        <w:jc w:val="both"/>
        <w:rPr>
          <w:del w:id="2494" w:author="OMH CKO" w:date="2018-04-17T12:27:00Z"/>
          <w:rFonts w:eastAsiaTheme="minorHAnsi"/>
          <w:i/>
          <w:u w:val="single"/>
        </w:rPr>
      </w:pPr>
      <w:del w:id="2495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2911183A" w14:textId="77777777" w:rsidR="002A7561" w:rsidRDefault="006612E5" w:rsidP="006612E5">
      <w:pPr>
        <w:shd w:val="clear" w:color="auto" w:fill="B8CCE4" w:themeFill="accent1" w:themeFillTint="66"/>
        <w:spacing w:after="120" w:line="276" w:lineRule="auto"/>
        <w:jc w:val="both"/>
        <w:rPr>
          <w:del w:id="2496" w:author="OMH CKO" w:date="2018-04-17T12:27:00Z"/>
          <w:rFonts w:eastAsiaTheme="minorHAnsi"/>
          <w:i/>
        </w:rPr>
      </w:pPr>
      <w:del w:id="2497" w:author="OMH CKO" w:date="2018-04-17T12:27:00Z">
        <w:r>
          <w:rPr>
            <w:rFonts w:eastAsiaTheme="minorHAnsi"/>
            <w:i/>
          </w:rPr>
          <w:delText>RO zhodnotí pokrok</w:delText>
        </w:r>
        <w:r w:rsidR="002A7561">
          <w:rPr>
            <w:rFonts w:eastAsiaTheme="minorHAnsi"/>
            <w:i/>
          </w:rPr>
          <w:delText xml:space="preserve"> vo využívaní indikatívnej alokácie na podporu</w:delText>
        </w:r>
        <w:r>
          <w:rPr>
            <w:rFonts w:eastAsiaTheme="minorHAnsi"/>
            <w:i/>
          </w:rPr>
          <w:delText xml:space="preserve"> </w:delText>
        </w:r>
        <w:r w:rsidR="002A7561">
          <w:rPr>
            <w:rFonts w:eastAsiaTheme="minorHAnsi"/>
            <w:i/>
          </w:rPr>
          <w:delText xml:space="preserve">cieľov súvisiacich so zmenou klímy, poprípade informuje o nenaplnení či naopak prekročení indikatívnych alokácií v nadväznosti na možné revízie operačného programu. </w:delText>
        </w:r>
      </w:del>
    </w:p>
    <w:p w14:paraId="0FDB2D2F" w14:textId="77777777" w:rsidR="006612E5" w:rsidRDefault="006612E5" w:rsidP="006612E5">
      <w:pPr>
        <w:shd w:val="clear" w:color="auto" w:fill="B8CCE4" w:themeFill="accent1" w:themeFillTint="66"/>
        <w:spacing w:after="120" w:line="276" w:lineRule="auto"/>
        <w:jc w:val="both"/>
        <w:rPr>
          <w:del w:id="2498" w:author="OMH CKO" w:date="2018-04-17T12:27:00Z"/>
          <w:rFonts w:eastAsiaTheme="minorHAnsi"/>
          <w:i/>
          <w:u w:val="single"/>
        </w:rPr>
      </w:pPr>
      <w:del w:id="2499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4C0DB246" w14:textId="66611BD2" w:rsidR="007128B3" w:rsidRDefault="006612E5" w:rsidP="007128B3">
      <w:pPr>
        <w:spacing w:after="120"/>
        <w:rPr>
          <w:ins w:id="2500" w:author="OMH CKO" w:date="2018-04-17T12:27:00Z"/>
          <w:rFonts w:eastAsiaTheme="minorHAnsi"/>
          <w:b/>
        </w:rPr>
      </w:pPr>
      <w:del w:id="2501" w:author="OMH CKO" w:date="2018-04-17T12:27:00Z">
        <w:r>
          <w:rPr>
            <w:rFonts w:eastAsiaTheme="minorHAnsi"/>
            <w:i/>
          </w:rPr>
          <w:delText>ITMS2014+</w:delText>
        </w:r>
      </w:del>
      <w:ins w:id="2502" w:author="OMH CKO" w:date="2018-04-17T12:27:00Z">
        <w:r w:rsidR="007128B3">
          <w:rPr>
            <w:rFonts w:eastAsiaTheme="minorHAnsi"/>
            <w:b/>
          </w:rPr>
          <w:t>Tabuľka č. 14 Výška podpory použitá na ciele súvisiace so zmenou klímy</w:t>
        </w:r>
      </w:ins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4770"/>
        <w:gridCol w:w="3021"/>
      </w:tblGrid>
      <w:tr w:rsidR="007128B3" w14:paraId="40F72B9B" w14:textId="77777777" w:rsidTr="007128B3">
        <w:trPr>
          <w:ins w:id="2503" w:author="OMH CKO" w:date="2018-04-17T12:27:00Z"/>
        </w:trPr>
        <w:tc>
          <w:tcPr>
            <w:tcW w:w="1271" w:type="dxa"/>
            <w:shd w:val="clear" w:color="auto" w:fill="C6D9F1" w:themeFill="text2" w:themeFillTint="33"/>
          </w:tcPr>
          <w:p w14:paraId="447D0DB5" w14:textId="77777777" w:rsidR="007128B3" w:rsidRPr="007128B3" w:rsidRDefault="007128B3" w:rsidP="007128B3">
            <w:pPr>
              <w:spacing w:after="120"/>
              <w:rPr>
                <w:ins w:id="2504" w:author="OMH CKO" w:date="2018-04-17T12:27:00Z"/>
                <w:rFonts w:eastAsiaTheme="minorHAnsi"/>
                <w:b/>
                <w:sz w:val="18"/>
              </w:rPr>
            </w:pPr>
            <w:ins w:id="2505" w:author="OMH CKO" w:date="2018-04-17T12:27:00Z">
              <w:r>
                <w:rPr>
                  <w:rFonts w:eastAsiaTheme="minorHAnsi"/>
                  <w:b/>
                  <w:sz w:val="18"/>
                </w:rPr>
                <w:lastRenderedPageBreak/>
                <w:t>Prioritná os</w:t>
              </w:r>
            </w:ins>
          </w:p>
        </w:tc>
        <w:tc>
          <w:tcPr>
            <w:tcW w:w="4770" w:type="dxa"/>
            <w:shd w:val="clear" w:color="auto" w:fill="C6D9F1" w:themeFill="text2" w:themeFillTint="33"/>
          </w:tcPr>
          <w:p w14:paraId="0C83B046" w14:textId="77777777" w:rsidR="007128B3" w:rsidRDefault="007128B3" w:rsidP="007128B3">
            <w:pPr>
              <w:spacing w:after="120"/>
              <w:rPr>
                <w:ins w:id="2506" w:author="OMH CKO" w:date="2018-04-17T12:27:00Z"/>
                <w:rFonts w:eastAsiaTheme="minorHAnsi"/>
                <w:b/>
              </w:rPr>
            </w:pPr>
            <w:ins w:id="2507" w:author="OMH CKO" w:date="2018-04-17T12:27:00Z">
              <w:r w:rsidRPr="007128B3">
                <w:rPr>
                  <w:rFonts w:eastAsiaTheme="minorHAnsi"/>
                  <w:b/>
                  <w:sz w:val="18"/>
                </w:rPr>
                <w:t>Suma podpory, ktorá sa použije na ciele týkajúce sa zmeny klímy (v EUR)</w:t>
              </w:r>
            </w:ins>
          </w:p>
        </w:tc>
        <w:tc>
          <w:tcPr>
            <w:tcW w:w="3021" w:type="dxa"/>
            <w:shd w:val="clear" w:color="auto" w:fill="C6D9F1" w:themeFill="text2" w:themeFillTint="33"/>
          </w:tcPr>
          <w:p w14:paraId="330E26E7" w14:textId="77777777" w:rsidR="007128B3" w:rsidRPr="007128B3" w:rsidRDefault="007128B3" w:rsidP="007128B3">
            <w:pPr>
              <w:spacing w:after="120"/>
              <w:rPr>
                <w:ins w:id="2508" w:author="OMH CKO" w:date="2018-04-17T12:27:00Z"/>
                <w:rFonts w:eastAsiaTheme="minorHAnsi"/>
                <w:b/>
                <w:sz w:val="18"/>
              </w:rPr>
            </w:pPr>
            <w:ins w:id="2509" w:author="OMH CKO" w:date="2018-04-17T12:27:00Z">
              <w:r>
                <w:rPr>
                  <w:rFonts w:eastAsiaTheme="minorHAnsi"/>
                  <w:b/>
                  <w:sz w:val="18"/>
                </w:rPr>
                <w:t>Podiel celkových rozpočtových prostriedkov pridelených na operačný program (v %)</w:t>
              </w:r>
            </w:ins>
          </w:p>
        </w:tc>
      </w:tr>
      <w:tr w:rsidR="007128B3" w14:paraId="673FB44D" w14:textId="77777777" w:rsidTr="007128B3">
        <w:trPr>
          <w:ins w:id="2510" w:author="OMH CKO" w:date="2018-04-17T12:27:00Z"/>
        </w:trPr>
        <w:tc>
          <w:tcPr>
            <w:tcW w:w="1271" w:type="dxa"/>
          </w:tcPr>
          <w:p w14:paraId="6550C248" w14:textId="77777777" w:rsidR="007128B3" w:rsidRDefault="007128B3" w:rsidP="007128B3">
            <w:pPr>
              <w:spacing w:after="120"/>
              <w:rPr>
                <w:ins w:id="2511" w:author="OMH CKO" w:date="2018-04-17T12:27:00Z"/>
                <w:rFonts w:eastAsiaTheme="minorHAnsi"/>
                <w:b/>
              </w:rPr>
            </w:pPr>
          </w:p>
        </w:tc>
        <w:tc>
          <w:tcPr>
            <w:tcW w:w="4770" w:type="dxa"/>
          </w:tcPr>
          <w:p w14:paraId="663A305A" w14:textId="77777777" w:rsidR="007128B3" w:rsidRDefault="007128B3" w:rsidP="007128B3">
            <w:pPr>
              <w:spacing w:after="120"/>
              <w:rPr>
                <w:ins w:id="2512" w:author="OMH CKO" w:date="2018-04-17T12:27:00Z"/>
                <w:rFonts w:eastAsiaTheme="minorHAnsi"/>
                <w:b/>
              </w:rPr>
            </w:pPr>
          </w:p>
        </w:tc>
        <w:tc>
          <w:tcPr>
            <w:tcW w:w="3021" w:type="dxa"/>
          </w:tcPr>
          <w:p w14:paraId="615DD19F" w14:textId="77777777" w:rsidR="007128B3" w:rsidRDefault="007128B3" w:rsidP="007128B3">
            <w:pPr>
              <w:spacing w:after="120"/>
              <w:rPr>
                <w:ins w:id="2513" w:author="OMH CKO" w:date="2018-04-17T12:27:00Z"/>
                <w:rFonts w:eastAsiaTheme="minorHAnsi"/>
                <w:b/>
              </w:rPr>
            </w:pPr>
          </w:p>
        </w:tc>
      </w:tr>
    </w:tbl>
    <w:p w14:paraId="11F4CB43" w14:textId="77777777" w:rsidR="007128B3" w:rsidRDefault="007128B3">
      <w:pPr>
        <w:spacing w:after="120"/>
        <w:rPr>
          <w:rFonts w:eastAsiaTheme="minorHAnsi"/>
          <w:b/>
          <w:rPrChange w:id="2514" w:author="OMH CKO" w:date="2018-04-17T12:27:00Z">
            <w:rPr>
              <w:rFonts w:eastAsiaTheme="minorHAnsi"/>
              <w:i/>
              <w:u w:val="single"/>
            </w:rPr>
          </w:rPrChange>
        </w:rPr>
        <w:pPrChange w:id="2515" w:author="OMH CKO" w:date="2018-04-17T12:27:00Z">
          <w:pPr>
            <w:shd w:val="clear" w:color="auto" w:fill="B8CCE4" w:themeFill="accent1" w:themeFillTint="66"/>
            <w:spacing w:after="120" w:line="276" w:lineRule="auto"/>
            <w:jc w:val="both"/>
          </w:pPr>
        </w:pPrChange>
      </w:pPr>
    </w:p>
    <w:p w14:paraId="77268248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2516" w:name="_Toc510701099"/>
      <w:bookmarkStart w:id="2517" w:name="_Toc428367966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11.5 Úloha partnerov </w:t>
      </w:r>
      <w:r w:rsidR="00F25D5C">
        <w:rPr>
          <w:rFonts w:eastAsiaTheme="minorHAnsi"/>
        </w:rPr>
        <w:t>pri</w:t>
      </w:r>
      <w:r w:rsidR="00AA7D81" w:rsidRPr="00AA7D81">
        <w:rPr>
          <w:rFonts w:eastAsiaTheme="minorHAnsi"/>
        </w:rPr>
        <w:t xml:space="preserve"> vykonávan</w:t>
      </w:r>
      <w:r w:rsidR="00F25D5C">
        <w:rPr>
          <w:rFonts w:eastAsiaTheme="minorHAnsi"/>
        </w:rPr>
        <w:t>í</w:t>
      </w:r>
      <w:r w:rsidR="00AA7D81" w:rsidRPr="00AA7D81">
        <w:rPr>
          <w:rFonts w:eastAsiaTheme="minorHAnsi"/>
        </w:rPr>
        <w:t xml:space="preserve"> programu</w:t>
      </w:r>
      <w:bookmarkEnd w:id="2516"/>
      <w:bookmarkEnd w:id="2517"/>
    </w:p>
    <w:p w14:paraId="1B610629" w14:textId="77777777" w:rsidR="00B222A9" w:rsidRDefault="007B40DE" w:rsidP="00AA7D81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Vzhľadom na článok 5 </w:t>
      </w:r>
      <w:r w:rsidR="00B076E6" w:rsidRPr="00AA7D81">
        <w:rPr>
          <w:rFonts w:eastAsiaTheme="minorHAnsi"/>
        </w:rPr>
        <w:t>nariadenia EP a Rady (EÚ) č. 1303/2013</w:t>
      </w:r>
      <w:r w:rsidR="00B076E6">
        <w:rPr>
          <w:rFonts w:eastAsiaTheme="minorHAnsi"/>
        </w:rPr>
        <w:t xml:space="preserve"> </w:t>
      </w:r>
      <w:r w:rsidR="009229B3">
        <w:rPr>
          <w:rFonts w:eastAsiaTheme="minorHAnsi"/>
        </w:rPr>
        <w:t>RO</w:t>
      </w:r>
      <w:r>
        <w:rPr>
          <w:rFonts w:eastAsiaTheme="minorHAnsi"/>
        </w:rPr>
        <w:t xml:space="preserve"> popíše, akým spôsobom sa podieľajú partneri na implementácii programu a zabezpečení</w:t>
      </w:r>
      <w:r w:rsidR="00AA7D81" w:rsidRPr="00B222A9">
        <w:rPr>
          <w:rFonts w:eastAsiaTheme="minorHAnsi"/>
        </w:rPr>
        <w:t xml:space="preserve"> procesov monitorovania a hodnotenia programu</w:t>
      </w:r>
      <w:r w:rsidR="00411862">
        <w:rPr>
          <w:rFonts w:eastAsiaTheme="minorHAnsi"/>
        </w:rPr>
        <w:t>.</w:t>
      </w:r>
      <w:r w:rsidR="00AA7D81" w:rsidRPr="00B222A9">
        <w:rPr>
          <w:rFonts w:eastAsiaTheme="minorHAnsi"/>
        </w:rPr>
        <w:t xml:space="preserve"> </w:t>
      </w:r>
    </w:p>
    <w:p w14:paraId="74360C10" w14:textId="77777777" w:rsidR="00411862" w:rsidRPr="00F41510" w:rsidRDefault="00411862" w:rsidP="00411862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5879B25B" w14:textId="36752686" w:rsidR="009958DE" w:rsidRDefault="009958DE" w:rsidP="009958D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518" w:author="OMH CKO" w:date="2018-04-17T12:27:00Z">
        <w:r>
          <w:rPr>
            <w:rFonts w:eastAsiaTheme="minorHAnsi"/>
            <w:i/>
            <w:u w:val="single"/>
          </w:rPr>
          <w:delText>Požadované</w:delText>
        </w:r>
      </w:del>
      <w:ins w:id="2519" w:author="OMH CKO" w:date="2018-04-17T12:27:00Z">
        <w:r w:rsidR="00AE4637">
          <w:rPr>
            <w:rFonts w:eastAsiaTheme="minorHAnsi"/>
            <w:i/>
            <w:u w:val="single"/>
          </w:rPr>
          <w:t>Doplňujúce</w:t>
        </w:r>
      </w:ins>
      <w:r w:rsidR="00AE4637">
        <w:rPr>
          <w:rFonts w:eastAsiaTheme="minorHAnsi"/>
          <w:i/>
          <w:u w:val="single"/>
        </w:rPr>
        <w:t xml:space="preserve"> </w:t>
      </w:r>
      <w:r>
        <w:rPr>
          <w:rFonts w:eastAsiaTheme="minorHAnsi"/>
          <w:i/>
          <w:u w:val="single"/>
        </w:rPr>
        <w:t>informácie</w:t>
      </w:r>
    </w:p>
    <w:p w14:paraId="4FBC204E" w14:textId="77777777" w:rsidR="009958DE" w:rsidRDefault="009958DE" w:rsidP="009958D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RO uvedie </w:t>
      </w:r>
      <w:r w:rsidR="00B33341">
        <w:rPr>
          <w:rFonts w:eastAsiaTheme="minorHAnsi"/>
          <w:i/>
        </w:rPr>
        <w:t xml:space="preserve">zoznam </w:t>
      </w:r>
      <w:r>
        <w:rPr>
          <w:rFonts w:eastAsiaTheme="minorHAnsi"/>
          <w:i/>
        </w:rPr>
        <w:t>monitorovacích výborov, riadiacich výborov, komisií a pracovných skupín zriadených v rámci imp</w:t>
      </w:r>
      <w:r w:rsidR="00B33341">
        <w:rPr>
          <w:rFonts w:eastAsiaTheme="minorHAnsi"/>
          <w:i/>
        </w:rPr>
        <w:t xml:space="preserve">lementácie programu, </w:t>
      </w:r>
      <w:r>
        <w:rPr>
          <w:rFonts w:eastAsiaTheme="minorHAnsi"/>
          <w:i/>
        </w:rPr>
        <w:t>do činnosti ktorých sú zapojení partneri. RO zároveň uvedie konkrétne príklady zapojenia partnerov do vykonávania programu za vykazovaný rok v rámci konkrétnych príkladov výs</w:t>
      </w:r>
      <w:r w:rsidR="00B33341">
        <w:rPr>
          <w:rFonts w:eastAsiaTheme="minorHAnsi"/>
          <w:i/>
        </w:rPr>
        <w:t>tupov činnosti týchto zoskupení či mimo nich</w:t>
      </w:r>
      <w:ins w:id="2520" w:author="OMH CKO" w:date="2018-04-17T12:27:00Z">
        <w:r w:rsidR="00526B44">
          <w:rPr>
            <w:rFonts w:eastAsiaTheme="minorHAnsi"/>
            <w:i/>
          </w:rPr>
          <w:t>, vrátane popisu ich participácie v procese konzultácií a schvaľovania VS/ZS</w:t>
        </w:r>
      </w:ins>
      <w:r w:rsidR="00526B44">
        <w:rPr>
          <w:rFonts w:eastAsiaTheme="minorHAnsi"/>
          <w:i/>
        </w:rPr>
        <w:t>.</w:t>
      </w:r>
    </w:p>
    <w:p w14:paraId="4753B759" w14:textId="77777777" w:rsidR="009958DE" w:rsidRDefault="009958DE" w:rsidP="009958DE">
      <w:pPr>
        <w:shd w:val="clear" w:color="auto" w:fill="B8CCE4" w:themeFill="accent1" w:themeFillTint="66"/>
        <w:spacing w:after="120" w:line="276" w:lineRule="auto"/>
        <w:jc w:val="both"/>
        <w:rPr>
          <w:del w:id="2521" w:author="OMH CKO" w:date="2018-04-17T12:27:00Z"/>
          <w:rFonts w:eastAsiaTheme="minorHAnsi"/>
          <w:i/>
          <w:u w:val="single"/>
        </w:rPr>
      </w:pPr>
      <w:del w:id="2522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71ADB4E9" w14:textId="77777777" w:rsidR="00AA7D81" w:rsidRPr="00F41510" w:rsidRDefault="000112F1" w:rsidP="00F41510">
      <w:pPr>
        <w:shd w:val="clear" w:color="auto" w:fill="B8CCE4" w:themeFill="accent1" w:themeFillTint="66"/>
        <w:spacing w:after="120" w:line="276" w:lineRule="auto"/>
        <w:jc w:val="both"/>
        <w:rPr>
          <w:del w:id="2523" w:author="OMH CKO" w:date="2018-04-17T12:27:00Z"/>
          <w:rFonts w:eastAsiaTheme="minorHAnsi"/>
          <w:i/>
          <w:u w:val="single"/>
        </w:rPr>
      </w:pPr>
      <w:del w:id="2524" w:author="OMH CKO" w:date="2018-04-17T12:27:00Z">
        <w:r>
          <w:rPr>
            <w:rFonts w:eastAsiaTheme="minorHAnsi"/>
            <w:i/>
          </w:rPr>
          <w:delText>Záznamy z rokovaní monitorovacích výborov, riadiacich výborov, komisií a pracovných skupín</w:delText>
        </w:r>
      </w:del>
    </w:p>
    <w:p w14:paraId="7F30229B" w14:textId="300237D8" w:rsidR="00AA7D81" w:rsidRPr="00AA7D81" w:rsidRDefault="00CC5AC9" w:rsidP="00F75371">
      <w:pPr>
        <w:pStyle w:val="MPCKO3"/>
        <w:rPr>
          <w:rFonts w:eastAsiaTheme="minorHAnsi"/>
        </w:rPr>
      </w:pPr>
      <w:bookmarkStart w:id="2525" w:name="_Toc510701100"/>
      <w:bookmarkStart w:id="2526" w:name="_Toc428367967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12.  Povinné informácie</w:t>
      </w:r>
      <w:r w:rsidR="00411987">
        <w:rPr>
          <w:rFonts w:eastAsiaTheme="minorHAnsi"/>
        </w:rPr>
        <w:t xml:space="preserve"> a posúdenia</w:t>
      </w:r>
      <w:r w:rsidR="00AA7D81" w:rsidRPr="00AA7D81">
        <w:rPr>
          <w:rFonts w:eastAsiaTheme="minorHAnsi"/>
        </w:rPr>
        <w:t xml:space="preserve"> podľa článku 111 (4) </w:t>
      </w:r>
      <w:del w:id="2527" w:author="OMH CKO" w:date="2018-04-17T12:27:00Z">
        <w:r w:rsidR="00411862">
          <w:rPr>
            <w:rFonts w:eastAsiaTheme="minorHAnsi"/>
          </w:rPr>
          <w:delText>§</w:delText>
        </w:r>
      </w:del>
      <w:proofErr w:type="spellStart"/>
      <w:ins w:id="2528" w:author="OMH CKO" w:date="2018-04-17T12:27:00Z">
        <w:r w:rsidR="00AE4637">
          <w:rPr>
            <w:rFonts w:eastAsiaTheme="minorHAnsi"/>
          </w:rPr>
          <w:t>pododsek</w:t>
        </w:r>
        <w:proofErr w:type="spellEnd"/>
        <w:r w:rsidR="00DF1C96">
          <w:rPr>
            <w:rFonts w:eastAsiaTheme="minorHAnsi"/>
          </w:rPr>
          <w:t xml:space="preserve"> </w:t>
        </w:r>
      </w:ins>
      <w:r w:rsidR="00411862">
        <w:rPr>
          <w:rFonts w:eastAsiaTheme="minorHAnsi"/>
        </w:rPr>
        <w:t xml:space="preserve">1, (a) a (b) </w:t>
      </w:r>
      <w:r w:rsidR="00411862" w:rsidRPr="00AA7D81">
        <w:rPr>
          <w:rFonts w:eastAsiaTheme="minorHAnsi"/>
        </w:rPr>
        <w:t>nariadenia</w:t>
      </w:r>
      <w:r w:rsidR="00411862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EP a Rady (EÚ) č. 1303/2013</w:t>
      </w:r>
      <w:r w:rsidR="005C4093">
        <w:rPr>
          <w:rFonts w:eastAsiaTheme="minorHAnsi"/>
        </w:rPr>
        <w:t xml:space="preserve"> a článku </w:t>
      </w:r>
      <w:r w:rsidR="005C4093" w:rsidRPr="00AA7D81">
        <w:rPr>
          <w:rFonts w:eastAsiaTheme="minorHAnsi"/>
        </w:rPr>
        <w:t>1</w:t>
      </w:r>
      <w:r w:rsidR="005C4093">
        <w:rPr>
          <w:rFonts w:eastAsiaTheme="minorHAnsi"/>
        </w:rPr>
        <w:t>4</w:t>
      </w:r>
      <w:r w:rsidR="005C4093" w:rsidRPr="00AA7D81">
        <w:rPr>
          <w:rFonts w:eastAsiaTheme="minorHAnsi"/>
        </w:rPr>
        <w:t xml:space="preserve"> (4) </w:t>
      </w:r>
      <w:r w:rsidR="005C4093">
        <w:rPr>
          <w:rFonts w:eastAsiaTheme="minorHAnsi"/>
        </w:rPr>
        <w:t xml:space="preserve">§1, (a) a (b) </w:t>
      </w:r>
      <w:r w:rsidR="005C4093" w:rsidRPr="00AA7D81">
        <w:rPr>
          <w:rFonts w:eastAsiaTheme="minorHAnsi"/>
        </w:rPr>
        <w:t>nariadenia</w:t>
      </w:r>
      <w:r w:rsidR="005C4093">
        <w:rPr>
          <w:rFonts w:eastAsiaTheme="minorHAnsi"/>
        </w:rPr>
        <w:t xml:space="preserve"> </w:t>
      </w:r>
      <w:r w:rsidR="005C4093" w:rsidRPr="00AA7D81">
        <w:rPr>
          <w:rFonts w:eastAsiaTheme="minorHAnsi"/>
        </w:rPr>
        <w:t>EP a Rady (EÚ) č. 1</w:t>
      </w:r>
      <w:r w:rsidR="005C4093">
        <w:rPr>
          <w:rFonts w:eastAsiaTheme="minorHAnsi"/>
        </w:rPr>
        <w:t>299</w:t>
      </w:r>
      <w:r w:rsidR="005C4093" w:rsidRPr="00AA7D81">
        <w:rPr>
          <w:rFonts w:eastAsiaTheme="minorHAnsi"/>
        </w:rPr>
        <w:t>/2013</w:t>
      </w:r>
      <w:bookmarkEnd w:id="2525"/>
      <w:bookmarkEnd w:id="2526"/>
    </w:p>
    <w:p w14:paraId="74AC7F14" w14:textId="77777777" w:rsidR="00B222A9" w:rsidRDefault="008704F4" w:rsidP="00F75371">
      <w:pPr>
        <w:pStyle w:val="MPCKO4"/>
        <w:rPr>
          <w:rFonts w:eastAsiaTheme="minorHAnsi"/>
        </w:rPr>
      </w:pPr>
      <w:bookmarkStart w:id="2529" w:name="_Toc510701101"/>
      <w:bookmarkStart w:id="2530" w:name="_Toc428367968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12.1 Pokrok pri plnení plánu hodnotenia a následných opatrení prijatých </w:t>
      </w:r>
      <w:r w:rsidR="001C003B" w:rsidRPr="00AA7D81">
        <w:rPr>
          <w:rFonts w:eastAsiaTheme="minorHAnsi"/>
        </w:rPr>
        <w:t>v</w:t>
      </w:r>
      <w:r w:rsidR="001C003B">
        <w:rPr>
          <w:rFonts w:eastAsiaTheme="minorHAnsi"/>
        </w:rPr>
        <w:t xml:space="preserve"> nadväznosti</w:t>
      </w:r>
      <w:r w:rsidR="001C003B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na zistenia hodnotení</w:t>
      </w:r>
      <w:bookmarkEnd w:id="2529"/>
      <w:bookmarkEnd w:id="2530"/>
      <w:r w:rsidR="00AA7D81" w:rsidRPr="00AA7D81">
        <w:rPr>
          <w:rFonts w:eastAsiaTheme="minorHAnsi"/>
        </w:rPr>
        <w:t xml:space="preserve"> </w:t>
      </w:r>
    </w:p>
    <w:p w14:paraId="18941C54" w14:textId="77777777" w:rsidR="00411862" w:rsidRPr="00F41510" w:rsidRDefault="00411862" w:rsidP="00411862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=7000 vstup='M'&gt;</w:t>
      </w:r>
    </w:p>
    <w:p w14:paraId="050F71F3" w14:textId="60253435" w:rsidR="001C003B" w:rsidRDefault="001C003B" w:rsidP="001C003B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531" w:author="OMH CKO" w:date="2018-04-17T12:27:00Z">
        <w:r>
          <w:rPr>
            <w:rFonts w:eastAsiaTheme="minorHAnsi"/>
            <w:i/>
            <w:u w:val="single"/>
          </w:rPr>
          <w:delText>Požadované</w:delText>
        </w:r>
      </w:del>
      <w:ins w:id="2532" w:author="OMH CKO" w:date="2018-04-17T12:27:00Z">
        <w:r w:rsidR="00AE4637">
          <w:rPr>
            <w:rFonts w:eastAsiaTheme="minorHAnsi"/>
            <w:i/>
            <w:u w:val="single"/>
          </w:rPr>
          <w:t>D</w:t>
        </w:r>
        <w:r w:rsidR="00DF1C96">
          <w:rPr>
            <w:rFonts w:eastAsiaTheme="minorHAnsi"/>
            <w:i/>
            <w:u w:val="single"/>
          </w:rPr>
          <w:t>o</w:t>
        </w:r>
        <w:r w:rsidR="00AE4637">
          <w:rPr>
            <w:rFonts w:eastAsiaTheme="minorHAnsi"/>
            <w:i/>
            <w:u w:val="single"/>
          </w:rPr>
          <w:t>plňujúce</w:t>
        </w:r>
      </w:ins>
      <w:r w:rsidR="00AE4637">
        <w:rPr>
          <w:rFonts w:eastAsiaTheme="minorHAnsi"/>
          <w:i/>
          <w:u w:val="single"/>
        </w:rPr>
        <w:t xml:space="preserve"> </w:t>
      </w:r>
      <w:r>
        <w:rPr>
          <w:rFonts w:eastAsiaTheme="minorHAnsi"/>
          <w:i/>
          <w:u w:val="single"/>
        </w:rPr>
        <w:t>informácie</w:t>
      </w:r>
    </w:p>
    <w:p w14:paraId="3C9329EE" w14:textId="0E50ADD3" w:rsidR="001C003B" w:rsidRDefault="001C003B" w:rsidP="001C003B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V nadväznosti na schválený plán hodnotení programu RO zhodnotí pokrok v jeho plnení, </w:t>
      </w:r>
      <w:r w:rsidR="00EF3C92">
        <w:rPr>
          <w:rFonts w:eastAsiaTheme="minorHAnsi"/>
          <w:i/>
        </w:rPr>
        <w:t xml:space="preserve">ak je relevantné, </w:t>
      </w:r>
      <w:r>
        <w:rPr>
          <w:rFonts w:eastAsiaTheme="minorHAnsi"/>
          <w:i/>
        </w:rPr>
        <w:t>uvedie prípadné dôvody neplnenia plánu</w:t>
      </w:r>
      <w:r w:rsidR="00EF3C92">
        <w:rPr>
          <w:rFonts w:eastAsiaTheme="minorHAnsi"/>
          <w:i/>
        </w:rPr>
        <w:t xml:space="preserve"> a prijaté opatrenia. </w:t>
      </w:r>
      <w:del w:id="2533" w:author="OMH CKO" w:date="2018-04-17T12:27:00Z">
        <w:r>
          <w:rPr>
            <w:rFonts w:eastAsiaTheme="minorHAnsi"/>
            <w:i/>
          </w:rPr>
          <w:delText xml:space="preserve"> </w:delText>
        </w:r>
      </w:del>
      <w:r w:rsidR="00EF3C92">
        <w:rPr>
          <w:rFonts w:eastAsiaTheme="minorHAnsi"/>
          <w:i/>
        </w:rPr>
        <w:t xml:space="preserve">V prípade </w:t>
      </w:r>
      <w:r w:rsidR="000112F1">
        <w:rPr>
          <w:rFonts w:eastAsiaTheme="minorHAnsi"/>
          <w:i/>
        </w:rPr>
        <w:t>vykonaných</w:t>
      </w:r>
      <w:r w:rsidR="00EF3C92">
        <w:rPr>
          <w:rFonts w:eastAsiaTheme="minorHAnsi"/>
          <w:i/>
        </w:rPr>
        <w:t xml:space="preserve"> hodnotení RO</w:t>
      </w:r>
      <w:r>
        <w:rPr>
          <w:rFonts w:eastAsiaTheme="minorHAnsi"/>
          <w:i/>
        </w:rPr>
        <w:t> popíše</w:t>
      </w:r>
      <w:r w:rsidR="00EF3C92">
        <w:rPr>
          <w:rFonts w:eastAsiaTheme="minorHAnsi"/>
          <w:i/>
        </w:rPr>
        <w:t>,</w:t>
      </w:r>
      <w:r>
        <w:rPr>
          <w:rFonts w:eastAsiaTheme="minorHAnsi"/>
          <w:i/>
        </w:rPr>
        <w:t xml:space="preserve"> ako sa závery a zistenia z hodnotení premietli do </w:t>
      </w:r>
      <w:r w:rsidR="00EF3C92">
        <w:rPr>
          <w:rFonts w:eastAsiaTheme="minorHAnsi"/>
          <w:i/>
        </w:rPr>
        <w:t xml:space="preserve">činnosti RO či </w:t>
      </w:r>
      <w:r>
        <w:rPr>
          <w:rFonts w:eastAsiaTheme="minorHAnsi"/>
          <w:i/>
        </w:rPr>
        <w:t xml:space="preserve">implementácie programu.  </w:t>
      </w:r>
    </w:p>
    <w:p w14:paraId="48291F97" w14:textId="77777777" w:rsidR="001C003B" w:rsidRDefault="001C003B" w:rsidP="00F41510">
      <w:pPr>
        <w:shd w:val="clear" w:color="auto" w:fill="B8CCE4" w:themeFill="accent1" w:themeFillTint="66"/>
        <w:spacing w:after="120" w:line="276" w:lineRule="auto"/>
        <w:jc w:val="both"/>
        <w:rPr>
          <w:del w:id="2534" w:author="OMH CKO" w:date="2018-04-17T12:27:00Z"/>
          <w:rFonts w:eastAsiaTheme="minorHAnsi"/>
          <w:i/>
          <w:u w:val="single"/>
        </w:rPr>
      </w:pPr>
      <w:del w:id="2535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6CADB693" w14:textId="77777777" w:rsidR="001C003B" w:rsidRPr="00F41510" w:rsidRDefault="000112F1" w:rsidP="00F41510">
      <w:pPr>
        <w:shd w:val="clear" w:color="auto" w:fill="B8CCE4" w:themeFill="accent1" w:themeFillTint="66"/>
        <w:spacing w:after="120" w:line="276" w:lineRule="auto"/>
        <w:jc w:val="both"/>
        <w:rPr>
          <w:del w:id="2536" w:author="OMH CKO" w:date="2018-04-17T12:27:00Z"/>
          <w:rFonts w:eastAsiaTheme="minorHAnsi"/>
          <w:i/>
          <w:u w:val="single"/>
        </w:rPr>
      </w:pPr>
      <w:del w:id="2537" w:author="OMH CKO" w:date="2018-04-17T12:27:00Z">
        <w:r>
          <w:rPr>
            <w:rFonts w:eastAsiaTheme="minorHAnsi"/>
            <w:i/>
          </w:rPr>
          <w:delText>Plán hodnoten</w:delText>
        </w:r>
        <w:r w:rsidR="005C4093">
          <w:rPr>
            <w:rFonts w:eastAsiaTheme="minorHAnsi"/>
            <w:i/>
          </w:rPr>
          <w:delText>í programu</w:delText>
        </w:r>
        <w:r>
          <w:rPr>
            <w:rFonts w:eastAsiaTheme="minorHAnsi"/>
            <w:i/>
          </w:rPr>
          <w:delText>, správy z vykonaných hodnotení</w:delText>
        </w:r>
      </w:del>
    </w:p>
    <w:p w14:paraId="74BC6134" w14:textId="77777777" w:rsidR="00B222A9" w:rsidRDefault="00CC5AC9" w:rsidP="00F75371">
      <w:pPr>
        <w:pStyle w:val="MPCKO4"/>
        <w:rPr>
          <w:rFonts w:eastAsiaTheme="minorHAnsi"/>
        </w:rPr>
      </w:pPr>
      <w:bookmarkStart w:id="2538" w:name="_Toc510701102"/>
      <w:bookmarkStart w:id="2539" w:name="_Toc428367969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12.2 Výsledky opatrení fondov na informovanie a publicitu realizovaných v rámci komunikačnej stratégie</w:t>
      </w:r>
      <w:bookmarkEnd w:id="2538"/>
      <w:bookmarkEnd w:id="2539"/>
      <w:r w:rsidR="00AA7D81" w:rsidRPr="00AA7D81">
        <w:rPr>
          <w:rFonts w:eastAsiaTheme="minorHAnsi"/>
        </w:rPr>
        <w:t xml:space="preserve"> </w:t>
      </w:r>
    </w:p>
    <w:p w14:paraId="79EA0E9C" w14:textId="77777777" w:rsidR="0098674A" w:rsidRDefault="0098674A" w:rsidP="00F41510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=7000 vstup='M'&gt;</w:t>
      </w:r>
    </w:p>
    <w:p w14:paraId="233F674B" w14:textId="5F42139F" w:rsidR="0098674A" w:rsidRDefault="0098674A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540" w:author="OMH CKO" w:date="2018-04-17T12:27:00Z">
        <w:r>
          <w:rPr>
            <w:rFonts w:eastAsiaTheme="minorHAnsi"/>
            <w:i/>
            <w:u w:val="single"/>
          </w:rPr>
          <w:lastRenderedPageBreak/>
          <w:delText>Požadované</w:delText>
        </w:r>
      </w:del>
      <w:ins w:id="2541" w:author="OMH CKO" w:date="2018-04-17T12:27:00Z">
        <w:r w:rsidR="00AE4637">
          <w:rPr>
            <w:rFonts w:eastAsiaTheme="minorHAnsi"/>
            <w:i/>
            <w:u w:val="single"/>
          </w:rPr>
          <w:t>Doplňujúce</w:t>
        </w:r>
      </w:ins>
      <w:r w:rsidR="00AE4637">
        <w:rPr>
          <w:rFonts w:eastAsiaTheme="minorHAnsi"/>
          <w:i/>
          <w:u w:val="single"/>
        </w:rPr>
        <w:t xml:space="preserve"> </w:t>
      </w:r>
      <w:r>
        <w:rPr>
          <w:rFonts w:eastAsiaTheme="minorHAnsi"/>
          <w:i/>
          <w:u w:val="single"/>
        </w:rPr>
        <w:t>informácie</w:t>
      </w:r>
    </w:p>
    <w:p w14:paraId="526A5C05" w14:textId="77777777" w:rsidR="0098674A" w:rsidRDefault="0098674A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RO</w:t>
      </w:r>
      <w:r w:rsidRPr="0098674A">
        <w:rPr>
          <w:rFonts w:eastAsiaTheme="minorHAnsi"/>
          <w:i/>
        </w:rPr>
        <w:t xml:space="preserve"> informuje najmä o:</w:t>
      </w:r>
    </w:p>
    <w:p w14:paraId="5559195C" w14:textId="77777777" w:rsidR="0098674A" w:rsidRPr="00F41510" w:rsidRDefault="0098674A" w:rsidP="00F41510">
      <w:pPr>
        <w:pStyle w:val="Odsekzoznamu"/>
        <w:numPr>
          <w:ilvl w:val="0"/>
          <w:numId w:val="33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príkladoch informačných a komunikačných opatrení uskutočnených pri realizácii komunikačnej s</w:t>
      </w:r>
      <w:r w:rsidR="00E34E07">
        <w:rPr>
          <w:rFonts w:eastAsiaTheme="minorHAnsi"/>
          <w:i/>
        </w:rPr>
        <w:t>tratégie príslušného programu</w:t>
      </w:r>
    </w:p>
    <w:p w14:paraId="562ECDB0" w14:textId="04F79C19" w:rsidR="007813EA" w:rsidRDefault="0098674A" w:rsidP="00F41510">
      <w:pPr>
        <w:pStyle w:val="Odsekzoznamu"/>
        <w:numPr>
          <w:ilvl w:val="0"/>
          <w:numId w:val="32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nástrojoch/prostriedkoch realizácie opatrení informovania a komunikácie a ak je to možné, tiež o elektronickej adrese, na ktor</w:t>
      </w:r>
      <w:r w:rsidR="00E34E07">
        <w:rPr>
          <w:rFonts w:eastAsiaTheme="minorHAnsi"/>
          <w:i/>
        </w:rPr>
        <w:t>ej sú zverejnené uvedené údaje</w:t>
      </w:r>
      <w:del w:id="2542" w:author="OMH CKO" w:date="2018-04-17T12:27:00Z">
        <w:r w:rsidRPr="00F41510">
          <w:rPr>
            <w:rFonts w:eastAsiaTheme="minorHAnsi"/>
            <w:i/>
          </w:rPr>
          <w:delText xml:space="preserve"> </w:delText>
        </w:r>
      </w:del>
    </w:p>
    <w:p w14:paraId="5C95CF06" w14:textId="67991CF9" w:rsidR="0098674A" w:rsidRPr="00F41510" w:rsidRDefault="007813EA" w:rsidP="00F41510">
      <w:pPr>
        <w:pStyle w:val="Odsekzoznamu"/>
        <w:numPr>
          <w:ilvl w:val="0"/>
          <w:numId w:val="32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ins w:id="2543" w:author="OMH CKO" w:date="2018-04-17T12:27:00Z"/>
          <w:rFonts w:eastAsiaTheme="minorHAnsi"/>
          <w:i/>
        </w:rPr>
      </w:pPr>
      <w:ins w:id="2544" w:author="OMH CKO" w:date="2018-04-17T12:27:00Z">
        <w:r>
          <w:rPr>
            <w:rFonts w:eastAsiaTheme="minorHAnsi"/>
            <w:i/>
          </w:rPr>
          <w:t xml:space="preserve">vlastné vyhodnotenie výsledkov </w:t>
        </w:r>
        <w:r w:rsidR="00660CFB">
          <w:rPr>
            <w:rFonts w:eastAsiaTheme="minorHAnsi"/>
            <w:i/>
          </w:rPr>
          <w:t>informačných a komunikačných aktivít</w:t>
        </w:r>
        <w:r w:rsidR="007A7DF2">
          <w:rPr>
            <w:rFonts w:eastAsiaTheme="minorHAnsi"/>
            <w:i/>
          </w:rPr>
          <w:t xml:space="preserve"> (</w:t>
        </w:r>
        <w:r w:rsidR="00CE3810">
          <w:rPr>
            <w:rFonts w:eastAsiaTheme="minorHAnsi"/>
            <w:i/>
          </w:rPr>
          <w:t xml:space="preserve">vplyv </w:t>
        </w:r>
        <w:r w:rsidR="007A7DF2">
          <w:rPr>
            <w:rFonts w:eastAsiaTheme="minorHAnsi"/>
            <w:i/>
          </w:rPr>
          <w:t>na implementáciu)</w:t>
        </w:r>
      </w:ins>
    </w:p>
    <w:p w14:paraId="7A33FD35" w14:textId="77777777" w:rsidR="0098674A" w:rsidRPr="00F41510" w:rsidRDefault="0098674A" w:rsidP="00F41510">
      <w:pPr>
        <w:pStyle w:val="Odsekzoznamu"/>
        <w:numPr>
          <w:ilvl w:val="0"/>
          <w:numId w:val="32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obsahu významných</w:t>
      </w:r>
      <w:r w:rsidR="00E34E07">
        <w:rPr>
          <w:rFonts w:eastAsiaTheme="minorHAnsi"/>
          <w:i/>
        </w:rPr>
        <w:t xml:space="preserve"> zmien komunikačnej stratégie</w:t>
      </w:r>
    </w:p>
    <w:p w14:paraId="2A2C1CB0" w14:textId="77777777" w:rsidR="0098674A" w:rsidRDefault="0098674A" w:rsidP="0098674A">
      <w:pPr>
        <w:shd w:val="clear" w:color="auto" w:fill="B8CCE4" w:themeFill="accent1" w:themeFillTint="66"/>
        <w:spacing w:after="120" w:line="276" w:lineRule="auto"/>
        <w:jc w:val="both"/>
        <w:rPr>
          <w:del w:id="2545" w:author="OMH CKO" w:date="2018-04-17T12:27:00Z"/>
          <w:rFonts w:eastAsiaTheme="minorHAnsi"/>
          <w:i/>
          <w:u w:val="single"/>
        </w:rPr>
      </w:pPr>
      <w:del w:id="2546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795548DA" w14:textId="77777777" w:rsidR="0098674A" w:rsidRPr="00F41510" w:rsidRDefault="005C4093" w:rsidP="0098674A">
      <w:pPr>
        <w:shd w:val="clear" w:color="auto" w:fill="B8CCE4" w:themeFill="accent1" w:themeFillTint="66"/>
        <w:spacing w:after="120" w:line="276" w:lineRule="auto"/>
        <w:jc w:val="both"/>
        <w:rPr>
          <w:del w:id="2547" w:author="OMH CKO" w:date="2018-04-17T12:27:00Z"/>
          <w:rFonts w:eastAsiaTheme="minorHAnsi"/>
          <w:i/>
        </w:rPr>
      </w:pPr>
      <w:del w:id="2548" w:author="OMH CKO" w:date="2018-04-17T12:27:00Z">
        <w:r>
          <w:rPr>
            <w:rFonts w:eastAsiaTheme="minorHAnsi"/>
            <w:i/>
          </w:rPr>
          <w:delText>Komunikačná stratégia programu</w:delText>
        </w:r>
        <w:r w:rsidR="00EB6B8C">
          <w:rPr>
            <w:rFonts w:eastAsiaTheme="minorHAnsi"/>
            <w:i/>
          </w:rPr>
          <w:delText>, Ročný komunikačný plán</w:delText>
        </w:r>
      </w:del>
    </w:p>
    <w:p w14:paraId="3785C6E7" w14:textId="57D8C6E2" w:rsidR="00AA7D81" w:rsidRPr="00AA7D81" w:rsidRDefault="00CC5AC9" w:rsidP="00F75371">
      <w:pPr>
        <w:pStyle w:val="MPCKO3"/>
        <w:rPr>
          <w:rFonts w:eastAsiaTheme="minorHAnsi"/>
          <w:lang w:eastAsia="en-US"/>
        </w:rPr>
      </w:pPr>
      <w:bookmarkStart w:id="2549" w:name="_Toc510701103"/>
      <w:bookmarkStart w:id="2550" w:name="_Toc428367970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13. </w:t>
      </w:r>
      <w:r w:rsidR="00F25D5C">
        <w:rPr>
          <w:rFonts w:eastAsiaTheme="minorHAnsi"/>
          <w:lang w:eastAsia="en-US"/>
        </w:rPr>
        <w:t>Opatrenia</w:t>
      </w:r>
      <w:r w:rsidR="00F25D5C" w:rsidRPr="00AA7D81">
        <w:rPr>
          <w:rFonts w:eastAsiaTheme="minorHAnsi"/>
          <w:lang w:eastAsia="en-US"/>
        </w:rPr>
        <w:t xml:space="preserve"> </w:t>
      </w:r>
      <w:r w:rsidR="00E86675">
        <w:rPr>
          <w:rFonts w:eastAsiaTheme="minorHAnsi"/>
          <w:lang w:eastAsia="en-US"/>
        </w:rPr>
        <w:t xml:space="preserve">prijaté </w:t>
      </w:r>
      <w:r w:rsidR="0020757C">
        <w:rPr>
          <w:rFonts w:eastAsiaTheme="minorHAnsi"/>
          <w:lang w:eastAsia="en-US"/>
        </w:rPr>
        <w:t xml:space="preserve">na splnenie ex </w:t>
      </w:r>
      <w:proofErr w:type="spellStart"/>
      <w:r w:rsidR="0020757C">
        <w:rPr>
          <w:rFonts w:eastAsiaTheme="minorHAnsi"/>
          <w:lang w:eastAsia="en-US"/>
        </w:rPr>
        <w:t>ante</w:t>
      </w:r>
      <w:proofErr w:type="spellEnd"/>
      <w:r w:rsidR="0020757C">
        <w:rPr>
          <w:rFonts w:eastAsiaTheme="minorHAnsi"/>
          <w:lang w:eastAsia="en-US"/>
        </w:rPr>
        <w:t xml:space="preserve"> </w:t>
      </w:r>
      <w:proofErr w:type="spellStart"/>
      <w:r w:rsidR="0020757C">
        <w:rPr>
          <w:rFonts w:eastAsiaTheme="minorHAnsi"/>
          <w:lang w:eastAsia="en-US"/>
        </w:rPr>
        <w:t>kondicionalít</w:t>
      </w:r>
      <w:proofErr w:type="spellEnd"/>
      <w:r w:rsidR="00341EA3" w:rsidRPr="00341EA3">
        <w:rPr>
          <w:rFonts w:eastAsiaTheme="minorHAnsi"/>
        </w:rPr>
        <w:t xml:space="preserve"> </w:t>
      </w:r>
      <w:r w:rsidR="00341EA3">
        <w:rPr>
          <w:rFonts w:eastAsiaTheme="minorHAnsi"/>
        </w:rPr>
        <w:t>na základe článku 50</w:t>
      </w:r>
      <w:r w:rsidR="00341EA3" w:rsidRPr="00AA7D81">
        <w:rPr>
          <w:rFonts w:eastAsiaTheme="minorHAnsi"/>
        </w:rPr>
        <w:t xml:space="preserve"> (4) nariadenia</w:t>
      </w:r>
      <w:r w:rsidR="00341EA3">
        <w:rPr>
          <w:rFonts w:eastAsiaTheme="minorHAnsi"/>
        </w:rPr>
        <w:t xml:space="preserve"> </w:t>
      </w:r>
      <w:r w:rsidR="00341EA3" w:rsidRPr="00AA7D81">
        <w:rPr>
          <w:rFonts w:eastAsiaTheme="minorHAnsi"/>
        </w:rPr>
        <w:t xml:space="preserve">EP a Rady (EÚ) </w:t>
      </w:r>
      <w:del w:id="2551" w:author="OMH CKO" w:date="2018-04-17T12:27:00Z">
        <w:r w:rsidR="005911B1">
          <w:rPr>
            <w:rFonts w:eastAsiaTheme="minorHAnsi"/>
          </w:rPr>
          <w:br/>
        </w:r>
      </w:del>
      <w:r w:rsidR="00341EA3" w:rsidRPr="00AA7D81">
        <w:rPr>
          <w:rFonts w:eastAsiaTheme="minorHAnsi"/>
        </w:rPr>
        <w:t>č. 1303/2013</w:t>
      </w:r>
      <w:bookmarkEnd w:id="2549"/>
      <w:bookmarkEnd w:id="2550"/>
      <w:ins w:id="2552" w:author="OMH CKO" w:date="2018-04-17T12:27:00Z">
        <w:r w:rsidR="006E2323">
          <w:rPr>
            <w:rFonts w:eastAsiaTheme="minorHAnsi"/>
          </w:rPr>
          <w:t xml:space="preserve"> – nerelevantné pre správy predkladané v roku 2018 a neskôr</w:t>
        </w:r>
      </w:ins>
    </w:p>
    <w:p w14:paraId="222C4E15" w14:textId="3252B753" w:rsidR="00E86675" w:rsidRPr="00F41510" w:rsidRDefault="00E86675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553" w:author="OMH CKO" w:date="2018-04-17T12:27:00Z">
        <w:r w:rsidRPr="00F41510">
          <w:rPr>
            <w:rFonts w:eastAsiaTheme="minorHAnsi"/>
            <w:i/>
            <w:u w:val="single"/>
          </w:rPr>
          <w:delText>Požadované</w:delText>
        </w:r>
      </w:del>
      <w:ins w:id="2554" w:author="OMH CKO" w:date="2018-04-17T12:27:00Z">
        <w:r w:rsidR="00AE4637">
          <w:rPr>
            <w:rFonts w:eastAsiaTheme="minorHAnsi"/>
            <w:i/>
            <w:u w:val="single"/>
          </w:rPr>
          <w:t>Doplňujúce</w:t>
        </w:r>
      </w:ins>
      <w:r w:rsidRPr="00F41510">
        <w:rPr>
          <w:rFonts w:eastAsiaTheme="minorHAnsi"/>
          <w:i/>
          <w:u w:val="single"/>
        </w:rPr>
        <w:t xml:space="preserve"> informácie</w:t>
      </w:r>
    </w:p>
    <w:p w14:paraId="18BC3E05" w14:textId="2A4FC238" w:rsidR="00D83727" w:rsidRPr="00F41510" w:rsidRDefault="00D83727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 xml:space="preserve">V nadväznosti na povinnosť členského štátu preukázať Európskej komisii splnenie </w:t>
      </w:r>
      <w:r w:rsidR="00105315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 xml:space="preserve"> v čase schvaľovania Partnerskej dohody a operačného programu, alebo najneskôr v termíne do 31.12.2016, RO vo </w:t>
      </w:r>
      <w:del w:id="2555" w:author="OMH CKO" w:date="2018-04-17T12:27:00Z">
        <w:r w:rsidRPr="00F41510">
          <w:rPr>
            <w:rFonts w:eastAsiaTheme="minorHAnsi"/>
            <w:i/>
          </w:rPr>
          <w:delText>výročnej správe</w:delText>
        </w:r>
      </w:del>
      <w:ins w:id="2556" w:author="OMH CKO" w:date="2018-04-17T12:27:00Z">
        <w:r w:rsidR="00752DE7">
          <w:rPr>
            <w:rFonts w:eastAsiaTheme="minorHAnsi"/>
            <w:i/>
          </w:rPr>
          <w:t>VS</w:t>
        </w:r>
      </w:ins>
      <w:r w:rsidRPr="00F41510">
        <w:rPr>
          <w:rFonts w:eastAsiaTheme="minorHAnsi"/>
          <w:i/>
        </w:rPr>
        <w:t xml:space="preserve"> za rok 2016 (predkladanej v roku 2017) </w:t>
      </w:r>
      <w:r w:rsidR="005F6C6F" w:rsidRPr="00F41510">
        <w:rPr>
          <w:rFonts w:eastAsiaTheme="minorHAnsi"/>
          <w:i/>
        </w:rPr>
        <w:t xml:space="preserve">vyhodnotí plnenie </w:t>
      </w:r>
      <w:r w:rsidR="00105315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 xml:space="preserve">, ktoré neboli v stave splnené v čase schválenia operačného programu. Riadiaci orgán poskytne </w:t>
      </w:r>
      <w:r w:rsidR="005F6C6F" w:rsidRPr="00F41510">
        <w:rPr>
          <w:rFonts w:eastAsiaTheme="minorHAnsi"/>
          <w:i/>
        </w:rPr>
        <w:t xml:space="preserve">informácie o spôsobe </w:t>
      </w:r>
      <w:r w:rsidR="00D2426D" w:rsidRPr="00F41510">
        <w:rPr>
          <w:rFonts w:eastAsiaTheme="minorHAnsi"/>
          <w:i/>
        </w:rPr>
        <w:t>s</w:t>
      </w:r>
      <w:r w:rsidR="005F6C6F" w:rsidRPr="00F41510">
        <w:rPr>
          <w:rFonts w:eastAsiaTheme="minorHAnsi"/>
          <w:i/>
        </w:rPr>
        <w:t>plnenia</w:t>
      </w:r>
      <w:r w:rsidRPr="00F41510">
        <w:rPr>
          <w:rFonts w:eastAsiaTheme="minorHAnsi"/>
          <w:i/>
        </w:rPr>
        <w:t xml:space="preserve"> tematických </w:t>
      </w:r>
      <w:r w:rsidR="00105315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>, ktorých plnenie má v gescii, ako aj o</w:t>
      </w:r>
      <w:r w:rsidR="005F6C6F" w:rsidRPr="00F41510">
        <w:rPr>
          <w:rFonts w:eastAsiaTheme="minorHAnsi"/>
          <w:i/>
        </w:rPr>
        <w:t xml:space="preserve"> spôsobe </w:t>
      </w:r>
      <w:r w:rsidR="00D2426D" w:rsidRPr="00F41510">
        <w:rPr>
          <w:rFonts w:eastAsiaTheme="minorHAnsi"/>
          <w:i/>
        </w:rPr>
        <w:t>s</w:t>
      </w:r>
      <w:r w:rsidR="005F6C6F" w:rsidRPr="00F41510">
        <w:rPr>
          <w:rFonts w:eastAsiaTheme="minorHAnsi"/>
          <w:i/>
        </w:rPr>
        <w:t>plnenia </w:t>
      </w:r>
      <w:r w:rsidRPr="00F41510">
        <w:rPr>
          <w:rFonts w:eastAsiaTheme="minorHAnsi"/>
          <w:i/>
        </w:rPr>
        <w:t xml:space="preserve">všeobecných </w:t>
      </w:r>
      <w:r w:rsidR="00105315">
        <w:rPr>
          <w:rFonts w:eastAsiaTheme="minorHAnsi"/>
          <w:i/>
        </w:rPr>
        <w:t>EAK</w:t>
      </w:r>
      <w:r w:rsidR="005F6C6F" w:rsidRPr="00F41510">
        <w:rPr>
          <w:rFonts w:eastAsiaTheme="minorHAnsi"/>
          <w:i/>
        </w:rPr>
        <w:t>,</w:t>
      </w:r>
      <w:r w:rsidRPr="00F41510">
        <w:rPr>
          <w:rFonts w:eastAsiaTheme="minorHAnsi"/>
          <w:i/>
        </w:rPr>
        <w:t xml:space="preserve"> v rozsahu stanovenom </w:t>
      </w:r>
      <w:r w:rsidR="005F6C6F" w:rsidRPr="00F41510">
        <w:rPr>
          <w:rFonts w:eastAsiaTheme="minorHAnsi"/>
          <w:i/>
        </w:rPr>
        <w:t>v nasledovných tabuľkách</w:t>
      </w:r>
      <w:r w:rsidR="00D2426D" w:rsidRPr="00F41510">
        <w:rPr>
          <w:rFonts w:eastAsiaTheme="minorHAnsi"/>
          <w:i/>
        </w:rPr>
        <w:t xml:space="preserve">. </w:t>
      </w:r>
    </w:p>
    <w:p w14:paraId="50DABABB" w14:textId="77777777" w:rsidR="00AA7D81" w:rsidRPr="00B222A9" w:rsidRDefault="00A730CC" w:rsidP="00AA7D81">
      <w:pPr>
        <w:spacing w:after="120"/>
        <w:rPr>
          <w:del w:id="2557" w:author="OMH CKO" w:date="2018-04-17T12:27:00Z"/>
          <w:rFonts w:eastAsiaTheme="minorHAnsi"/>
          <w:b/>
          <w:lang w:eastAsia="en-US"/>
        </w:rPr>
      </w:pPr>
      <w:del w:id="2558" w:author="OMH CKO" w:date="2018-04-17T12:27:00Z">
        <w:r>
          <w:rPr>
            <w:rFonts w:eastAsiaTheme="minorHAnsi"/>
            <w:b/>
            <w:lang w:eastAsia="en-US"/>
          </w:rPr>
          <w:delText>Tabuľka 14</w:delText>
        </w:r>
        <w:r w:rsidR="00AA7D81" w:rsidRPr="00B222A9">
          <w:rPr>
            <w:rFonts w:eastAsiaTheme="minorHAnsi"/>
            <w:b/>
            <w:lang w:eastAsia="en-US"/>
          </w:rPr>
          <w:delText xml:space="preserve"> </w:delText>
        </w:r>
        <w:r w:rsidR="00E86675">
          <w:rPr>
            <w:rFonts w:eastAsiaTheme="minorHAnsi"/>
            <w:b/>
            <w:lang w:eastAsia="en-US"/>
          </w:rPr>
          <w:delText>Opatrenia prijaté</w:delText>
        </w:r>
        <w:r w:rsidR="00E86675" w:rsidRPr="00B222A9">
          <w:rPr>
            <w:rFonts w:eastAsiaTheme="minorHAnsi"/>
            <w:b/>
            <w:lang w:eastAsia="en-US"/>
          </w:rPr>
          <w:delText xml:space="preserve"> </w:delText>
        </w:r>
        <w:r w:rsidR="00AA7D81" w:rsidRPr="00B222A9">
          <w:rPr>
            <w:rFonts w:eastAsiaTheme="minorHAnsi"/>
            <w:b/>
            <w:lang w:eastAsia="en-US"/>
          </w:rPr>
          <w:delText xml:space="preserve">s cieľom splniť uplatniteľné všeobecné </w:delText>
        </w:r>
        <w:r w:rsidR="00E86675">
          <w:rPr>
            <w:rFonts w:eastAsiaTheme="minorHAnsi"/>
            <w:b/>
            <w:lang w:eastAsia="en-US"/>
          </w:rPr>
          <w:delText>EAK</w:delText>
        </w:r>
      </w:del>
    </w:p>
    <w:p w14:paraId="723A7059" w14:textId="77777777" w:rsidR="0083364A" w:rsidRDefault="0083364A" w:rsidP="00F41510">
      <w:pPr>
        <w:shd w:val="clear" w:color="auto" w:fill="B8CCE4" w:themeFill="accent1" w:themeFillTint="66"/>
        <w:spacing w:after="120" w:line="276" w:lineRule="auto"/>
        <w:jc w:val="both"/>
        <w:rPr>
          <w:del w:id="2559" w:author="OMH CKO" w:date="2018-04-17T12:27:00Z"/>
          <w:rFonts w:eastAsiaTheme="minorHAnsi"/>
          <w:i/>
          <w:u w:val="single"/>
        </w:rPr>
      </w:pPr>
      <w:del w:id="2560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46F4ED0F" w14:textId="77777777" w:rsidR="0058096C" w:rsidRDefault="0083364A" w:rsidP="00F41510">
      <w:pPr>
        <w:shd w:val="clear" w:color="auto" w:fill="B8CCE4" w:themeFill="accent1" w:themeFillTint="66"/>
        <w:spacing w:after="120" w:line="276" w:lineRule="auto"/>
        <w:jc w:val="both"/>
        <w:rPr>
          <w:del w:id="2561" w:author="OMH CKO" w:date="2018-04-17T12:27:00Z"/>
          <w:rFonts w:eastAsiaTheme="minorHAnsi"/>
          <w:i/>
        </w:rPr>
      </w:pPr>
      <w:del w:id="2562" w:author="OMH CKO" w:date="2018-04-17T12:27:00Z">
        <w:r>
          <w:rPr>
            <w:rFonts w:eastAsiaTheme="minorHAnsi"/>
            <w:i/>
          </w:rPr>
          <w:delText xml:space="preserve">RO vyplní </w:delText>
        </w:r>
        <w:r w:rsidR="00AC1F39">
          <w:rPr>
            <w:rFonts w:eastAsiaTheme="minorHAnsi"/>
            <w:i/>
          </w:rPr>
          <w:delText xml:space="preserve">tabuľku </w:delText>
        </w:r>
        <w:r w:rsidR="0008133C">
          <w:rPr>
            <w:rFonts w:eastAsiaTheme="minorHAnsi"/>
            <w:i/>
          </w:rPr>
          <w:delText xml:space="preserve">na základe podkladu CKO. CKO zasiela podklad </w:delText>
        </w:r>
        <w:r w:rsidR="0008133C" w:rsidRPr="00125F1A">
          <w:rPr>
            <w:rFonts w:eastAsiaTheme="minorHAnsi"/>
            <w:i/>
          </w:rPr>
          <w:delText>v termíne do 28. februára príslušného roku, v ktorom sa správa predkladá.</w:delText>
        </w:r>
      </w:del>
    </w:p>
    <w:p w14:paraId="3D37337D" w14:textId="77777777" w:rsidR="00E737C4" w:rsidRDefault="00E737C4" w:rsidP="00F41510">
      <w:pPr>
        <w:shd w:val="clear" w:color="auto" w:fill="B8CCE4" w:themeFill="accent1" w:themeFillTint="66"/>
        <w:spacing w:after="120" w:line="276" w:lineRule="auto"/>
        <w:jc w:val="both"/>
        <w:rPr>
          <w:del w:id="2563" w:author="OMH CKO" w:date="2018-04-17T12:27:00Z"/>
          <w:rFonts w:eastAsiaTheme="minorHAnsi"/>
          <w:i/>
        </w:rPr>
      </w:pPr>
      <w:del w:id="2564" w:author="OMH CKO" w:date="2018-04-17T12:27:00Z">
        <w:r>
          <w:rPr>
            <w:rFonts w:eastAsiaTheme="minorHAnsi"/>
            <w:i/>
          </w:rPr>
          <w:delText xml:space="preserve">V stĺpci „Konečný termín“ sa uvedie termín stanovený v schválenom OP/PS alebo </w:delText>
        </w:r>
        <w:r w:rsidR="00ED2B49">
          <w:rPr>
            <w:rFonts w:eastAsiaTheme="minorHAnsi"/>
            <w:i/>
          </w:rPr>
          <w:delText xml:space="preserve">iný </w:delText>
        </w:r>
        <w:r>
          <w:rPr>
            <w:rFonts w:eastAsiaTheme="minorHAnsi"/>
            <w:i/>
          </w:rPr>
          <w:delText>termín schválený Komisiou.</w:delText>
        </w:r>
      </w:del>
    </w:p>
    <w:p w14:paraId="09BF107D" w14:textId="77777777" w:rsidR="00AA7D81" w:rsidRPr="00F41510" w:rsidRDefault="0058096C" w:rsidP="00F41510">
      <w:pPr>
        <w:shd w:val="clear" w:color="auto" w:fill="B8CCE4" w:themeFill="accent1" w:themeFillTint="66"/>
        <w:spacing w:after="120" w:line="276" w:lineRule="auto"/>
        <w:jc w:val="both"/>
        <w:rPr>
          <w:del w:id="2565" w:author="OMH CKO" w:date="2018-04-17T12:27:00Z"/>
          <w:rFonts w:eastAsiaTheme="minorHAnsi"/>
          <w:i/>
          <w:u w:val="single"/>
        </w:rPr>
      </w:pPr>
      <w:del w:id="2566" w:author="OMH CKO" w:date="2018-04-17T12:27:00Z">
        <w:r>
          <w:rPr>
            <w:rFonts w:eastAsiaTheme="minorHAnsi"/>
            <w:i/>
          </w:rPr>
          <w:delText xml:space="preserve">V stĺpci „Komentár“ sa </w:delText>
        </w:r>
        <w:r w:rsidR="00360ED9">
          <w:rPr>
            <w:rFonts w:eastAsiaTheme="minorHAnsi"/>
            <w:i/>
          </w:rPr>
          <w:delText xml:space="preserve">v prípade plnenia opatrenia v termíne </w:delText>
        </w:r>
        <w:r>
          <w:rPr>
            <w:rFonts w:eastAsiaTheme="minorHAnsi"/>
            <w:i/>
          </w:rPr>
          <w:delText>uvedie p</w:delText>
        </w:r>
        <w:r w:rsidR="00360ED9">
          <w:rPr>
            <w:rFonts w:eastAsiaTheme="minorHAnsi"/>
            <w:i/>
          </w:rPr>
          <w:delText>opis spôsobu plnenia opatrenia spolu s </w:delText>
        </w:r>
        <w:r>
          <w:rPr>
            <w:rFonts w:eastAsiaTheme="minorHAnsi"/>
            <w:i/>
          </w:rPr>
          <w:delText>odkaz</w:delText>
        </w:r>
        <w:r w:rsidR="00360ED9">
          <w:rPr>
            <w:rFonts w:eastAsiaTheme="minorHAnsi"/>
            <w:i/>
          </w:rPr>
          <w:delText>om</w:delText>
        </w:r>
        <w:r>
          <w:rPr>
            <w:rFonts w:eastAsiaTheme="minorHAnsi"/>
            <w:i/>
          </w:rPr>
          <w:delText xml:space="preserve"> na výstup</w:delText>
        </w:r>
        <w:r w:rsidR="00360ED9">
          <w:rPr>
            <w:rFonts w:eastAsiaTheme="minorHAnsi"/>
            <w:i/>
          </w:rPr>
          <w:delText>y, v prípade neplnenia termínov pre opatrenia sa uvedú hlavné príčiny a spôsob stanovenia nových termínov plnenia ostávajúcich o</w:delText>
        </w:r>
        <w:r w:rsidR="003F292A">
          <w:rPr>
            <w:rFonts w:eastAsiaTheme="minorHAnsi"/>
            <w:i/>
          </w:rPr>
          <w:delText xml:space="preserve">patrení. </w:delText>
        </w:r>
      </w:del>
    </w:p>
    <w:tbl>
      <w:tblPr>
        <w:tblW w:w="55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032"/>
        <w:gridCol w:w="1052"/>
        <w:gridCol w:w="884"/>
        <w:gridCol w:w="1181"/>
        <w:gridCol w:w="1244"/>
        <w:gridCol w:w="965"/>
        <w:gridCol w:w="1242"/>
        <w:gridCol w:w="1107"/>
      </w:tblGrid>
      <w:tr w:rsidR="0083364A" w:rsidRPr="00B222A9" w14:paraId="593E5A69" w14:textId="77777777" w:rsidTr="00F41510">
        <w:trPr>
          <w:trHeight w:val="345"/>
          <w:jc w:val="center"/>
          <w:del w:id="2567" w:author="OMH CKO" w:date="2018-04-17T12:27:00Z"/>
        </w:trPr>
        <w:tc>
          <w:tcPr>
            <w:tcW w:w="688" w:type="pct"/>
            <w:shd w:val="clear" w:color="auto" w:fill="B8CCE4" w:themeFill="accent1" w:themeFillTint="66"/>
            <w:vAlign w:val="center"/>
          </w:tcPr>
          <w:p w14:paraId="01E8493B" w14:textId="77777777" w:rsidR="0083364A" w:rsidRPr="00B222A9" w:rsidRDefault="0083364A" w:rsidP="00F41510">
            <w:pPr>
              <w:spacing w:before="60" w:after="60" w:line="276" w:lineRule="auto"/>
              <w:jc w:val="center"/>
              <w:rPr>
                <w:del w:id="256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69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1.</w:delText>
              </w:r>
            </w:del>
          </w:p>
        </w:tc>
        <w:tc>
          <w:tcPr>
            <w:tcW w:w="511" w:type="pct"/>
            <w:shd w:val="clear" w:color="auto" w:fill="B8CCE4" w:themeFill="accent1" w:themeFillTint="66"/>
            <w:vAlign w:val="center"/>
          </w:tcPr>
          <w:p w14:paraId="474E0A4A" w14:textId="77777777" w:rsidR="0083364A" w:rsidRPr="00B222A9" w:rsidRDefault="0083364A" w:rsidP="00F41510">
            <w:pPr>
              <w:spacing w:before="60" w:after="60" w:line="276" w:lineRule="auto"/>
              <w:jc w:val="center"/>
              <w:rPr>
                <w:del w:id="257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71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2.</w:delText>
              </w:r>
            </w:del>
          </w:p>
        </w:tc>
        <w:tc>
          <w:tcPr>
            <w:tcW w:w="521" w:type="pct"/>
            <w:shd w:val="clear" w:color="auto" w:fill="B8CCE4" w:themeFill="accent1" w:themeFillTint="66"/>
            <w:vAlign w:val="center"/>
          </w:tcPr>
          <w:p w14:paraId="17ED9905" w14:textId="77777777" w:rsidR="0083364A" w:rsidRPr="00B222A9" w:rsidDel="00E86675" w:rsidRDefault="0083364A" w:rsidP="00F41510">
            <w:pPr>
              <w:spacing w:before="60" w:after="60" w:line="276" w:lineRule="auto"/>
              <w:jc w:val="center"/>
              <w:rPr>
                <w:del w:id="257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73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3.</w:delText>
              </w:r>
            </w:del>
          </w:p>
        </w:tc>
        <w:tc>
          <w:tcPr>
            <w:tcW w:w="438" w:type="pct"/>
            <w:shd w:val="clear" w:color="auto" w:fill="B8CCE4" w:themeFill="accent1" w:themeFillTint="66"/>
            <w:vAlign w:val="center"/>
          </w:tcPr>
          <w:p w14:paraId="11142106" w14:textId="77777777" w:rsidR="0083364A" w:rsidRDefault="0083364A" w:rsidP="00F41510">
            <w:pPr>
              <w:spacing w:before="60" w:after="60" w:line="276" w:lineRule="auto"/>
              <w:jc w:val="center"/>
              <w:rPr>
                <w:del w:id="257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75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4.</w:delText>
              </w:r>
            </w:del>
          </w:p>
        </w:tc>
        <w:tc>
          <w:tcPr>
            <w:tcW w:w="585" w:type="pct"/>
            <w:shd w:val="clear" w:color="auto" w:fill="B8CCE4" w:themeFill="accent1" w:themeFillTint="66"/>
            <w:vAlign w:val="center"/>
          </w:tcPr>
          <w:p w14:paraId="4C438C3D" w14:textId="77777777" w:rsidR="0083364A" w:rsidRPr="00B222A9" w:rsidRDefault="0083364A" w:rsidP="00F41510">
            <w:pPr>
              <w:spacing w:before="60" w:after="60" w:line="276" w:lineRule="auto"/>
              <w:jc w:val="center"/>
              <w:rPr>
                <w:del w:id="257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7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5.</w:delText>
              </w:r>
            </w:del>
          </w:p>
        </w:tc>
        <w:tc>
          <w:tcPr>
            <w:tcW w:w="616" w:type="pct"/>
            <w:shd w:val="clear" w:color="auto" w:fill="B8CCE4" w:themeFill="accent1" w:themeFillTint="66"/>
            <w:vAlign w:val="center"/>
          </w:tcPr>
          <w:p w14:paraId="5667EEAE" w14:textId="77777777" w:rsidR="0083364A" w:rsidRPr="00B222A9" w:rsidDel="00E86675" w:rsidRDefault="0083364A" w:rsidP="00F41510">
            <w:pPr>
              <w:spacing w:before="60" w:after="60" w:line="276" w:lineRule="auto"/>
              <w:jc w:val="center"/>
              <w:rPr>
                <w:del w:id="257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79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6.</w:delText>
              </w:r>
            </w:del>
          </w:p>
        </w:tc>
        <w:tc>
          <w:tcPr>
            <w:tcW w:w="478" w:type="pct"/>
            <w:shd w:val="clear" w:color="auto" w:fill="B8CCE4" w:themeFill="accent1" w:themeFillTint="66"/>
            <w:vAlign w:val="center"/>
          </w:tcPr>
          <w:p w14:paraId="6C3C5FFA" w14:textId="77777777" w:rsidR="0083364A" w:rsidRPr="00B222A9" w:rsidRDefault="0083364A" w:rsidP="00F41510">
            <w:pPr>
              <w:spacing w:before="60" w:after="60" w:line="276" w:lineRule="auto"/>
              <w:jc w:val="center"/>
              <w:rPr>
                <w:del w:id="258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81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7.</w:delText>
              </w:r>
            </w:del>
          </w:p>
        </w:tc>
        <w:tc>
          <w:tcPr>
            <w:tcW w:w="615" w:type="pct"/>
            <w:shd w:val="clear" w:color="auto" w:fill="B8CCE4" w:themeFill="accent1" w:themeFillTint="66"/>
            <w:vAlign w:val="center"/>
          </w:tcPr>
          <w:p w14:paraId="633AE0B2" w14:textId="77777777" w:rsidR="0083364A" w:rsidRPr="00B222A9" w:rsidRDefault="0083364A" w:rsidP="00F41510">
            <w:pPr>
              <w:spacing w:before="60" w:after="60" w:line="276" w:lineRule="auto"/>
              <w:jc w:val="center"/>
              <w:rPr>
                <w:del w:id="258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83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8.</w:delText>
              </w:r>
            </w:del>
          </w:p>
        </w:tc>
        <w:tc>
          <w:tcPr>
            <w:tcW w:w="548" w:type="pct"/>
            <w:shd w:val="clear" w:color="auto" w:fill="B8CCE4" w:themeFill="accent1" w:themeFillTint="66"/>
            <w:vAlign w:val="center"/>
          </w:tcPr>
          <w:p w14:paraId="64CAF5A3" w14:textId="77777777" w:rsidR="0083364A" w:rsidRPr="00B222A9" w:rsidRDefault="0083364A" w:rsidP="00F41510">
            <w:pPr>
              <w:spacing w:before="60" w:after="60" w:line="276" w:lineRule="auto"/>
              <w:jc w:val="center"/>
              <w:rPr>
                <w:del w:id="258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85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9.</w:delText>
              </w:r>
            </w:del>
          </w:p>
        </w:tc>
      </w:tr>
      <w:tr w:rsidR="00E86675" w:rsidRPr="00B222A9" w14:paraId="50CCBAF7" w14:textId="77777777" w:rsidTr="00F41510">
        <w:trPr>
          <w:trHeight w:val="1933"/>
          <w:jc w:val="center"/>
          <w:del w:id="2586" w:author="OMH CKO" w:date="2018-04-17T12:27:00Z"/>
        </w:trPr>
        <w:tc>
          <w:tcPr>
            <w:tcW w:w="688" w:type="pct"/>
            <w:shd w:val="clear" w:color="auto" w:fill="B8CCE4" w:themeFill="accent1" w:themeFillTint="66"/>
            <w:vAlign w:val="center"/>
          </w:tcPr>
          <w:p w14:paraId="481F5313" w14:textId="77777777" w:rsidR="001377FD" w:rsidRDefault="00AA7D81" w:rsidP="00AA7D81">
            <w:pPr>
              <w:snapToGrid w:val="0"/>
              <w:spacing w:after="200" w:line="276" w:lineRule="auto"/>
              <w:jc w:val="center"/>
              <w:rPr>
                <w:del w:id="258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88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lastRenderedPageBreak/>
                <w:delText>Všeobecná</w:delText>
              </w:r>
            </w:del>
          </w:p>
          <w:p w14:paraId="74C2CD13" w14:textId="77777777" w:rsidR="00AA7D81" w:rsidRPr="00B222A9" w:rsidRDefault="00AA7D81">
            <w:pPr>
              <w:snapToGrid w:val="0"/>
              <w:spacing w:after="200" w:line="276" w:lineRule="auto"/>
              <w:jc w:val="center"/>
              <w:rPr>
                <w:del w:id="258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90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 w:rsidR="00E86675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EAK</w:delText>
              </w:r>
            </w:del>
          </w:p>
        </w:tc>
        <w:tc>
          <w:tcPr>
            <w:tcW w:w="511" w:type="pct"/>
            <w:shd w:val="clear" w:color="auto" w:fill="B8CCE4" w:themeFill="accent1" w:themeFillTint="66"/>
            <w:vAlign w:val="center"/>
          </w:tcPr>
          <w:p w14:paraId="7042558C" w14:textId="77777777" w:rsidR="00AA7D81" w:rsidRPr="00B222A9" w:rsidRDefault="00AA7D81" w:rsidP="00AA7D81">
            <w:pPr>
              <w:snapToGrid w:val="0"/>
              <w:spacing w:after="200" w:line="276" w:lineRule="auto"/>
              <w:jc w:val="center"/>
              <w:rPr>
                <w:del w:id="259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92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Nesplnené kritériá</w:delText>
              </w:r>
            </w:del>
          </w:p>
        </w:tc>
        <w:tc>
          <w:tcPr>
            <w:tcW w:w="521" w:type="pct"/>
            <w:shd w:val="clear" w:color="auto" w:fill="B8CCE4" w:themeFill="accent1" w:themeFillTint="66"/>
            <w:vAlign w:val="center"/>
          </w:tcPr>
          <w:p w14:paraId="3BD8E19B" w14:textId="77777777" w:rsidR="00AA7D81" w:rsidRPr="00B222A9" w:rsidRDefault="00E86675" w:rsidP="00AA7D81">
            <w:pPr>
              <w:snapToGrid w:val="0"/>
              <w:spacing w:after="200" w:line="276" w:lineRule="auto"/>
              <w:jc w:val="center"/>
              <w:rPr>
                <w:del w:id="259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94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Prijaté opatrenie</w:delText>
              </w:r>
            </w:del>
          </w:p>
        </w:tc>
        <w:tc>
          <w:tcPr>
            <w:tcW w:w="438" w:type="pct"/>
            <w:shd w:val="clear" w:color="auto" w:fill="B8CCE4" w:themeFill="accent1" w:themeFillTint="66"/>
            <w:vAlign w:val="center"/>
          </w:tcPr>
          <w:p w14:paraId="0A53D9FE" w14:textId="77777777" w:rsidR="00AA7D81" w:rsidRPr="00B222A9" w:rsidRDefault="003F292A">
            <w:pPr>
              <w:snapToGrid w:val="0"/>
              <w:spacing w:after="200" w:line="276" w:lineRule="auto"/>
              <w:jc w:val="center"/>
              <w:rPr>
                <w:del w:id="259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96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Konečný t</w:delText>
              </w:r>
              <w:r w:rsidR="00A730CC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ermín</w:delText>
              </w:r>
              <w:r w:rsidR="00AA7D81"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(dátum)</w:delText>
              </w:r>
            </w:del>
          </w:p>
        </w:tc>
        <w:tc>
          <w:tcPr>
            <w:tcW w:w="585" w:type="pct"/>
            <w:shd w:val="clear" w:color="auto" w:fill="B8CCE4" w:themeFill="accent1" w:themeFillTint="66"/>
            <w:vAlign w:val="center"/>
          </w:tcPr>
          <w:p w14:paraId="4DDEA137" w14:textId="77777777" w:rsidR="00AA7D81" w:rsidRPr="00B222A9" w:rsidRDefault="00AA7D81" w:rsidP="00AA7D81">
            <w:pPr>
              <w:snapToGrid w:val="0"/>
              <w:spacing w:after="200" w:line="276" w:lineRule="auto"/>
              <w:jc w:val="center"/>
              <w:rPr>
                <w:del w:id="259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598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Zodpovedné subjekty</w:delText>
              </w:r>
            </w:del>
          </w:p>
        </w:tc>
        <w:tc>
          <w:tcPr>
            <w:tcW w:w="616" w:type="pct"/>
            <w:shd w:val="clear" w:color="auto" w:fill="B8CCE4" w:themeFill="accent1" w:themeFillTint="66"/>
            <w:vAlign w:val="center"/>
          </w:tcPr>
          <w:p w14:paraId="70DBA0CE" w14:textId="77777777" w:rsidR="00AA7D81" w:rsidRPr="00B222A9" w:rsidRDefault="00E86675" w:rsidP="00AA7D81">
            <w:pPr>
              <w:snapToGrid w:val="0"/>
              <w:spacing w:after="200" w:line="276" w:lineRule="auto"/>
              <w:jc w:val="center"/>
              <w:rPr>
                <w:del w:id="259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0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Opatrenie uskutočnené v termíne</w:delText>
              </w:r>
              <w:r w:rsidR="00AA7D81"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(áno/nie)</w:delText>
              </w:r>
            </w:del>
          </w:p>
        </w:tc>
        <w:tc>
          <w:tcPr>
            <w:tcW w:w="478" w:type="pct"/>
            <w:shd w:val="clear" w:color="auto" w:fill="B8CCE4" w:themeFill="accent1" w:themeFillTint="66"/>
            <w:vAlign w:val="center"/>
          </w:tcPr>
          <w:p w14:paraId="34B4F945" w14:textId="77777777" w:rsidR="00AA7D81" w:rsidRPr="00B222A9" w:rsidRDefault="00AA7D81" w:rsidP="00AA7D81">
            <w:pPr>
              <w:snapToGrid w:val="0"/>
              <w:spacing w:after="200" w:line="276" w:lineRule="auto"/>
              <w:jc w:val="center"/>
              <w:rPr>
                <w:del w:id="260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02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Kritéria splnené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  <w:delText>(áno/nie)</w:delText>
              </w:r>
            </w:del>
          </w:p>
        </w:tc>
        <w:tc>
          <w:tcPr>
            <w:tcW w:w="615" w:type="pct"/>
            <w:shd w:val="clear" w:color="auto" w:fill="B8CCE4" w:themeFill="accent1" w:themeFillTint="66"/>
            <w:vAlign w:val="center"/>
          </w:tcPr>
          <w:p w14:paraId="1DCB9E6A" w14:textId="77777777" w:rsidR="00AA7D81" w:rsidRPr="007A7B6D" w:rsidRDefault="00AA7D81">
            <w:pPr>
              <w:snapToGrid w:val="0"/>
              <w:spacing w:after="200" w:line="276" w:lineRule="auto"/>
              <w:jc w:val="center"/>
              <w:rPr>
                <w:del w:id="260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04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Očakávaný </w:delText>
              </w:r>
              <w:r w:rsidR="003D73CA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termín</w:delText>
              </w:r>
              <w:r w:rsidR="003D73CA"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uskutočnenia ostávajúcich </w:delText>
              </w:r>
              <w:r w:rsidR="00E86675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opatrení</w:delText>
              </w:r>
              <w:r w:rsidR="007A7B6D"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</w:r>
              <w:r w:rsid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ak je relevantné</w:delText>
              </w:r>
            </w:del>
          </w:p>
        </w:tc>
        <w:tc>
          <w:tcPr>
            <w:tcW w:w="548" w:type="pct"/>
            <w:shd w:val="clear" w:color="auto" w:fill="B8CCE4" w:themeFill="accent1" w:themeFillTint="66"/>
            <w:vAlign w:val="center"/>
          </w:tcPr>
          <w:p w14:paraId="278913E3" w14:textId="77777777" w:rsidR="00AA7D81" w:rsidRPr="00B222A9" w:rsidRDefault="00AA7D81">
            <w:pPr>
              <w:snapToGrid w:val="0"/>
              <w:spacing w:after="200" w:line="276" w:lineRule="auto"/>
              <w:jc w:val="center"/>
              <w:rPr>
                <w:del w:id="260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06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Komentár</w:delText>
              </w:r>
              <w:r w:rsidR="00A730CC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 w:rsidR="00A730CC"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pre každ</w:delText>
              </w:r>
              <w:r w:rsidR="00E86675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é</w:delText>
              </w:r>
              <w:r w:rsidR="00A730CC"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 xml:space="preserve"> </w:delText>
              </w:r>
              <w:r w:rsidR="00E86675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opatrenie</w:delText>
              </w:r>
              <w:r w:rsidR="00E86675"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 xml:space="preserve"> </w:delText>
              </w:r>
              <w:r w:rsidR="00A730CC"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zvlášť</w:delText>
              </w:r>
            </w:del>
          </w:p>
        </w:tc>
      </w:tr>
      <w:tr w:rsidR="00E86675" w:rsidRPr="00546499" w14:paraId="29D79743" w14:textId="77777777" w:rsidTr="00F41510">
        <w:trPr>
          <w:jc w:val="center"/>
          <w:del w:id="2607" w:author="OMH CKO" w:date="2018-04-17T12:27:00Z"/>
        </w:trPr>
        <w:tc>
          <w:tcPr>
            <w:tcW w:w="688" w:type="pct"/>
            <w:shd w:val="clear" w:color="auto" w:fill="FFFFFF" w:themeFill="background1"/>
            <w:vAlign w:val="center"/>
          </w:tcPr>
          <w:p w14:paraId="592D64DB" w14:textId="77777777" w:rsidR="00A730CC" w:rsidRPr="00546499" w:rsidRDefault="00A730CC" w:rsidP="00546499">
            <w:pPr>
              <w:snapToGrid w:val="0"/>
              <w:spacing w:after="200" w:line="276" w:lineRule="auto"/>
              <w:jc w:val="center"/>
              <w:rPr>
                <w:del w:id="260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09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max.rozsah=500 vstup='G'&gt;</w:delText>
              </w:r>
            </w:del>
          </w:p>
        </w:tc>
        <w:tc>
          <w:tcPr>
            <w:tcW w:w="511" w:type="pct"/>
            <w:shd w:val="clear" w:color="auto" w:fill="FFFFFF" w:themeFill="background1"/>
            <w:vAlign w:val="center"/>
          </w:tcPr>
          <w:p w14:paraId="3D82F834" w14:textId="77777777" w:rsidR="00A730CC" w:rsidRPr="00546499" w:rsidRDefault="00A730CC" w:rsidP="00546499">
            <w:pPr>
              <w:snapToGrid w:val="0"/>
              <w:spacing w:after="200" w:line="276" w:lineRule="auto"/>
              <w:jc w:val="center"/>
              <w:rPr>
                <w:del w:id="261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11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max.rozsah=500 vstup='G'&gt;</w:delText>
              </w:r>
            </w:del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14:paraId="6478CA24" w14:textId="77777777" w:rsidR="00A730CC" w:rsidRPr="00546499" w:rsidRDefault="00A730CC" w:rsidP="00546499">
            <w:pPr>
              <w:snapToGrid w:val="0"/>
              <w:spacing w:after="200" w:line="276" w:lineRule="auto"/>
              <w:jc w:val="center"/>
              <w:rPr>
                <w:del w:id="261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13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</w:delText>
              </w:r>
              <w:r w:rsidR="00546499" w:rsidRPr="00546499">
                <w:rPr>
                  <w:i/>
                  <w:sz w:val="18"/>
                  <w:szCs w:val="18"/>
                </w:rPr>
                <w:delText>=10</w:delText>
              </w:r>
              <w:r w:rsidRPr="00546499">
                <w:rPr>
                  <w:i/>
                  <w:sz w:val="18"/>
                  <w:szCs w:val="18"/>
                </w:rPr>
                <w:delText>00 vstup='G'&gt;</w:delText>
              </w:r>
            </w:del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08EFAC76" w14:textId="77777777" w:rsidR="00A730CC" w:rsidRPr="00546499" w:rsidRDefault="00546499" w:rsidP="00546499">
            <w:pPr>
              <w:snapToGrid w:val="0"/>
              <w:spacing w:after="200" w:line="276" w:lineRule="auto"/>
              <w:jc w:val="center"/>
              <w:rPr>
                <w:del w:id="261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15" w:author="OMH CKO" w:date="2018-04-17T12:27:00Z">
              <w:r w:rsidRPr="00546499">
                <w:rPr>
                  <w:i/>
                  <w:sz w:val="18"/>
                  <w:szCs w:val="18"/>
                </w:rPr>
                <w:delText>&lt;typ='D' vstup='G'&gt;</w:delText>
              </w:r>
            </w:del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6DB7D520" w14:textId="77777777" w:rsidR="00A730CC" w:rsidRPr="00546499" w:rsidRDefault="00A730CC" w:rsidP="00546499">
            <w:pPr>
              <w:snapToGrid w:val="0"/>
              <w:spacing w:after="200" w:line="276" w:lineRule="auto"/>
              <w:jc w:val="center"/>
              <w:rPr>
                <w:del w:id="261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17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max.rozsah=500 vstup='G'&gt;</w:delText>
              </w:r>
            </w:del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14:paraId="4078178C" w14:textId="77777777" w:rsidR="00A730CC" w:rsidRPr="00546499" w:rsidRDefault="00546499" w:rsidP="00546499">
            <w:pPr>
              <w:snapToGrid w:val="0"/>
              <w:spacing w:after="200" w:line="276" w:lineRule="auto"/>
              <w:jc w:val="center"/>
              <w:rPr>
                <w:del w:id="261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19" w:author="OMH CKO" w:date="2018-04-17T12:27:00Z">
              <w:r w:rsidRPr="00546499">
                <w:rPr>
                  <w:i/>
                  <w:sz w:val="18"/>
                  <w:szCs w:val="18"/>
                </w:rPr>
                <w:delText>&lt;typ='C' vstup='M'&gt;</w:delText>
              </w:r>
            </w:del>
          </w:p>
        </w:tc>
        <w:tc>
          <w:tcPr>
            <w:tcW w:w="478" w:type="pct"/>
            <w:shd w:val="clear" w:color="auto" w:fill="FFFFFF" w:themeFill="background1"/>
            <w:vAlign w:val="center"/>
          </w:tcPr>
          <w:p w14:paraId="5A2C377D" w14:textId="77777777" w:rsidR="00A730CC" w:rsidRPr="00546499" w:rsidRDefault="00546499" w:rsidP="00546499">
            <w:pPr>
              <w:snapToGrid w:val="0"/>
              <w:spacing w:after="200" w:line="276" w:lineRule="auto"/>
              <w:jc w:val="center"/>
              <w:rPr>
                <w:del w:id="262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21" w:author="OMH CKO" w:date="2018-04-17T12:27:00Z">
              <w:r w:rsidRPr="00546499">
                <w:rPr>
                  <w:i/>
                  <w:sz w:val="18"/>
                  <w:szCs w:val="18"/>
                </w:rPr>
                <w:delText>&lt;typ='C' vstup='M'&gt;</w:delText>
              </w:r>
            </w:del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14:paraId="6D59AA3F" w14:textId="77777777" w:rsidR="00A730CC" w:rsidRPr="00546499" w:rsidRDefault="00546499" w:rsidP="00546499">
            <w:pPr>
              <w:snapToGrid w:val="0"/>
              <w:spacing w:after="200" w:line="276" w:lineRule="auto"/>
              <w:jc w:val="center"/>
              <w:rPr>
                <w:del w:id="262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23" w:author="OMH CKO" w:date="2018-04-17T12:27:00Z">
              <w:r w:rsidRPr="00546499">
                <w:rPr>
                  <w:i/>
                  <w:sz w:val="18"/>
                  <w:szCs w:val="18"/>
                </w:rPr>
                <w:delText>&lt;typ='C' vstup='M'&gt;</w:delText>
              </w:r>
            </w:del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23E52C0C" w14:textId="77777777" w:rsidR="00A730CC" w:rsidRPr="00546499" w:rsidRDefault="00546499" w:rsidP="00546499">
            <w:pPr>
              <w:snapToGrid w:val="0"/>
              <w:spacing w:after="200" w:line="276" w:lineRule="auto"/>
              <w:jc w:val="center"/>
              <w:rPr>
                <w:del w:id="262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25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max.rozsah=2000 vstup='M'&gt;</w:delText>
              </w:r>
            </w:del>
          </w:p>
        </w:tc>
      </w:tr>
      <w:tr w:rsidR="00E86675" w:rsidRPr="00AA7D81" w14:paraId="764D8B80" w14:textId="77777777" w:rsidTr="00F41510">
        <w:trPr>
          <w:jc w:val="center"/>
          <w:del w:id="2626" w:author="OMH CKO" w:date="2018-04-17T12:27:00Z"/>
        </w:trPr>
        <w:tc>
          <w:tcPr>
            <w:tcW w:w="688" w:type="pct"/>
            <w:vMerge w:val="restart"/>
            <w:shd w:val="clear" w:color="auto" w:fill="auto"/>
          </w:tcPr>
          <w:p w14:paraId="4ED2A315" w14:textId="77777777" w:rsidR="00AA7D81" w:rsidRPr="00AA7D81" w:rsidRDefault="00AA7D81" w:rsidP="00AA7D81">
            <w:pPr>
              <w:spacing w:after="200" w:line="276" w:lineRule="auto"/>
              <w:rPr>
                <w:del w:id="2627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11" w:type="pct"/>
            <w:shd w:val="clear" w:color="auto" w:fill="auto"/>
          </w:tcPr>
          <w:p w14:paraId="01C729E2" w14:textId="77777777" w:rsidR="00AA7D81" w:rsidRPr="00AA7D81" w:rsidRDefault="00AA7D81" w:rsidP="00AA7D81">
            <w:pPr>
              <w:spacing w:after="200" w:line="276" w:lineRule="auto"/>
              <w:rPr>
                <w:del w:id="2628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14:paraId="509E80FE" w14:textId="77777777" w:rsidR="00AA7D81" w:rsidRPr="001377FD" w:rsidRDefault="00E86675" w:rsidP="00AA7D81">
            <w:pPr>
              <w:spacing w:after="200" w:line="276" w:lineRule="auto"/>
              <w:jc w:val="center"/>
              <w:rPr>
                <w:del w:id="2629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  <w:del w:id="2630" w:author="OMH CKO" w:date="2018-04-17T12:27:00Z">
              <w:r>
                <w:rPr>
                  <w:rFonts w:eastAsiaTheme="minorHAnsi"/>
                  <w:sz w:val="18"/>
                  <w:szCs w:val="18"/>
                  <w:lang w:eastAsia="en-US"/>
                </w:rPr>
                <w:delText>Opatrenie</w:delText>
              </w:r>
              <w:r w:rsidRPr="001377FD">
                <w:rPr>
                  <w:rFonts w:eastAsiaTheme="minorHAnsi"/>
                  <w:sz w:val="18"/>
                  <w:szCs w:val="18"/>
                  <w:lang w:eastAsia="en-US"/>
                </w:rPr>
                <w:delText xml:space="preserve"> </w:delText>
              </w:r>
              <w:r w:rsidR="00AA7D81" w:rsidRPr="001377FD">
                <w:rPr>
                  <w:rFonts w:eastAsiaTheme="minorHAnsi"/>
                  <w:sz w:val="18"/>
                  <w:szCs w:val="18"/>
                  <w:lang w:eastAsia="en-US"/>
                </w:rPr>
                <w:delText>1</w:delText>
              </w:r>
            </w:del>
          </w:p>
        </w:tc>
        <w:tc>
          <w:tcPr>
            <w:tcW w:w="438" w:type="pct"/>
            <w:shd w:val="clear" w:color="auto" w:fill="auto"/>
            <w:vAlign w:val="center"/>
          </w:tcPr>
          <w:p w14:paraId="6BC76B76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31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5C7280E1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32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  <w:vAlign w:val="center"/>
          </w:tcPr>
          <w:p w14:paraId="2FC7310C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33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07B17620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34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14:paraId="3E0D5828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35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0FBC8A8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36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86675" w:rsidRPr="00AA7D81" w14:paraId="4A3FB233" w14:textId="77777777" w:rsidTr="00F41510">
        <w:trPr>
          <w:jc w:val="center"/>
          <w:del w:id="2637" w:author="OMH CKO" w:date="2018-04-17T12:27:00Z"/>
        </w:trPr>
        <w:tc>
          <w:tcPr>
            <w:tcW w:w="688" w:type="pct"/>
            <w:vMerge/>
            <w:shd w:val="clear" w:color="auto" w:fill="auto"/>
          </w:tcPr>
          <w:p w14:paraId="17EDAFBA" w14:textId="77777777" w:rsidR="00AA7D81" w:rsidRPr="00AA7D81" w:rsidRDefault="00AA7D81" w:rsidP="00AA7D81">
            <w:pPr>
              <w:spacing w:after="200" w:line="276" w:lineRule="auto"/>
              <w:rPr>
                <w:del w:id="2638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11" w:type="pct"/>
            <w:shd w:val="clear" w:color="auto" w:fill="auto"/>
          </w:tcPr>
          <w:p w14:paraId="147B40B9" w14:textId="77777777" w:rsidR="00AA7D81" w:rsidRPr="00AA7D81" w:rsidRDefault="00AA7D81" w:rsidP="00AA7D81">
            <w:pPr>
              <w:spacing w:after="200" w:line="276" w:lineRule="auto"/>
              <w:rPr>
                <w:del w:id="2639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14:paraId="576EBDFD" w14:textId="77777777" w:rsidR="00AA7D81" w:rsidRPr="001377FD" w:rsidRDefault="00E86675" w:rsidP="00AA7D81">
            <w:pPr>
              <w:spacing w:after="200" w:line="276" w:lineRule="auto"/>
              <w:jc w:val="center"/>
              <w:rPr>
                <w:del w:id="2640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  <w:del w:id="2641" w:author="OMH CKO" w:date="2018-04-17T12:27:00Z">
              <w:r>
                <w:rPr>
                  <w:rFonts w:eastAsiaTheme="minorHAnsi"/>
                  <w:sz w:val="18"/>
                  <w:szCs w:val="18"/>
                  <w:lang w:eastAsia="en-US"/>
                </w:rPr>
                <w:delText>Opatrenie</w:delText>
              </w:r>
              <w:r w:rsidRPr="001377FD">
                <w:rPr>
                  <w:rFonts w:eastAsiaTheme="minorHAnsi"/>
                  <w:sz w:val="18"/>
                  <w:szCs w:val="18"/>
                  <w:lang w:eastAsia="en-US"/>
                </w:rPr>
                <w:delText xml:space="preserve"> </w:delText>
              </w:r>
              <w:r w:rsidR="00AA7D81" w:rsidRPr="001377FD">
                <w:rPr>
                  <w:rFonts w:eastAsiaTheme="minorHAnsi"/>
                  <w:sz w:val="18"/>
                  <w:szCs w:val="18"/>
                  <w:lang w:eastAsia="en-US"/>
                </w:rPr>
                <w:delText>2</w:delText>
              </w:r>
            </w:del>
          </w:p>
        </w:tc>
        <w:tc>
          <w:tcPr>
            <w:tcW w:w="438" w:type="pct"/>
            <w:shd w:val="clear" w:color="auto" w:fill="auto"/>
            <w:vAlign w:val="center"/>
          </w:tcPr>
          <w:p w14:paraId="4E7B895F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42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7451E204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43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  <w:vAlign w:val="center"/>
          </w:tcPr>
          <w:p w14:paraId="0458B1DC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44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9AC08E1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45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14:paraId="37DD9647" w14:textId="77777777" w:rsidR="00AA7D81" w:rsidRPr="001377FD" w:rsidRDefault="00AA7D81" w:rsidP="00AA7D81">
            <w:pPr>
              <w:spacing w:after="200" w:line="276" w:lineRule="auto"/>
              <w:jc w:val="center"/>
              <w:rPr>
                <w:del w:id="2646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ADAE2E8" w14:textId="77777777" w:rsidR="00AA7D81" w:rsidRPr="001377FD" w:rsidDel="00111429" w:rsidRDefault="00AA7D81" w:rsidP="00AA7D81">
            <w:pPr>
              <w:spacing w:after="200" w:line="276" w:lineRule="auto"/>
              <w:jc w:val="center"/>
              <w:rPr>
                <w:del w:id="2647" w:author="OMH CKO" w:date="2018-04-17T12:27:00Z"/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</w:tr>
    </w:tbl>
    <w:p w14:paraId="08A43927" w14:textId="77777777" w:rsidR="00AA7D81" w:rsidRPr="00B222A9" w:rsidRDefault="007A7B6D" w:rsidP="00AA7D81">
      <w:pPr>
        <w:spacing w:before="120" w:after="120"/>
        <w:rPr>
          <w:del w:id="2648" w:author="OMH CKO" w:date="2018-04-17T12:27:00Z"/>
          <w:rFonts w:eastAsiaTheme="minorHAnsi"/>
          <w:b/>
          <w:lang w:eastAsia="en-US"/>
        </w:rPr>
      </w:pPr>
      <w:del w:id="2649" w:author="OMH CKO" w:date="2018-04-17T12:27:00Z">
        <w:r>
          <w:rPr>
            <w:rFonts w:eastAsiaTheme="minorHAnsi"/>
            <w:b/>
            <w:lang w:eastAsia="en-US"/>
          </w:rPr>
          <w:delText>Tabuľka 15</w:delText>
        </w:r>
        <w:r w:rsidR="00AA7D81" w:rsidRPr="00B222A9">
          <w:rPr>
            <w:rFonts w:eastAsiaTheme="minorHAnsi"/>
            <w:b/>
            <w:lang w:eastAsia="en-US"/>
          </w:rPr>
          <w:delText xml:space="preserve">: </w:delText>
        </w:r>
        <w:r w:rsidR="00E86675">
          <w:rPr>
            <w:rFonts w:eastAsiaTheme="minorHAnsi"/>
            <w:b/>
            <w:lang w:eastAsia="en-US"/>
          </w:rPr>
          <w:delText>Opatrenia prijaté</w:delText>
        </w:r>
        <w:r w:rsidR="00AA7D81" w:rsidRPr="00B222A9">
          <w:rPr>
            <w:rFonts w:eastAsiaTheme="minorHAnsi"/>
            <w:b/>
            <w:lang w:eastAsia="en-US"/>
          </w:rPr>
          <w:delText xml:space="preserve"> s cieľom splniť uplatniteľné tematické </w:delText>
        </w:r>
        <w:r w:rsidR="00E86675">
          <w:rPr>
            <w:rFonts w:eastAsiaTheme="minorHAnsi"/>
            <w:b/>
            <w:lang w:eastAsia="en-US"/>
          </w:rPr>
          <w:delText>EAK</w:delText>
        </w:r>
      </w:del>
    </w:p>
    <w:p w14:paraId="1F3152DB" w14:textId="77777777" w:rsidR="00105315" w:rsidRDefault="00105315" w:rsidP="00105315">
      <w:pPr>
        <w:shd w:val="clear" w:color="auto" w:fill="B8CCE4" w:themeFill="accent1" w:themeFillTint="66"/>
        <w:spacing w:after="120" w:line="276" w:lineRule="auto"/>
        <w:jc w:val="both"/>
        <w:rPr>
          <w:del w:id="2650" w:author="OMH CKO" w:date="2018-04-17T12:27:00Z"/>
          <w:rFonts w:eastAsiaTheme="minorHAnsi"/>
          <w:i/>
          <w:u w:val="single"/>
        </w:rPr>
      </w:pPr>
      <w:del w:id="2651" w:author="OMH CKO" w:date="2018-04-17T12:27:00Z">
        <w:r w:rsidRPr="00CA01FC">
          <w:rPr>
            <w:rFonts w:eastAsiaTheme="minorHAnsi"/>
            <w:i/>
            <w:u w:val="single"/>
          </w:rPr>
          <w:delText>Zdroj údajov</w:delText>
        </w:r>
      </w:del>
    </w:p>
    <w:p w14:paraId="42444C30" w14:textId="77777777" w:rsidR="00360ED9" w:rsidRDefault="00105315" w:rsidP="00F41510">
      <w:pPr>
        <w:shd w:val="clear" w:color="auto" w:fill="B8CCE4" w:themeFill="accent1" w:themeFillTint="66"/>
        <w:spacing w:after="120" w:line="276" w:lineRule="auto"/>
        <w:jc w:val="both"/>
        <w:rPr>
          <w:del w:id="2652" w:author="OMH CKO" w:date="2018-04-17T12:27:00Z"/>
          <w:rFonts w:eastAsiaTheme="minorHAnsi"/>
          <w:i/>
        </w:rPr>
      </w:pPr>
      <w:del w:id="2653" w:author="OMH CKO" w:date="2018-04-17T12:27:00Z">
        <w:r>
          <w:rPr>
            <w:rFonts w:eastAsiaTheme="minorHAnsi"/>
            <w:i/>
          </w:rPr>
          <w:delText xml:space="preserve">RO vyplní </w:delText>
        </w:r>
        <w:r w:rsidR="006C3F94">
          <w:rPr>
            <w:rFonts w:eastAsiaTheme="minorHAnsi"/>
            <w:i/>
          </w:rPr>
          <w:delText>údaje za EAK, ktorých plnenie je v jeho gescii.</w:delText>
        </w:r>
      </w:del>
    </w:p>
    <w:p w14:paraId="512BA2DB" w14:textId="77777777" w:rsidR="006E05E1" w:rsidRDefault="006E05E1" w:rsidP="00F41510">
      <w:pPr>
        <w:shd w:val="clear" w:color="auto" w:fill="B8CCE4" w:themeFill="accent1" w:themeFillTint="66"/>
        <w:spacing w:after="120" w:line="276" w:lineRule="auto"/>
        <w:jc w:val="both"/>
        <w:rPr>
          <w:del w:id="2654" w:author="OMH CKO" w:date="2018-04-17T12:27:00Z"/>
          <w:rFonts w:eastAsiaTheme="minorHAnsi"/>
          <w:i/>
        </w:rPr>
      </w:pPr>
      <w:del w:id="2655" w:author="OMH CKO" w:date="2018-04-17T12:27:00Z">
        <w:r>
          <w:rPr>
            <w:rFonts w:eastAsiaTheme="minorHAnsi"/>
            <w:i/>
          </w:rPr>
          <w:delText xml:space="preserve">V stĺpci „Konečný termín“ sa uvedie termín stanovený v schválenom OP/PS alebo </w:delText>
        </w:r>
        <w:r w:rsidR="00ED2B49">
          <w:rPr>
            <w:rFonts w:eastAsiaTheme="minorHAnsi"/>
            <w:i/>
          </w:rPr>
          <w:delText>iný</w:delText>
        </w:r>
        <w:r>
          <w:rPr>
            <w:rFonts w:eastAsiaTheme="minorHAnsi"/>
            <w:i/>
          </w:rPr>
          <w:delText xml:space="preserve"> termín schválený Komisiou.</w:delText>
        </w:r>
      </w:del>
    </w:p>
    <w:p w14:paraId="12138819" w14:textId="77777777" w:rsidR="00AA7D81" w:rsidRPr="00F41510" w:rsidRDefault="00360ED9" w:rsidP="00F41510">
      <w:pPr>
        <w:shd w:val="clear" w:color="auto" w:fill="B8CCE4" w:themeFill="accent1" w:themeFillTint="66"/>
        <w:spacing w:after="120" w:line="276" w:lineRule="auto"/>
        <w:jc w:val="both"/>
        <w:rPr>
          <w:del w:id="2656" w:author="OMH CKO" w:date="2018-04-17T12:27:00Z"/>
          <w:rFonts w:eastAsiaTheme="minorHAnsi"/>
          <w:i/>
          <w:u w:val="single"/>
        </w:rPr>
      </w:pPr>
      <w:del w:id="2657" w:author="OMH CKO" w:date="2018-04-17T12:27:00Z">
        <w:r>
          <w:rPr>
            <w:rFonts w:eastAsiaTheme="minorHAnsi"/>
            <w:i/>
          </w:rPr>
          <w:delText>V stĺpci „Komentár“ sa v prípade plnenia opatrenia v termíne uvedie popis spôsobu plnenia opatrenia spolu s odkazom na výstupy, v prípade neplnenia termínov pre opatrenia sa uvedú hlavné príčiny a spôsob stanovenia nových termínov plnenia ostávajúcich opatrení.</w:delText>
        </w:r>
      </w:del>
    </w:p>
    <w:tbl>
      <w:tblPr>
        <w:tblW w:w="55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1048"/>
        <w:gridCol w:w="1113"/>
        <w:gridCol w:w="969"/>
        <w:gridCol w:w="1246"/>
        <w:gridCol w:w="1107"/>
        <w:gridCol w:w="967"/>
        <w:gridCol w:w="1244"/>
        <w:gridCol w:w="1038"/>
      </w:tblGrid>
      <w:tr w:rsidR="00105315" w:rsidRPr="00B222A9" w14:paraId="701037D6" w14:textId="77777777" w:rsidTr="00F41510">
        <w:trPr>
          <w:trHeight w:val="310"/>
          <w:jc w:val="center"/>
          <w:del w:id="2658" w:author="OMH CKO" w:date="2018-04-17T12:27:00Z"/>
        </w:trPr>
        <w:tc>
          <w:tcPr>
            <w:tcW w:w="676" w:type="pct"/>
            <w:shd w:val="clear" w:color="auto" w:fill="B8CCE4" w:themeFill="accent1" w:themeFillTint="66"/>
            <w:vAlign w:val="center"/>
          </w:tcPr>
          <w:p w14:paraId="1258E713" w14:textId="77777777" w:rsidR="00105315" w:rsidRPr="00B222A9" w:rsidRDefault="00105315" w:rsidP="00F41510">
            <w:pPr>
              <w:spacing w:before="60" w:after="60" w:line="276" w:lineRule="auto"/>
              <w:jc w:val="center"/>
              <w:rPr>
                <w:del w:id="265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6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1.</w:delText>
              </w:r>
            </w:del>
          </w:p>
        </w:tc>
        <w:tc>
          <w:tcPr>
            <w:tcW w:w="519" w:type="pct"/>
            <w:shd w:val="clear" w:color="auto" w:fill="B8CCE4" w:themeFill="accent1" w:themeFillTint="66"/>
            <w:vAlign w:val="center"/>
          </w:tcPr>
          <w:p w14:paraId="77A57C05" w14:textId="77777777" w:rsidR="00105315" w:rsidRPr="00B222A9" w:rsidRDefault="00105315" w:rsidP="00F41510">
            <w:pPr>
              <w:spacing w:before="60" w:after="60" w:line="276" w:lineRule="auto"/>
              <w:jc w:val="center"/>
              <w:rPr>
                <w:del w:id="266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6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2.</w:delText>
              </w:r>
            </w:del>
          </w:p>
        </w:tc>
        <w:tc>
          <w:tcPr>
            <w:tcW w:w="551" w:type="pct"/>
            <w:shd w:val="clear" w:color="auto" w:fill="B8CCE4" w:themeFill="accent1" w:themeFillTint="66"/>
            <w:vAlign w:val="center"/>
          </w:tcPr>
          <w:p w14:paraId="2293CDE5" w14:textId="77777777" w:rsidR="00105315" w:rsidRPr="00B222A9" w:rsidDel="00E86675" w:rsidRDefault="00105315" w:rsidP="00F41510">
            <w:pPr>
              <w:spacing w:before="60" w:after="60" w:line="276" w:lineRule="auto"/>
              <w:jc w:val="center"/>
              <w:rPr>
                <w:del w:id="266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64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3.</w:delText>
              </w:r>
            </w:del>
          </w:p>
        </w:tc>
        <w:tc>
          <w:tcPr>
            <w:tcW w:w="480" w:type="pct"/>
            <w:shd w:val="clear" w:color="auto" w:fill="B8CCE4" w:themeFill="accent1" w:themeFillTint="66"/>
            <w:vAlign w:val="center"/>
          </w:tcPr>
          <w:p w14:paraId="1B4E8A42" w14:textId="77777777" w:rsidR="00105315" w:rsidRDefault="00105315" w:rsidP="00F41510">
            <w:pPr>
              <w:spacing w:before="60" w:after="60" w:line="276" w:lineRule="auto"/>
              <w:jc w:val="center"/>
              <w:rPr>
                <w:del w:id="266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66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4.</w:delText>
              </w:r>
            </w:del>
          </w:p>
        </w:tc>
        <w:tc>
          <w:tcPr>
            <w:tcW w:w="617" w:type="pct"/>
            <w:shd w:val="clear" w:color="auto" w:fill="B8CCE4" w:themeFill="accent1" w:themeFillTint="66"/>
            <w:vAlign w:val="center"/>
          </w:tcPr>
          <w:p w14:paraId="2F1AC511" w14:textId="77777777" w:rsidR="00105315" w:rsidRPr="00B222A9" w:rsidRDefault="00105315" w:rsidP="00F41510">
            <w:pPr>
              <w:spacing w:before="60" w:after="60" w:line="276" w:lineRule="auto"/>
              <w:jc w:val="center"/>
              <w:rPr>
                <w:del w:id="266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68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5.</w:delText>
              </w:r>
            </w:del>
          </w:p>
        </w:tc>
        <w:tc>
          <w:tcPr>
            <w:tcW w:w="548" w:type="pct"/>
            <w:shd w:val="clear" w:color="auto" w:fill="B8CCE4" w:themeFill="accent1" w:themeFillTint="66"/>
            <w:vAlign w:val="center"/>
          </w:tcPr>
          <w:p w14:paraId="3106F4C5" w14:textId="77777777" w:rsidR="00105315" w:rsidRPr="00B222A9" w:rsidDel="00E86675" w:rsidRDefault="00105315" w:rsidP="00F41510">
            <w:pPr>
              <w:spacing w:before="60" w:after="60" w:line="276" w:lineRule="auto"/>
              <w:jc w:val="center"/>
              <w:rPr>
                <w:del w:id="266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7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6.</w:delText>
              </w:r>
            </w:del>
          </w:p>
        </w:tc>
        <w:tc>
          <w:tcPr>
            <w:tcW w:w="479" w:type="pct"/>
            <w:shd w:val="clear" w:color="auto" w:fill="B8CCE4" w:themeFill="accent1" w:themeFillTint="66"/>
            <w:vAlign w:val="center"/>
          </w:tcPr>
          <w:p w14:paraId="72E8EA01" w14:textId="77777777" w:rsidR="00105315" w:rsidRPr="00B222A9" w:rsidRDefault="00105315" w:rsidP="00F41510">
            <w:pPr>
              <w:spacing w:before="60" w:after="60" w:line="276" w:lineRule="auto"/>
              <w:jc w:val="center"/>
              <w:rPr>
                <w:del w:id="267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7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7.</w:delText>
              </w:r>
            </w:del>
          </w:p>
        </w:tc>
        <w:tc>
          <w:tcPr>
            <w:tcW w:w="616" w:type="pct"/>
            <w:shd w:val="clear" w:color="auto" w:fill="B8CCE4" w:themeFill="accent1" w:themeFillTint="66"/>
            <w:vAlign w:val="center"/>
          </w:tcPr>
          <w:p w14:paraId="6C660A4B" w14:textId="77777777" w:rsidR="00105315" w:rsidRPr="00B222A9" w:rsidRDefault="00105315" w:rsidP="00F41510">
            <w:pPr>
              <w:spacing w:before="60" w:after="60" w:line="276" w:lineRule="auto"/>
              <w:jc w:val="center"/>
              <w:rPr>
                <w:del w:id="267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74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8.</w:delText>
              </w:r>
            </w:del>
          </w:p>
        </w:tc>
        <w:tc>
          <w:tcPr>
            <w:tcW w:w="514" w:type="pct"/>
            <w:shd w:val="clear" w:color="auto" w:fill="B8CCE4" w:themeFill="accent1" w:themeFillTint="66"/>
            <w:vAlign w:val="center"/>
          </w:tcPr>
          <w:p w14:paraId="21A5C8AC" w14:textId="77777777" w:rsidR="00105315" w:rsidRPr="00B222A9" w:rsidRDefault="00105315" w:rsidP="00F41510">
            <w:pPr>
              <w:spacing w:before="60" w:after="60" w:line="276" w:lineRule="auto"/>
              <w:jc w:val="center"/>
              <w:rPr>
                <w:del w:id="267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76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9.</w:delText>
              </w:r>
            </w:del>
          </w:p>
        </w:tc>
      </w:tr>
      <w:tr w:rsidR="00105315" w:rsidRPr="00B222A9" w14:paraId="37B2F780" w14:textId="77777777" w:rsidTr="00F41510">
        <w:trPr>
          <w:trHeight w:val="1835"/>
          <w:jc w:val="center"/>
          <w:del w:id="2677" w:author="OMH CKO" w:date="2018-04-17T12:27:00Z"/>
        </w:trPr>
        <w:tc>
          <w:tcPr>
            <w:tcW w:w="676" w:type="pct"/>
            <w:shd w:val="clear" w:color="auto" w:fill="B8CCE4" w:themeFill="accent1" w:themeFillTint="66"/>
            <w:vAlign w:val="center"/>
          </w:tcPr>
          <w:p w14:paraId="393B0647" w14:textId="77777777" w:rsidR="00105315" w:rsidRDefault="00105315" w:rsidP="002A5A39">
            <w:pPr>
              <w:snapToGrid w:val="0"/>
              <w:spacing w:after="200" w:line="276" w:lineRule="auto"/>
              <w:jc w:val="center"/>
              <w:rPr>
                <w:del w:id="267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79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Tematická</w:delText>
              </w:r>
            </w:del>
          </w:p>
          <w:p w14:paraId="286C9D3F" w14:textId="77777777" w:rsidR="00105315" w:rsidRPr="00B222A9" w:rsidRDefault="00105315" w:rsidP="002A5A39">
            <w:pPr>
              <w:snapToGrid w:val="0"/>
              <w:spacing w:after="200" w:line="276" w:lineRule="auto"/>
              <w:jc w:val="center"/>
              <w:rPr>
                <w:del w:id="268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81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EAK</w:delText>
              </w:r>
            </w:del>
          </w:p>
        </w:tc>
        <w:tc>
          <w:tcPr>
            <w:tcW w:w="519" w:type="pct"/>
            <w:shd w:val="clear" w:color="auto" w:fill="B8CCE4" w:themeFill="accent1" w:themeFillTint="66"/>
            <w:vAlign w:val="center"/>
          </w:tcPr>
          <w:p w14:paraId="69D9505A" w14:textId="77777777" w:rsidR="00105315" w:rsidRPr="00B222A9" w:rsidRDefault="00105315" w:rsidP="002A5A39">
            <w:pPr>
              <w:snapToGrid w:val="0"/>
              <w:spacing w:after="200" w:line="276" w:lineRule="auto"/>
              <w:jc w:val="center"/>
              <w:rPr>
                <w:del w:id="268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83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Nesplnené kritériá</w:delText>
              </w:r>
            </w:del>
          </w:p>
        </w:tc>
        <w:tc>
          <w:tcPr>
            <w:tcW w:w="551" w:type="pct"/>
            <w:shd w:val="clear" w:color="auto" w:fill="B8CCE4" w:themeFill="accent1" w:themeFillTint="66"/>
            <w:vAlign w:val="center"/>
          </w:tcPr>
          <w:p w14:paraId="50EC7E10" w14:textId="77777777" w:rsidR="00105315" w:rsidRPr="00B222A9" w:rsidRDefault="00105315" w:rsidP="002A5A39">
            <w:pPr>
              <w:snapToGrid w:val="0"/>
              <w:spacing w:after="200" w:line="276" w:lineRule="auto"/>
              <w:jc w:val="center"/>
              <w:rPr>
                <w:del w:id="268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85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Prijaté opatrenie</w:delText>
              </w:r>
            </w:del>
          </w:p>
        </w:tc>
        <w:tc>
          <w:tcPr>
            <w:tcW w:w="480" w:type="pct"/>
            <w:shd w:val="clear" w:color="auto" w:fill="B8CCE4" w:themeFill="accent1" w:themeFillTint="66"/>
            <w:vAlign w:val="center"/>
          </w:tcPr>
          <w:p w14:paraId="1BACFED6" w14:textId="77777777" w:rsidR="00105315" w:rsidRPr="00B222A9" w:rsidRDefault="003F292A" w:rsidP="002A5A39">
            <w:pPr>
              <w:snapToGrid w:val="0"/>
              <w:spacing w:after="200" w:line="276" w:lineRule="auto"/>
              <w:jc w:val="center"/>
              <w:rPr>
                <w:del w:id="268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8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Konečný termín</w:delText>
              </w:r>
              <w:r w:rsidR="00105315"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(dátum)</w:delText>
              </w:r>
            </w:del>
          </w:p>
        </w:tc>
        <w:tc>
          <w:tcPr>
            <w:tcW w:w="617" w:type="pct"/>
            <w:shd w:val="clear" w:color="auto" w:fill="B8CCE4" w:themeFill="accent1" w:themeFillTint="66"/>
            <w:vAlign w:val="center"/>
          </w:tcPr>
          <w:p w14:paraId="56B9151B" w14:textId="77777777" w:rsidR="00105315" w:rsidRPr="00B222A9" w:rsidRDefault="00105315" w:rsidP="002A5A39">
            <w:pPr>
              <w:snapToGrid w:val="0"/>
              <w:spacing w:after="200" w:line="276" w:lineRule="auto"/>
              <w:jc w:val="center"/>
              <w:rPr>
                <w:del w:id="268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89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Zodpovedné subjekty</w:delText>
              </w:r>
            </w:del>
          </w:p>
        </w:tc>
        <w:tc>
          <w:tcPr>
            <w:tcW w:w="548" w:type="pct"/>
            <w:shd w:val="clear" w:color="auto" w:fill="B8CCE4" w:themeFill="accent1" w:themeFillTint="66"/>
            <w:vAlign w:val="center"/>
          </w:tcPr>
          <w:p w14:paraId="156BA3F3" w14:textId="77777777" w:rsidR="00105315" w:rsidRPr="00B222A9" w:rsidRDefault="00105315" w:rsidP="002A5A39">
            <w:pPr>
              <w:snapToGrid w:val="0"/>
              <w:spacing w:after="200" w:line="276" w:lineRule="auto"/>
              <w:jc w:val="center"/>
              <w:rPr>
                <w:del w:id="269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91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Opatrenie uskutočnené v termíne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(áno/nie)</w:delText>
              </w:r>
            </w:del>
          </w:p>
        </w:tc>
        <w:tc>
          <w:tcPr>
            <w:tcW w:w="479" w:type="pct"/>
            <w:shd w:val="clear" w:color="auto" w:fill="B8CCE4" w:themeFill="accent1" w:themeFillTint="66"/>
            <w:vAlign w:val="center"/>
          </w:tcPr>
          <w:p w14:paraId="5D7D4D69" w14:textId="77777777" w:rsidR="00105315" w:rsidRPr="00B222A9" w:rsidRDefault="00105315" w:rsidP="002A5A39">
            <w:pPr>
              <w:snapToGrid w:val="0"/>
              <w:spacing w:after="200" w:line="276" w:lineRule="auto"/>
              <w:jc w:val="center"/>
              <w:rPr>
                <w:del w:id="269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93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Kritéria splnené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  <w:delText>(áno/nie)</w:delText>
              </w:r>
            </w:del>
          </w:p>
        </w:tc>
        <w:tc>
          <w:tcPr>
            <w:tcW w:w="616" w:type="pct"/>
            <w:shd w:val="clear" w:color="auto" w:fill="B8CCE4" w:themeFill="accent1" w:themeFillTint="66"/>
            <w:vAlign w:val="center"/>
          </w:tcPr>
          <w:p w14:paraId="2B0F8E76" w14:textId="77777777" w:rsidR="00105315" w:rsidRPr="007A7B6D" w:rsidRDefault="00105315">
            <w:pPr>
              <w:snapToGrid w:val="0"/>
              <w:spacing w:after="200" w:line="276" w:lineRule="auto"/>
              <w:jc w:val="center"/>
              <w:rPr>
                <w:del w:id="269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95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Očakávaný </w:delText>
              </w:r>
              <w:r w:rsidR="003D73CA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termín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uskutočnenia ostávajúcich 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opatrení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</w:r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ak je relevantné</w:delText>
              </w:r>
            </w:del>
          </w:p>
        </w:tc>
        <w:tc>
          <w:tcPr>
            <w:tcW w:w="514" w:type="pct"/>
            <w:shd w:val="clear" w:color="auto" w:fill="B8CCE4" w:themeFill="accent1" w:themeFillTint="66"/>
            <w:vAlign w:val="center"/>
          </w:tcPr>
          <w:p w14:paraId="0ED90C21" w14:textId="77777777" w:rsidR="00105315" w:rsidRPr="00B222A9" w:rsidRDefault="00105315" w:rsidP="002A5A39">
            <w:pPr>
              <w:snapToGrid w:val="0"/>
              <w:spacing w:after="200" w:line="276" w:lineRule="auto"/>
              <w:jc w:val="center"/>
              <w:rPr>
                <w:del w:id="269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697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Komentár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pre každ</w:delText>
              </w:r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é</w:delText>
              </w:r>
              <w:r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 xml:space="preserve"> </w:delText>
              </w:r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opatrenie</w:delText>
              </w:r>
              <w:r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 xml:space="preserve"> zvlášť</w:delText>
              </w:r>
            </w:del>
          </w:p>
        </w:tc>
      </w:tr>
      <w:tr w:rsidR="00105315" w:rsidRPr="00546499" w14:paraId="31735B92" w14:textId="77777777" w:rsidTr="00F41510">
        <w:trPr>
          <w:jc w:val="center"/>
          <w:del w:id="2698" w:author="OMH CKO" w:date="2018-04-17T12:27:00Z"/>
        </w:trPr>
        <w:tc>
          <w:tcPr>
            <w:tcW w:w="676" w:type="pct"/>
            <w:shd w:val="clear" w:color="auto" w:fill="FFFFFF" w:themeFill="background1"/>
            <w:vAlign w:val="center"/>
          </w:tcPr>
          <w:p w14:paraId="67CDB51A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69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00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max.rozsah=500 vstup='G'&gt;</w:delText>
              </w:r>
            </w:del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14:paraId="59A98AD9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0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02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max.rozsah=500 vstup='G'&gt;</w:delText>
              </w:r>
            </w:del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8408FF5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0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04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max.rozsah=1000 vstup='G'&gt;</w:delText>
              </w:r>
            </w:del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14:paraId="3FDF7DC6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0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06" w:author="OMH CKO" w:date="2018-04-17T12:27:00Z">
              <w:r w:rsidRPr="00546499">
                <w:rPr>
                  <w:i/>
                  <w:sz w:val="18"/>
                  <w:szCs w:val="18"/>
                </w:rPr>
                <w:delText>&lt;typ='D' vstup='G'&gt;</w:delText>
              </w:r>
            </w:del>
          </w:p>
        </w:tc>
        <w:tc>
          <w:tcPr>
            <w:tcW w:w="617" w:type="pct"/>
            <w:shd w:val="clear" w:color="auto" w:fill="FFFFFF" w:themeFill="background1"/>
            <w:vAlign w:val="center"/>
          </w:tcPr>
          <w:p w14:paraId="7BE8F19D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0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08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max.rozsah=500 vstup='G'&gt;</w:delText>
              </w:r>
            </w:del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328A0853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0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10" w:author="OMH CKO" w:date="2018-04-17T12:27:00Z">
              <w:r w:rsidRPr="00546499">
                <w:rPr>
                  <w:i/>
                  <w:sz w:val="18"/>
                  <w:szCs w:val="18"/>
                </w:rPr>
                <w:delText>&lt;typ='C' vstup='M'&gt;</w:delText>
              </w:r>
            </w:del>
          </w:p>
        </w:tc>
        <w:tc>
          <w:tcPr>
            <w:tcW w:w="479" w:type="pct"/>
            <w:shd w:val="clear" w:color="auto" w:fill="FFFFFF" w:themeFill="background1"/>
            <w:vAlign w:val="center"/>
          </w:tcPr>
          <w:p w14:paraId="746E2E64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1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12" w:author="OMH CKO" w:date="2018-04-17T12:27:00Z">
              <w:r w:rsidRPr="00546499">
                <w:rPr>
                  <w:i/>
                  <w:sz w:val="18"/>
                  <w:szCs w:val="18"/>
                </w:rPr>
                <w:delText>&lt;typ='C' vstup='M'&gt;</w:delText>
              </w:r>
            </w:del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14:paraId="41F6B527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1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14" w:author="OMH CKO" w:date="2018-04-17T12:27:00Z">
              <w:r w:rsidRPr="00546499">
                <w:rPr>
                  <w:i/>
                  <w:sz w:val="18"/>
                  <w:szCs w:val="18"/>
                </w:rPr>
                <w:delText>&lt;typ='C' vstup='M'&gt;</w:delText>
              </w:r>
            </w:del>
          </w:p>
        </w:tc>
        <w:tc>
          <w:tcPr>
            <w:tcW w:w="514" w:type="pct"/>
            <w:shd w:val="clear" w:color="auto" w:fill="FFFFFF" w:themeFill="background1"/>
            <w:vAlign w:val="center"/>
          </w:tcPr>
          <w:p w14:paraId="309078B4" w14:textId="77777777" w:rsidR="00105315" w:rsidRPr="00546499" w:rsidRDefault="00105315" w:rsidP="002A5A39">
            <w:pPr>
              <w:snapToGrid w:val="0"/>
              <w:spacing w:after="200" w:line="276" w:lineRule="auto"/>
              <w:jc w:val="center"/>
              <w:rPr>
                <w:del w:id="271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716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max.rozsah=2000 vstup='M'&gt;</w:delText>
              </w:r>
            </w:del>
          </w:p>
        </w:tc>
      </w:tr>
      <w:tr w:rsidR="00105315" w:rsidRPr="00AA7D81" w14:paraId="5791CADD" w14:textId="77777777" w:rsidTr="00F41510">
        <w:trPr>
          <w:jc w:val="center"/>
          <w:del w:id="2717" w:author="OMH CKO" w:date="2018-04-17T12:27:00Z"/>
        </w:trPr>
        <w:tc>
          <w:tcPr>
            <w:tcW w:w="676" w:type="pct"/>
            <w:vMerge w:val="restart"/>
            <w:shd w:val="clear" w:color="auto" w:fill="auto"/>
          </w:tcPr>
          <w:p w14:paraId="318CC323" w14:textId="77777777" w:rsidR="00105315" w:rsidRPr="00AA7D81" w:rsidRDefault="00105315" w:rsidP="002A5A39">
            <w:pPr>
              <w:spacing w:after="200" w:line="276" w:lineRule="auto"/>
              <w:rPr>
                <w:del w:id="2718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0026DA0E" w14:textId="77777777" w:rsidR="00105315" w:rsidRPr="00AA7D81" w:rsidRDefault="00105315" w:rsidP="002A5A39">
            <w:pPr>
              <w:spacing w:after="200" w:line="276" w:lineRule="auto"/>
              <w:rPr>
                <w:del w:id="2719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D87F15F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20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  <w:del w:id="2721" w:author="OMH CKO" w:date="2018-04-17T12:27:00Z">
              <w:r>
                <w:rPr>
                  <w:rFonts w:eastAsiaTheme="minorHAnsi"/>
                  <w:sz w:val="18"/>
                  <w:szCs w:val="18"/>
                  <w:lang w:eastAsia="en-US"/>
                </w:rPr>
                <w:delText>Opatrenie</w:delText>
              </w:r>
              <w:r w:rsidRPr="001377FD">
                <w:rPr>
                  <w:rFonts w:eastAsiaTheme="minorHAnsi"/>
                  <w:sz w:val="18"/>
                  <w:szCs w:val="18"/>
                  <w:lang w:eastAsia="en-US"/>
                </w:rPr>
                <w:delText xml:space="preserve"> 1</w:delText>
              </w:r>
            </w:del>
          </w:p>
        </w:tc>
        <w:tc>
          <w:tcPr>
            <w:tcW w:w="480" w:type="pct"/>
            <w:shd w:val="clear" w:color="auto" w:fill="auto"/>
            <w:vAlign w:val="center"/>
          </w:tcPr>
          <w:p w14:paraId="1343C2C0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22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2992FD91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23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vAlign w:val="center"/>
          </w:tcPr>
          <w:p w14:paraId="071677E6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24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14:paraId="04026C54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25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6C0287B6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26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14:paraId="381D4FF9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27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5315" w:rsidRPr="00AA7D81" w14:paraId="26DB7F48" w14:textId="77777777" w:rsidTr="00F41510">
        <w:trPr>
          <w:jc w:val="center"/>
          <w:del w:id="2728" w:author="OMH CKO" w:date="2018-04-17T12:27:00Z"/>
        </w:trPr>
        <w:tc>
          <w:tcPr>
            <w:tcW w:w="676" w:type="pct"/>
            <w:vMerge/>
            <w:shd w:val="clear" w:color="auto" w:fill="auto"/>
          </w:tcPr>
          <w:p w14:paraId="0F205E19" w14:textId="77777777" w:rsidR="00105315" w:rsidRPr="00AA7D81" w:rsidRDefault="00105315" w:rsidP="002A5A39">
            <w:pPr>
              <w:spacing w:after="200" w:line="276" w:lineRule="auto"/>
              <w:rPr>
                <w:del w:id="2729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67C6A871" w14:textId="77777777" w:rsidR="00105315" w:rsidRPr="00AA7D81" w:rsidRDefault="00105315" w:rsidP="002A5A39">
            <w:pPr>
              <w:spacing w:after="200" w:line="276" w:lineRule="auto"/>
              <w:rPr>
                <w:del w:id="2730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B38DC34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31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  <w:del w:id="2732" w:author="OMH CKO" w:date="2018-04-17T12:27:00Z">
              <w:r>
                <w:rPr>
                  <w:rFonts w:eastAsiaTheme="minorHAnsi"/>
                  <w:sz w:val="18"/>
                  <w:szCs w:val="18"/>
                  <w:lang w:eastAsia="en-US"/>
                </w:rPr>
                <w:delText>Opatrenie</w:delText>
              </w:r>
              <w:r w:rsidRPr="001377FD">
                <w:rPr>
                  <w:rFonts w:eastAsiaTheme="minorHAnsi"/>
                  <w:sz w:val="18"/>
                  <w:szCs w:val="18"/>
                  <w:lang w:eastAsia="en-US"/>
                </w:rPr>
                <w:delText xml:space="preserve"> 2</w:delText>
              </w:r>
            </w:del>
          </w:p>
        </w:tc>
        <w:tc>
          <w:tcPr>
            <w:tcW w:w="480" w:type="pct"/>
            <w:shd w:val="clear" w:color="auto" w:fill="auto"/>
            <w:vAlign w:val="center"/>
          </w:tcPr>
          <w:p w14:paraId="5F6498F8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33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314D5961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34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vAlign w:val="center"/>
          </w:tcPr>
          <w:p w14:paraId="7F6ABEAB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35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14:paraId="3D219D8F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36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4DA63F1B" w14:textId="77777777" w:rsidR="00105315" w:rsidRPr="001377FD" w:rsidRDefault="00105315" w:rsidP="002A5A39">
            <w:pPr>
              <w:spacing w:after="200" w:line="276" w:lineRule="auto"/>
              <w:jc w:val="center"/>
              <w:rPr>
                <w:del w:id="2737" w:author="OMH CKO" w:date="2018-04-17T12:27:00Z"/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14:paraId="7DCFC592" w14:textId="77777777" w:rsidR="00105315" w:rsidRPr="001377FD" w:rsidDel="00111429" w:rsidRDefault="00105315" w:rsidP="002A5A39">
            <w:pPr>
              <w:spacing w:after="200" w:line="276" w:lineRule="auto"/>
              <w:jc w:val="center"/>
              <w:rPr>
                <w:del w:id="2738" w:author="OMH CKO" w:date="2018-04-17T12:27:00Z"/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</w:tr>
    </w:tbl>
    <w:p w14:paraId="4DAEAFC4" w14:textId="77777777" w:rsidR="007A7B6D" w:rsidRDefault="007A7B6D" w:rsidP="00AA7D81">
      <w:pPr>
        <w:spacing w:after="200" w:line="276" w:lineRule="auto"/>
        <w:rPr>
          <w:del w:id="2739" w:author="OMH CKO" w:date="2018-04-17T12:27:00Z"/>
          <w:rFonts w:eastAsiaTheme="minorHAnsi"/>
          <w:lang w:eastAsia="en-US"/>
        </w:rPr>
      </w:pPr>
    </w:p>
    <w:p w14:paraId="08A3F6C0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2740" w:name="_Toc510701104"/>
      <w:bookmarkStart w:id="2741" w:name="_Toc428367971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 xml:space="preserve">14. </w:t>
      </w:r>
      <w:r w:rsidR="00411987">
        <w:rPr>
          <w:rFonts w:eastAsiaTheme="minorHAnsi"/>
        </w:rPr>
        <w:t>Ďalšie</w:t>
      </w:r>
      <w:r w:rsidR="00411987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informácie, ktoré sa poskytujú v závislo</w:t>
      </w:r>
      <w:r w:rsidR="00E94F36">
        <w:rPr>
          <w:rFonts w:eastAsiaTheme="minorHAnsi"/>
        </w:rPr>
        <w:t xml:space="preserve">sti </w:t>
      </w:r>
      <w:r w:rsidR="00411987">
        <w:rPr>
          <w:rFonts w:eastAsiaTheme="minorHAnsi"/>
        </w:rPr>
        <w:br/>
      </w:r>
      <w:r w:rsidR="00E94F36">
        <w:rPr>
          <w:rFonts w:eastAsiaTheme="minorHAnsi"/>
        </w:rPr>
        <w:t xml:space="preserve">od obsahu a cieľov </w:t>
      </w:r>
      <w:r w:rsidR="00AA7D81" w:rsidRPr="00AA7D81">
        <w:rPr>
          <w:rFonts w:eastAsiaTheme="minorHAnsi"/>
        </w:rPr>
        <w:t>program</w:t>
      </w:r>
      <w:r w:rsidR="00E94F36">
        <w:rPr>
          <w:rFonts w:eastAsiaTheme="minorHAnsi"/>
        </w:rPr>
        <w:t>u</w:t>
      </w:r>
      <w:r w:rsidR="007A7B6D">
        <w:rPr>
          <w:rFonts w:eastAsiaTheme="minorHAnsi"/>
        </w:rPr>
        <w:t xml:space="preserve"> na základe článku </w:t>
      </w:r>
      <w:r w:rsidR="007A7B6D" w:rsidRPr="00AA7D81">
        <w:rPr>
          <w:rFonts w:eastAsiaTheme="minorHAnsi"/>
        </w:rPr>
        <w:t xml:space="preserve">111 (4) </w:t>
      </w:r>
      <w:r w:rsidR="007A7B6D">
        <w:rPr>
          <w:rFonts w:eastAsiaTheme="minorHAnsi"/>
        </w:rPr>
        <w:t xml:space="preserve">§2, (a), (b), (c), (d), (g) a (h) </w:t>
      </w:r>
      <w:r w:rsidR="007A7B6D" w:rsidRPr="00AA7D81">
        <w:rPr>
          <w:rFonts w:eastAsiaTheme="minorHAnsi"/>
        </w:rPr>
        <w:t>nariadenia</w:t>
      </w:r>
      <w:r w:rsidR="007A7B6D">
        <w:rPr>
          <w:rFonts w:eastAsiaTheme="minorHAnsi"/>
        </w:rPr>
        <w:t xml:space="preserve"> </w:t>
      </w:r>
      <w:r w:rsidR="007A7B6D" w:rsidRPr="00AA7D81">
        <w:rPr>
          <w:rFonts w:eastAsiaTheme="minorHAnsi"/>
        </w:rPr>
        <w:t>EP a Rady (EÚ) č. 1303/2013</w:t>
      </w:r>
      <w:r w:rsidR="00AA7D81" w:rsidRPr="00AA7D81">
        <w:rPr>
          <w:rFonts w:eastAsiaTheme="minorHAnsi"/>
        </w:rPr>
        <w:t xml:space="preserve"> </w:t>
      </w:r>
      <w:r w:rsidR="005C4093">
        <w:rPr>
          <w:rFonts w:eastAsiaTheme="minorHAnsi"/>
        </w:rPr>
        <w:t>a</w:t>
      </w:r>
      <w:bookmarkEnd w:id="2740"/>
      <w:bookmarkEnd w:id="2741"/>
      <w:r w:rsidR="005C4093">
        <w:rPr>
          <w:rFonts w:eastAsiaTheme="minorHAnsi"/>
        </w:rPr>
        <w:t xml:space="preserve"> </w:t>
      </w:r>
    </w:p>
    <w:p w14:paraId="153DC851" w14:textId="77777777" w:rsidR="001377FD" w:rsidRDefault="00CC5AC9" w:rsidP="00F75371">
      <w:pPr>
        <w:pStyle w:val="MPCKO4"/>
        <w:rPr>
          <w:rFonts w:eastAsiaTheme="minorHAnsi"/>
        </w:rPr>
      </w:pPr>
      <w:bookmarkStart w:id="2742" w:name="_Toc510701105"/>
      <w:bookmarkStart w:id="2743" w:name="_Toc428367972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14.1  Pokrok </w:t>
      </w:r>
      <w:r w:rsidR="000D34B3">
        <w:rPr>
          <w:rFonts w:eastAsiaTheme="minorHAnsi"/>
        </w:rPr>
        <w:t xml:space="preserve">dosiahnutý pri uplatňovaní integrovaného prístupu k </w:t>
      </w:r>
      <w:r w:rsidR="00AA7D81" w:rsidRPr="00AA7D81">
        <w:rPr>
          <w:rFonts w:eastAsiaTheme="minorHAnsi"/>
        </w:rPr>
        <w:t>územnému rozvoju vráta</w:t>
      </w:r>
      <w:r w:rsidR="001C55EE">
        <w:rPr>
          <w:rFonts w:eastAsiaTheme="minorHAnsi"/>
        </w:rPr>
        <w:t>ne rozvoja regiónov s nepriazni</w:t>
      </w:r>
      <w:r w:rsidR="00AA7D81" w:rsidRPr="00AA7D81">
        <w:rPr>
          <w:rFonts w:eastAsiaTheme="minorHAnsi"/>
        </w:rPr>
        <w:t>vými demografickými podm</w:t>
      </w:r>
      <w:r w:rsidR="001C55EE">
        <w:rPr>
          <w:rFonts w:eastAsiaTheme="minorHAnsi"/>
        </w:rPr>
        <w:t>ienkami a trvalými alebo prírod</w:t>
      </w:r>
      <w:r w:rsidR="00AA7D81" w:rsidRPr="00AA7D81">
        <w:rPr>
          <w:rFonts w:eastAsiaTheme="minorHAnsi"/>
        </w:rPr>
        <w:t xml:space="preserve">nými znevýhodneniami, </w:t>
      </w:r>
      <w:ins w:id="2744" w:author="OMH CKO" w:date="2018-04-17T12:27:00Z">
        <w:r w:rsidR="000D33FC">
          <w:rPr>
            <w:rFonts w:eastAsiaTheme="minorHAnsi"/>
          </w:rPr>
          <w:t xml:space="preserve">integrovaných územných investícií, </w:t>
        </w:r>
      </w:ins>
      <w:r w:rsidR="00263CD9">
        <w:rPr>
          <w:rFonts w:eastAsiaTheme="minorHAnsi"/>
        </w:rPr>
        <w:t>UMR</w:t>
      </w:r>
      <w:r w:rsidR="00AA7D81" w:rsidRPr="00AA7D81">
        <w:rPr>
          <w:rFonts w:eastAsiaTheme="minorHAnsi"/>
        </w:rPr>
        <w:t xml:space="preserve"> a </w:t>
      </w:r>
      <w:r w:rsidR="00263CD9">
        <w:rPr>
          <w:rFonts w:eastAsiaTheme="minorHAnsi"/>
        </w:rPr>
        <w:t>CLLD</w:t>
      </w:r>
      <w:r w:rsidR="00AA7D81" w:rsidRPr="00AA7D81">
        <w:rPr>
          <w:rFonts w:eastAsiaTheme="minorHAnsi"/>
        </w:rPr>
        <w:t xml:space="preserve"> </w:t>
      </w:r>
      <w:r w:rsidR="000D34B3">
        <w:rPr>
          <w:rFonts w:eastAsiaTheme="minorHAnsi"/>
        </w:rPr>
        <w:t>podľa</w:t>
      </w:r>
      <w:r w:rsidR="00AA7D81" w:rsidRPr="00AA7D81">
        <w:rPr>
          <w:rFonts w:eastAsiaTheme="minorHAnsi"/>
        </w:rPr>
        <w:t xml:space="preserve"> programu</w:t>
      </w:r>
      <w:bookmarkEnd w:id="2742"/>
      <w:bookmarkEnd w:id="2743"/>
      <w:r w:rsidR="00AA7D81" w:rsidRPr="00AA7D81">
        <w:rPr>
          <w:rFonts w:eastAsiaTheme="minorHAnsi"/>
        </w:rPr>
        <w:t xml:space="preserve"> </w:t>
      </w:r>
    </w:p>
    <w:p w14:paraId="7E3A9779" w14:textId="77777777" w:rsidR="00181ACC" w:rsidRDefault="00181ACC" w:rsidP="00181ACC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28D20B2C" w14:textId="4199DE66" w:rsidR="00B4146E" w:rsidRPr="00125F1A" w:rsidRDefault="00B4146E" w:rsidP="00B4146E">
      <w:pPr>
        <w:shd w:val="clear" w:color="auto" w:fill="B8CCE4" w:themeFill="accent1" w:themeFillTint="66"/>
        <w:spacing w:before="120" w:after="240"/>
        <w:jc w:val="both"/>
        <w:rPr>
          <w:rFonts w:eastAsiaTheme="minorHAnsi"/>
          <w:i/>
          <w:u w:val="single"/>
        </w:rPr>
      </w:pPr>
      <w:del w:id="2745" w:author="OMH CKO" w:date="2018-04-17T12:27:00Z">
        <w:r w:rsidRPr="00125F1A">
          <w:rPr>
            <w:rFonts w:eastAsiaTheme="minorHAnsi"/>
            <w:i/>
            <w:u w:val="single"/>
          </w:rPr>
          <w:delText>Požadované</w:delText>
        </w:r>
      </w:del>
      <w:ins w:id="2746" w:author="OMH CKO" w:date="2018-04-17T12:27:00Z">
        <w:r w:rsidR="000D33FC">
          <w:rPr>
            <w:rFonts w:eastAsiaTheme="minorHAnsi"/>
            <w:i/>
            <w:u w:val="single"/>
          </w:rPr>
          <w:t>Doplňujúce</w:t>
        </w:r>
      </w:ins>
      <w:r w:rsidR="000D33FC" w:rsidRPr="00125F1A">
        <w:rPr>
          <w:rFonts w:eastAsiaTheme="minorHAnsi"/>
          <w:i/>
          <w:u w:val="single"/>
        </w:rPr>
        <w:t xml:space="preserve"> </w:t>
      </w:r>
      <w:r w:rsidRPr="00125F1A">
        <w:rPr>
          <w:rFonts w:eastAsiaTheme="minorHAnsi"/>
          <w:i/>
          <w:u w:val="single"/>
        </w:rPr>
        <w:t>informácie</w:t>
      </w:r>
    </w:p>
    <w:p w14:paraId="26A7B05D" w14:textId="4F02F539" w:rsidR="00B4146E" w:rsidRPr="00F41510" w:rsidRDefault="00B4146E" w:rsidP="00DF1C96">
      <w:pPr>
        <w:shd w:val="clear" w:color="auto" w:fill="B8CCE4" w:themeFill="accent1" w:themeFillTint="66"/>
        <w:spacing w:before="120"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RP zhodnotí pokrok v plnení RIÚS,  I</w:t>
      </w:r>
      <w:r w:rsidR="005C59EC">
        <w:rPr>
          <w:rFonts w:eastAsiaTheme="minorHAnsi"/>
          <w:i/>
        </w:rPr>
        <w:t xml:space="preserve">ÚSMO, činnosť </w:t>
      </w:r>
      <w:r>
        <w:rPr>
          <w:rFonts w:eastAsiaTheme="minorHAnsi"/>
          <w:i/>
        </w:rPr>
        <w:t>Rady partnerstva pre RIÚS</w:t>
      </w:r>
      <w:r w:rsidR="005C59EC">
        <w:rPr>
          <w:rFonts w:eastAsiaTheme="minorHAnsi"/>
          <w:i/>
        </w:rPr>
        <w:t xml:space="preserve"> ako aj činnosti miestnych akčných skupín v rámci vykonávania nástroja CLLD</w:t>
      </w:r>
      <w:r>
        <w:rPr>
          <w:rFonts w:eastAsiaTheme="minorHAnsi"/>
          <w:i/>
        </w:rPr>
        <w:t xml:space="preserve">. Uvedie počty a príklady projektov vybraných a implementovaných prostredníctvom integrovaného prístupu k územnému </w:t>
      </w:r>
      <w:r w:rsidR="005C59EC">
        <w:rPr>
          <w:rFonts w:eastAsiaTheme="minorHAnsi"/>
          <w:i/>
        </w:rPr>
        <w:t xml:space="preserve"> a miestnemu </w:t>
      </w:r>
      <w:r>
        <w:rPr>
          <w:rFonts w:eastAsiaTheme="minorHAnsi"/>
          <w:i/>
        </w:rPr>
        <w:t>rozvoju a dosiahnuté výstupy projektov.</w:t>
      </w:r>
    </w:p>
    <w:p w14:paraId="46F5D3FC" w14:textId="77777777" w:rsidR="005C59EC" w:rsidRPr="00F41510" w:rsidRDefault="005C59EC" w:rsidP="00F41510">
      <w:pPr>
        <w:shd w:val="clear" w:color="auto" w:fill="B8CCE4" w:themeFill="accent1" w:themeFillTint="66"/>
        <w:spacing w:before="120" w:after="120" w:line="276" w:lineRule="auto"/>
        <w:jc w:val="both"/>
        <w:rPr>
          <w:del w:id="2747" w:author="OMH CKO" w:date="2018-04-17T12:27:00Z"/>
          <w:rFonts w:eastAsiaTheme="minorHAnsi"/>
          <w:i/>
          <w:u w:val="single"/>
        </w:rPr>
      </w:pPr>
      <w:del w:id="2748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5FD237B9" w14:textId="77777777" w:rsidR="00B4146E" w:rsidRPr="00F41510" w:rsidRDefault="005C59EC" w:rsidP="00F41510">
      <w:pPr>
        <w:shd w:val="clear" w:color="auto" w:fill="B8CCE4" w:themeFill="accent1" w:themeFillTint="66"/>
        <w:spacing w:before="120" w:after="240" w:line="276" w:lineRule="auto"/>
        <w:jc w:val="both"/>
        <w:rPr>
          <w:del w:id="2749" w:author="OMH CKO" w:date="2018-04-17T12:27:00Z"/>
          <w:rFonts w:eastAsiaTheme="minorHAnsi"/>
          <w:i/>
        </w:rPr>
      </w:pPr>
      <w:del w:id="2750" w:author="OMH CKO" w:date="2018-04-17T12:27:00Z">
        <w:r>
          <w:rPr>
            <w:rFonts w:eastAsiaTheme="minorHAnsi"/>
            <w:i/>
          </w:rPr>
          <w:delText>MAS, Rada partnerstva pre RIÚS, monitorovacie správy projektov</w:delText>
        </w:r>
      </w:del>
    </w:p>
    <w:p w14:paraId="0A259F1A" w14:textId="77777777" w:rsidR="001377FD" w:rsidRDefault="00CC5AC9" w:rsidP="00F75371">
      <w:pPr>
        <w:pStyle w:val="MPCKO4"/>
        <w:rPr>
          <w:rFonts w:eastAsiaTheme="minorHAnsi"/>
        </w:rPr>
      </w:pPr>
      <w:bookmarkStart w:id="2751" w:name="_Toc510701106"/>
      <w:bookmarkStart w:id="2752" w:name="_Toc428367973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14.2  Pokrok pri </w:t>
      </w:r>
      <w:r w:rsidR="0093362B">
        <w:rPr>
          <w:rFonts w:eastAsiaTheme="minorHAnsi"/>
        </w:rPr>
        <w:t>vykonávaní</w:t>
      </w:r>
      <w:r w:rsidR="00AA7D81" w:rsidRPr="00AA7D81">
        <w:rPr>
          <w:rFonts w:eastAsiaTheme="minorHAnsi"/>
        </w:rPr>
        <w:t xml:space="preserve"> opatrení na posilnenie kapacity orgánov  členského štátu a prijímateľov na spravovanie a využívanie fondov</w:t>
      </w:r>
      <w:bookmarkEnd w:id="2751"/>
      <w:bookmarkEnd w:id="2752"/>
      <w:r w:rsidR="00AA7D81" w:rsidRPr="00AA7D81">
        <w:rPr>
          <w:rFonts w:eastAsiaTheme="minorHAnsi"/>
        </w:rPr>
        <w:t xml:space="preserve"> </w:t>
      </w:r>
    </w:p>
    <w:p w14:paraId="60556E94" w14:textId="77777777" w:rsidR="00181ACC" w:rsidRDefault="00181ACC" w:rsidP="00181ACC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487FFE34" w14:textId="77777777" w:rsidR="00D86C3F" w:rsidRPr="00F41510" w:rsidRDefault="00D86C3F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 w:rsidRPr="00F41510">
        <w:rPr>
          <w:rFonts w:eastAsiaTheme="minorHAnsi"/>
          <w:i/>
          <w:u w:val="single"/>
        </w:rPr>
        <w:t>Požadované informácie</w:t>
      </w:r>
    </w:p>
    <w:p w14:paraId="7147F3F1" w14:textId="77777777" w:rsidR="00F21248" w:rsidRDefault="00D86C3F" w:rsidP="00F41510">
      <w:pPr>
        <w:shd w:val="clear" w:color="auto" w:fill="B8CCE4" w:themeFill="accent1" w:themeFillTint="66"/>
        <w:spacing w:before="120"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RO zhodnotí </w:t>
      </w:r>
      <w:r w:rsidR="003C19F2">
        <w:rPr>
          <w:rFonts w:eastAsiaTheme="minorHAnsi"/>
          <w:i/>
        </w:rPr>
        <w:t xml:space="preserve">pokrok pri vykonávaní opatrení najmä v nadväznosti na </w:t>
      </w:r>
      <w:r w:rsidR="00F21248" w:rsidRPr="00F41510">
        <w:rPr>
          <w:rFonts w:eastAsiaTheme="minorHAnsi"/>
          <w:i/>
        </w:rPr>
        <w:t>uznesenie vlády SR  č. 519/2014 z 15. októbra 2014 k „Štruktúre subjektov implementácie európskych štrukturálnych fondov a investičných fondov na programové obdobie 2014 – 2020 a zabezpečenie administratívnych kapacít do roku 2016“</w:t>
      </w:r>
      <w:r w:rsidR="003C19F2">
        <w:rPr>
          <w:rFonts w:eastAsiaTheme="minorHAnsi"/>
          <w:i/>
        </w:rPr>
        <w:t>.</w:t>
      </w:r>
      <w:r w:rsidR="00411987">
        <w:rPr>
          <w:rFonts w:eastAsiaTheme="minorHAnsi"/>
          <w:i/>
        </w:rPr>
        <w:t xml:space="preserve"> </w:t>
      </w:r>
      <w:r w:rsidR="00F21248" w:rsidRPr="00F41510">
        <w:rPr>
          <w:rFonts w:eastAsiaTheme="minorHAnsi"/>
          <w:i/>
        </w:rPr>
        <w:t xml:space="preserve">V rámci zhodnotenia  opatrení na posilnenie administratívnych kapacít žiadateľov a prijímateľov </w:t>
      </w:r>
      <w:r w:rsidR="003C19F2">
        <w:rPr>
          <w:rFonts w:eastAsiaTheme="minorHAnsi"/>
          <w:i/>
        </w:rPr>
        <w:t>RO popíše</w:t>
      </w:r>
      <w:r w:rsidR="00F21248" w:rsidRPr="00F41510">
        <w:rPr>
          <w:rFonts w:eastAsiaTheme="minorHAnsi"/>
          <w:i/>
        </w:rPr>
        <w:t xml:space="preserve"> najmä zabezpečenie dostupnosti informácií a poradenstva pre žiadateľov a prijímateľov,  poradenstvo pre  </w:t>
      </w:r>
      <w:r w:rsidR="003A4446">
        <w:rPr>
          <w:rFonts w:eastAsiaTheme="minorHAnsi"/>
          <w:i/>
        </w:rPr>
        <w:t>žiadateľov</w:t>
      </w:r>
      <w:r w:rsidR="00F21248" w:rsidRPr="00F41510">
        <w:rPr>
          <w:rFonts w:eastAsiaTheme="minorHAnsi"/>
          <w:i/>
        </w:rPr>
        <w:t xml:space="preserve"> pri vypracovávaní projektov a systém vzdelávania žiadateľov/prijímateľov</w:t>
      </w:r>
      <w:r w:rsidR="003A4446">
        <w:rPr>
          <w:rFonts w:eastAsiaTheme="minorHAnsi"/>
          <w:i/>
        </w:rPr>
        <w:t>. RO taktiež uvedie uskutočnené opatrenia na znižovanie administratívnej záťaže prijímateľov.</w:t>
      </w:r>
    </w:p>
    <w:p w14:paraId="1EB0917F" w14:textId="77777777" w:rsidR="00441647" w:rsidRPr="00F41510" w:rsidRDefault="00441647" w:rsidP="00F41510">
      <w:pPr>
        <w:shd w:val="clear" w:color="auto" w:fill="B8CCE4" w:themeFill="accent1" w:themeFillTint="66"/>
        <w:spacing w:before="120" w:after="120" w:line="276" w:lineRule="auto"/>
        <w:jc w:val="both"/>
        <w:rPr>
          <w:del w:id="2753" w:author="OMH CKO" w:date="2018-04-17T12:27:00Z"/>
          <w:rFonts w:eastAsiaTheme="minorHAnsi"/>
          <w:i/>
          <w:u w:val="single"/>
        </w:rPr>
      </w:pPr>
      <w:del w:id="2754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76CA6E14" w14:textId="77777777" w:rsidR="00441647" w:rsidRPr="00F41510" w:rsidRDefault="00441647" w:rsidP="00F41510">
      <w:pPr>
        <w:shd w:val="clear" w:color="auto" w:fill="B8CCE4" w:themeFill="accent1" w:themeFillTint="66"/>
        <w:spacing w:before="120" w:after="240" w:line="276" w:lineRule="auto"/>
        <w:jc w:val="both"/>
        <w:rPr>
          <w:del w:id="2755" w:author="OMH CKO" w:date="2018-04-17T12:27:00Z"/>
          <w:rFonts w:eastAsiaTheme="minorHAnsi"/>
          <w:i/>
        </w:rPr>
      </w:pPr>
      <w:del w:id="2756" w:author="OMH CKO" w:date="2018-04-17T12:27:00Z">
        <w:r>
          <w:rPr>
            <w:rFonts w:eastAsiaTheme="minorHAnsi"/>
            <w:i/>
          </w:rPr>
          <w:delText>Správy z vykonaných hodnotení</w:delText>
        </w:r>
      </w:del>
    </w:p>
    <w:p w14:paraId="706669B2" w14:textId="77777777" w:rsidR="001377FD" w:rsidRDefault="00CC5AC9" w:rsidP="00F75371">
      <w:pPr>
        <w:pStyle w:val="MPCKO4"/>
        <w:rPr>
          <w:rFonts w:eastAsiaTheme="minorHAnsi"/>
        </w:rPr>
      </w:pPr>
      <w:bookmarkStart w:id="2757" w:name="_Toc510701107"/>
      <w:bookmarkStart w:id="2758" w:name="_Toc428367974"/>
      <w:r>
        <w:rPr>
          <w:rFonts w:eastAsiaTheme="minorHAnsi"/>
        </w:rPr>
        <w:t>I.</w:t>
      </w:r>
      <w:r w:rsidR="00382E81">
        <w:rPr>
          <w:rFonts w:eastAsiaTheme="minorHAnsi"/>
        </w:rPr>
        <w:t xml:space="preserve">14.3 </w:t>
      </w:r>
      <w:r w:rsidR="00382E81">
        <w:rPr>
          <w:rFonts w:eastAsiaTheme="minorHAnsi"/>
        </w:rPr>
        <w:tab/>
        <w:t>Pokrok dosiahnutý</w:t>
      </w:r>
      <w:r w:rsidR="00AA7D81" w:rsidRPr="00AA7D81">
        <w:rPr>
          <w:rFonts w:eastAsiaTheme="minorHAnsi"/>
        </w:rPr>
        <w:t xml:space="preserve"> pri </w:t>
      </w:r>
      <w:r w:rsidR="00382E81">
        <w:rPr>
          <w:rFonts w:eastAsiaTheme="minorHAnsi"/>
        </w:rPr>
        <w:t>vykonávaní</w:t>
      </w:r>
      <w:r w:rsidR="00AA7D81" w:rsidRPr="00AA7D81">
        <w:rPr>
          <w:rFonts w:eastAsiaTheme="minorHAnsi"/>
        </w:rPr>
        <w:t xml:space="preserve"> všetkých medziregionálnych a nadnárodných opatrení</w:t>
      </w:r>
      <w:bookmarkEnd w:id="2757"/>
      <w:bookmarkEnd w:id="2758"/>
      <w:r w:rsidR="00AA7D81" w:rsidRPr="00AA7D81">
        <w:rPr>
          <w:rFonts w:eastAsiaTheme="minorHAnsi"/>
        </w:rPr>
        <w:t xml:space="preserve"> </w:t>
      </w:r>
    </w:p>
    <w:p w14:paraId="23F1C954" w14:textId="77777777" w:rsidR="00181ACC" w:rsidRPr="00F41510" w:rsidRDefault="00181ACC" w:rsidP="00181ACC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0DC55224" w14:textId="77777777" w:rsidR="001377FD" w:rsidRDefault="00CC5AC9" w:rsidP="00F75371">
      <w:pPr>
        <w:pStyle w:val="MPCKO4"/>
        <w:rPr>
          <w:rFonts w:eastAsiaTheme="minorHAnsi"/>
        </w:rPr>
      </w:pPr>
      <w:bookmarkStart w:id="2759" w:name="_Toc510701108"/>
      <w:bookmarkStart w:id="2760" w:name="_Toc428367975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 xml:space="preserve">14.4 </w:t>
      </w:r>
      <w:r w:rsidR="00AA7D81" w:rsidRPr="00AA7D81">
        <w:rPr>
          <w:rFonts w:eastAsiaTheme="minorHAnsi"/>
        </w:rPr>
        <w:tab/>
        <w:t>Príspevok k</w:t>
      </w:r>
      <w:r w:rsidR="000D34B3">
        <w:rPr>
          <w:rFonts w:eastAsiaTheme="minorHAnsi"/>
        </w:rPr>
        <w:t> </w:t>
      </w:r>
      <w:proofErr w:type="spellStart"/>
      <w:r w:rsidR="000D34B3">
        <w:rPr>
          <w:rFonts w:eastAsiaTheme="minorHAnsi"/>
        </w:rPr>
        <w:t>makroregionálnym</w:t>
      </w:r>
      <w:proofErr w:type="spellEnd"/>
      <w:r w:rsidR="000D34B3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 xml:space="preserve">stratégiám a </w:t>
      </w:r>
      <w:r w:rsidR="000D34B3" w:rsidRPr="00AA7D81">
        <w:rPr>
          <w:rFonts w:eastAsiaTheme="minorHAnsi"/>
        </w:rPr>
        <w:t xml:space="preserve">stratégiám </w:t>
      </w:r>
      <w:r w:rsidR="00AA7D81" w:rsidRPr="00AA7D81">
        <w:rPr>
          <w:rFonts w:eastAsiaTheme="minorHAnsi"/>
        </w:rPr>
        <w:t>pre prímorské oblasti</w:t>
      </w:r>
      <w:bookmarkEnd w:id="2759"/>
      <w:bookmarkEnd w:id="2760"/>
      <w:r w:rsidR="00AA7D81" w:rsidRPr="00AA7D81">
        <w:rPr>
          <w:rFonts w:eastAsiaTheme="minorHAnsi"/>
        </w:rPr>
        <w:t xml:space="preserve"> </w:t>
      </w:r>
    </w:p>
    <w:p w14:paraId="65ECF283" w14:textId="77777777" w:rsidR="007B7DF9" w:rsidRDefault="007B7DF9" w:rsidP="00553155">
      <w:pPr>
        <w:spacing w:before="120" w:after="240"/>
        <w:jc w:val="both"/>
        <w:rPr>
          <w:ins w:id="2761" w:author="OMH CKO" w:date="2018-04-17T12:27:00Z"/>
          <w:rFonts w:eastAsiaTheme="minorHAnsi"/>
        </w:rPr>
      </w:pPr>
      <w:ins w:id="2762" w:author="OMH CKO" w:date="2018-04-17T12:27:00Z">
        <w:r w:rsidRPr="007B7DF9">
          <w:rPr>
            <w:rFonts w:eastAsiaTheme="minorHAnsi"/>
          </w:rPr>
          <w:t xml:space="preserve">Ako sa stanovuje v článku 27 ods. 3 </w:t>
        </w:r>
        <w:r>
          <w:rPr>
            <w:rFonts w:eastAsiaTheme="minorHAnsi"/>
          </w:rPr>
          <w:t>všeobecného nariadenia</w:t>
        </w:r>
        <w:r w:rsidRPr="007B7DF9">
          <w:rPr>
            <w:rFonts w:eastAsiaTheme="minorHAnsi"/>
          </w:rPr>
          <w:t xml:space="preserve">, jeho článku 96 ods. 3 písm. e), článku 111 ods. 3 a článku 111 ods. 4 písm. d) </w:t>
        </w:r>
        <w:r>
          <w:rPr>
            <w:rFonts w:eastAsiaTheme="minorHAnsi"/>
          </w:rPr>
          <w:t>a prílohe I,</w:t>
        </w:r>
        <w:r w:rsidRPr="007B7DF9">
          <w:rPr>
            <w:rFonts w:eastAsiaTheme="minorHAnsi"/>
          </w:rPr>
          <w:t xml:space="preserve"> oddiele 7.3</w:t>
        </w:r>
        <w:r>
          <w:rPr>
            <w:rFonts w:eastAsiaTheme="minorHAnsi"/>
          </w:rPr>
          <w:t>.</w:t>
        </w:r>
      </w:ins>
    </w:p>
    <w:p w14:paraId="4E2077B6" w14:textId="77777777" w:rsidR="007B7DF9" w:rsidRPr="007B7DF9" w:rsidRDefault="007B7DF9" w:rsidP="007B7DF9">
      <w:pPr>
        <w:spacing w:before="120" w:after="240"/>
        <w:jc w:val="both"/>
        <w:rPr>
          <w:ins w:id="2763" w:author="OMH CKO" w:date="2018-04-17T12:27:00Z"/>
          <w:rFonts w:eastAsiaTheme="minorHAnsi"/>
        </w:rPr>
      </w:pPr>
      <w:ins w:id="2764" w:author="OMH CKO" w:date="2018-04-17T12:27:00Z">
        <w:r>
          <w:rPr>
            <w:rFonts w:eastAsiaTheme="minorHAnsi"/>
          </w:rPr>
          <w:t>RO, ak je to relevantné</w:t>
        </w:r>
        <w:r w:rsidRPr="007B7DF9">
          <w:rPr>
            <w:rFonts w:eastAsiaTheme="minorHAnsi"/>
          </w:rPr>
          <w:t>,</w:t>
        </w:r>
        <w:r>
          <w:rPr>
            <w:rFonts w:eastAsiaTheme="minorHAnsi"/>
          </w:rPr>
          <w:t xml:space="preserve"> určí príspevok programu</w:t>
        </w:r>
        <w:r w:rsidRPr="007B7DF9">
          <w:rPr>
            <w:rFonts w:eastAsiaTheme="minorHAnsi"/>
          </w:rPr>
          <w:t xml:space="preserve"> k</w:t>
        </w:r>
        <w:r>
          <w:rPr>
            <w:rFonts w:eastAsiaTheme="minorHAnsi"/>
          </w:rPr>
          <w:t xml:space="preserve"> nasledovným </w:t>
        </w:r>
        <w:proofErr w:type="spellStart"/>
        <w:r w:rsidRPr="007B7DF9">
          <w:rPr>
            <w:rFonts w:eastAsiaTheme="minorHAnsi"/>
          </w:rPr>
          <w:t>makroregionálnym</w:t>
        </w:r>
        <w:proofErr w:type="spellEnd"/>
        <w:r w:rsidRPr="007B7DF9">
          <w:rPr>
            <w:rFonts w:eastAsiaTheme="minorHAnsi"/>
          </w:rPr>
          <w:t xml:space="preserve"> stratégiám a/alebo stratégiám pre morskú oblasť:</w:t>
        </w:r>
      </w:ins>
    </w:p>
    <w:p w14:paraId="4E9D5F14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ins w:id="2765" w:author="OMH CKO" w:date="2018-04-17T12:27:00Z"/>
          <w:rFonts w:eastAsiaTheme="minorHAnsi"/>
        </w:rPr>
      </w:pPr>
      <w:ins w:id="2766" w:author="OMH CKO" w:date="2018-04-17T12:27:00Z">
        <w:r w:rsidRPr="007B7DF9">
          <w:rPr>
            <w:rFonts w:eastAsiaTheme="minorHAnsi"/>
          </w:rPr>
          <w:t>Stratégia EÚ pre región Baltského mora (EUSBSR)</w:t>
        </w:r>
        <w:r>
          <w:rPr>
            <w:rFonts w:eastAsiaTheme="minorHAnsi"/>
          </w:rPr>
          <w:t>;</w:t>
        </w:r>
      </w:ins>
    </w:p>
    <w:p w14:paraId="06555391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ins w:id="2767" w:author="OMH CKO" w:date="2018-04-17T12:27:00Z"/>
          <w:rFonts w:eastAsiaTheme="minorHAnsi"/>
        </w:rPr>
      </w:pPr>
      <w:ins w:id="2768" w:author="OMH CKO" w:date="2018-04-17T12:27:00Z">
        <w:r w:rsidRPr="007B7DF9">
          <w:rPr>
            <w:rFonts w:eastAsiaTheme="minorHAnsi"/>
          </w:rPr>
          <w:t>Stratégia EÚ pre podunajskú oblasť (EUSDR)</w:t>
        </w:r>
        <w:r>
          <w:rPr>
            <w:rFonts w:eastAsiaTheme="minorHAnsi"/>
          </w:rPr>
          <w:t>;</w:t>
        </w:r>
      </w:ins>
    </w:p>
    <w:p w14:paraId="1273983A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ins w:id="2769" w:author="OMH CKO" w:date="2018-04-17T12:27:00Z"/>
          <w:rFonts w:eastAsiaTheme="minorHAnsi"/>
        </w:rPr>
      </w:pPr>
      <w:ins w:id="2770" w:author="OMH CKO" w:date="2018-04-17T12:27:00Z">
        <w:r w:rsidRPr="007B7DF9">
          <w:rPr>
            <w:rFonts w:eastAsiaTheme="minorHAnsi"/>
          </w:rPr>
          <w:t>Stratégia EÚ pre región Jadranského a Iónskeho mora (EUSAIR)</w:t>
        </w:r>
        <w:r>
          <w:rPr>
            <w:rFonts w:eastAsiaTheme="minorHAnsi"/>
          </w:rPr>
          <w:t>;</w:t>
        </w:r>
      </w:ins>
    </w:p>
    <w:p w14:paraId="77A3A589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ins w:id="2771" w:author="OMH CKO" w:date="2018-04-17T12:27:00Z"/>
          <w:rFonts w:eastAsiaTheme="minorHAnsi"/>
        </w:rPr>
      </w:pPr>
      <w:ins w:id="2772" w:author="OMH CKO" w:date="2018-04-17T12:27:00Z">
        <w:r w:rsidRPr="007B7DF9">
          <w:rPr>
            <w:rFonts w:eastAsiaTheme="minorHAnsi"/>
          </w:rPr>
          <w:t>Stratégia EÚ pre alpský región (EUSALP)</w:t>
        </w:r>
        <w:r>
          <w:rPr>
            <w:rFonts w:eastAsiaTheme="minorHAnsi"/>
          </w:rPr>
          <w:t>;</w:t>
        </w:r>
      </w:ins>
    </w:p>
    <w:p w14:paraId="5C126903" w14:textId="77777777" w:rsid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ins w:id="2773" w:author="OMH CKO" w:date="2018-04-17T12:27:00Z"/>
          <w:rFonts w:eastAsiaTheme="minorHAnsi"/>
        </w:rPr>
      </w:pPr>
      <w:ins w:id="2774" w:author="OMH CKO" w:date="2018-04-17T12:27:00Z">
        <w:r w:rsidRPr="007B7DF9">
          <w:rPr>
            <w:rFonts w:eastAsiaTheme="minorHAnsi"/>
          </w:rPr>
          <w:t>Stratégia pre atlantickú morskú oblasť (ATLSBS)</w:t>
        </w:r>
        <w:r>
          <w:rPr>
            <w:rFonts w:eastAsiaTheme="minorHAnsi"/>
          </w:rPr>
          <w:t>.</w:t>
        </w:r>
      </w:ins>
    </w:p>
    <w:p w14:paraId="495375D3" w14:textId="77777777" w:rsidR="007B7DF9" w:rsidRPr="007B7DF9" w:rsidRDefault="007B7DF9" w:rsidP="007B7DF9">
      <w:pPr>
        <w:spacing w:line="270" w:lineRule="atLeast"/>
        <w:ind w:left="420"/>
        <w:textAlignment w:val="bottom"/>
        <w:rPr>
          <w:ins w:id="2775" w:author="OMH CKO" w:date="2018-04-17T12:27:00Z"/>
          <w:rFonts w:eastAsiaTheme="minorHAnsi"/>
        </w:rPr>
      </w:pPr>
    </w:p>
    <w:p w14:paraId="21DC0269" w14:textId="77777777" w:rsidR="00553155" w:rsidRDefault="00553155" w:rsidP="00553155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4EEDF744" w14:textId="77777777" w:rsidR="00C15F19" w:rsidRPr="00F41510" w:rsidRDefault="00C15F19" w:rsidP="00553155">
      <w:pPr>
        <w:spacing w:before="120" w:after="240"/>
        <w:jc w:val="both"/>
        <w:rPr>
          <w:del w:id="2776" w:author="OMH CKO" w:date="2018-04-17T12:27:00Z"/>
          <w:rFonts w:eastAsiaTheme="minorHAnsi"/>
        </w:rPr>
      </w:pPr>
      <w:del w:id="2777" w:author="OMH CKO" w:date="2018-04-17T12:27:00Z">
        <w:r>
          <w:rPr>
            <w:rFonts w:eastAsiaTheme="minorHAnsi"/>
          </w:rPr>
          <w:delText>nerelevantné</w:delText>
        </w:r>
      </w:del>
    </w:p>
    <w:p w14:paraId="1055390F" w14:textId="77777777" w:rsidR="001377FD" w:rsidRDefault="00CC5AC9" w:rsidP="00F75371">
      <w:pPr>
        <w:pStyle w:val="MPCKO4"/>
        <w:rPr>
          <w:rFonts w:eastAsiaTheme="minorHAnsi"/>
        </w:rPr>
      </w:pPr>
      <w:bookmarkStart w:id="2778" w:name="_Toc510701109"/>
      <w:bookmarkStart w:id="2779" w:name="_Toc428367976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14.5 </w:t>
      </w:r>
      <w:r w:rsidR="00AA7D81" w:rsidRPr="00AA7D81">
        <w:rPr>
          <w:rFonts w:eastAsiaTheme="minorHAnsi"/>
        </w:rPr>
        <w:tab/>
        <w:t>Pokrok pri vykonávaní opatrení v oblasti sociálnej inovácie</w:t>
      </w:r>
      <w:bookmarkEnd w:id="2778"/>
      <w:bookmarkEnd w:id="2779"/>
      <w:r w:rsidR="00AA7D81" w:rsidRPr="00AA7D81">
        <w:rPr>
          <w:rFonts w:eastAsiaTheme="minorHAnsi"/>
        </w:rPr>
        <w:t xml:space="preserve"> </w:t>
      </w:r>
    </w:p>
    <w:p w14:paraId="307AAFCB" w14:textId="77777777" w:rsidR="00553155" w:rsidRPr="00F41510" w:rsidRDefault="00553155" w:rsidP="00553155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6DB6D330" w14:textId="77777777" w:rsidR="001377FD" w:rsidRPr="007E5086" w:rsidRDefault="00CC5AC9" w:rsidP="00F75371">
      <w:pPr>
        <w:pStyle w:val="MPCKO4"/>
        <w:rPr>
          <w:rFonts w:eastAsiaTheme="minorHAnsi"/>
        </w:rPr>
      </w:pPr>
      <w:bookmarkStart w:id="2780" w:name="_Toc510701110"/>
      <w:bookmarkStart w:id="2781" w:name="_Toc428367977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14.6 </w:t>
      </w:r>
      <w:r w:rsidR="00AA7D81" w:rsidRPr="00AA7D81">
        <w:rPr>
          <w:rFonts w:eastAsiaTheme="minorHAnsi"/>
        </w:rPr>
        <w:tab/>
        <w:t xml:space="preserve">Pokrok dosiahnutý pri </w:t>
      </w:r>
      <w:r w:rsidR="000D34B3">
        <w:rPr>
          <w:rFonts w:eastAsiaTheme="minorHAnsi"/>
        </w:rPr>
        <w:t>vykonávaní</w:t>
      </w:r>
      <w:r w:rsidR="000D34B3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 xml:space="preserve">opatrení na riešenie </w:t>
      </w:r>
      <w:r w:rsidR="0093362B">
        <w:rPr>
          <w:rFonts w:eastAsiaTheme="minorHAnsi"/>
        </w:rPr>
        <w:t>špecifických</w:t>
      </w:r>
      <w:r w:rsidR="00AA7D81" w:rsidRPr="00AA7D81">
        <w:rPr>
          <w:rFonts w:eastAsiaTheme="minorHAnsi"/>
        </w:rPr>
        <w:t xml:space="preserve"> potrieb geografických oblastí najviac postihnutých chudobou alebo potrieb cieľových skupín, ktorým najviac hrozí chudoba, diskriminácia alebo sociálne vylúčenie, s osobitným dôrazom na marginalizované komunity a osoby so zdravotným postihnutím, dlhodob</w:t>
      </w:r>
      <w:r w:rsidR="000D34B3">
        <w:rPr>
          <w:rFonts w:eastAsiaTheme="minorHAnsi"/>
        </w:rPr>
        <w:t>ú</w:t>
      </w:r>
      <w:r w:rsidR="00AA7D81" w:rsidRPr="00AA7D81">
        <w:rPr>
          <w:rFonts w:eastAsiaTheme="minorHAnsi"/>
        </w:rPr>
        <w:t xml:space="preserve"> nezamestn</w:t>
      </w:r>
      <w:r w:rsidR="000D34B3">
        <w:rPr>
          <w:rFonts w:eastAsiaTheme="minorHAnsi"/>
        </w:rPr>
        <w:t>anosť</w:t>
      </w:r>
      <w:r w:rsidR="00AA7D81" w:rsidRPr="00AA7D81">
        <w:rPr>
          <w:rFonts w:eastAsiaTheme="minorHAnsi"/>
        </w:rPr>
        <w:t xml:space="preserve"> a</w:t>
      </w:r>
      <w:r w:rsidR="000D34B3">
        <w:rPr>
          <w:rFonts w:eastAsiaTheme="minorHAnsi"/>
        </w:rPr>
        <w:t xml:space="preserve"> nezamestnanosť </w:t>
      </w:r>
      <w:r w:rsidR="00AA7D81" w:rsidRPr="00AA7D81">
        <w:rPr>
          <w:rFonts w:eastAsiaTheme="minorHAnsi"/>
        </w:rPr>
        <w:t xml:space="preserve">mladých ľudí, </w:t>
      </w:r>
      <w:r w:rsidR="002B536B">
        <w:rPr>
          <w:rFonts w:eastAsiaTheme="minorHAnsi"/>
        </w:rPr>
        <w:t>prípadne vrátene</w:t>
      </w:r>
      <w:r w:rsidR="007E5086" w:rsidRPr="007E5086">
        <w:rPr>
          <w:rFonts w:eastAsiaTheme="minorHAnsi"/>
        </w:rPr>
        <w:t xml:space="preserve"> </w:t>
      </w:r>
      <w:r w:rsidR="002B536B">
        <w:rPr>
          <w:rFonts w:eastAsiaTheme="minorHAnsi"/>
        </w:rPr>
        <w:t>použitých</w:t>
      </w:r>
      <w:r w:rsidR="002B536B" w:rsidRPr="007E5086">
        <w:rPr>
          <w:rFonts w:eastAsiaTheme="minorHAnsi"/>
        </w:rPr>
        <w:t xml:space="preserve"> </w:t>
      </w:r>
      <w:r w:rsidR="007E5086" w:rsidRPr="007E5086">
        <w:rPr>
          <w:rFonts w:eastAsiaTheme="minorHAnsi"/>
        </w:rPr>
        <w:t>finančných prostriedkov</w:t>
      </w:r>
      <w:bookmarkEnd w:id="2780"/>
      <w:bookmarkEnd w:id="2781"/>
      <w:r w:rsidR="007E5086" w:rsidRPr="007E5086">
        <w:rPr>
          <w:rFonts w:eastAsiaTheme="minorHAnsi"/>
        </w:rPr>
        <w:t xml:space="preserve"> </w:t>
      </w:r>
    </w:p>
    <w:p w14:paraId="19D0CD7A" w14:textId="77777777" w:rsidR="000D33FC" w:rsidRDefault="007742DF" w:rsidP="007742DF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7A6790AB" w14:textId="77777777" w:rsidR="000D33FC" w:rsidRDefault="000D33FC">
      <w:pPr>
        <w:spacing w:after="200" w:line="276" w:lineRule="auto"/>
        <w:rPr>
          <w:ins w:id="2782" w:author="OMH CKO" w:date="2018-04-17T12:27:00Z"/>
          <w:rFonts w:eastAsiaTheme="minorHAnsi"/>
        </w:rPr>
      </w:pPr>
      <w:ins w:id="2783" w:author="OMH CKO" w:date="2018-04-17T12:27:00Z">
        <w:r>
          <w:rPr>
            <w:rFonts w:eastAsiaTheme="minorHAnsi"/>
          </w:rPr>
          <w:br w:type="page"/>
        </w:r>
      </w:ins>
    </w:p>
    <w:p w14:paraId="7225D7AB" w14:textId="77777777" w:rsidR="00AA7D81" w:rsidRPr="00AA7D81" w:rsidRDefault="00AA7D81" w:rsidP="00F75371">
      <w:pPr>
        <w:pStyle w:val="MPCKO2"/>
        <w:rPr>
          <w:rFonts w:eastAsiaTheme="minorHAnsi"/>
        </w:rPr>
      </w:pPr>
      <w:bookmarkStart w:id="2784" w:name="_Toc510701111"/>
      <w:bookmarkStart w:id="2785" w:name="_Toc428367978"/>
      <w:r w:rsidRPr="00AA7D81">
        <w:rPr>
          <w:rFonts w:eastAsiaTheme="minorHAnsi"/>
        </w:rPr>
        <w:lastRenderedPageBreak/>
        <w:t xml:space="preserve">ČASŤ C </w:t>
      </w:r>
      <w:r w:rsidR="000A24C3">
        <w:rPr>
          <w:rFonts w:eastAsiaTheme="minorHAnsi"/>
        </w:rPr>
        <w:t xml:space="preserve">- </w:t>
      </w:r>
      <w:r w:rsidR="0075372C" w:rsidRPr="00AA7D81">
        <w:rPr>
          <w:rFonts w:eastAsiaTheme="minorHAnsi"/>
        </w:rPr>
        <w:t xml:space="preserve">Informácie </w:t>
      </w:r>
      <w:r w:rsidR="0075372C">
        <w:rPr>
          <w:rFonts w:eastAsiaTheme="minorHAnsi"/>
        </w:rPr>
        <w:t>uvádzané vo výročnej správe</w:t>
      </w:r>
      <w:r w:rsidR="0075372C" w:rsidRPr="00AA7D81">
        <w:rPr>
          <w:rFonts w:eastAsiaTheme="minorHAnsi"/>
        </w:rPr>
        <w:t xml:space="preserve"> </w:t>
      </w:r>
      <w:r w:rsidR="0075372C">
        <w:rPr>
          <w:rFonts w:eastAsiaTheme="minorHAnsi"/>
        </w:rPr>
        <w:t>predkladanej v</w:t>
      </w:r>
      <w:r w:rsidR="0075372C" w:rsidRPr="00AA7D81">
        <w:rPr>
          <w:rFonts w:eastAsiaTheme="minorHAnsi"/>
        </w:rPr>
        <w:t xml:space="preserve"> rok</w:t>
      </w:r>
      <w:r w:rsidR="0075372C">
        <w:rPr>
          <w:rFonts w:eastAsiaTheme="minorHAnsi"/>
        </w:rPr>
        <w:t>u 2019</w:t>
      </w:r>
      <w:r w:rsidR="0075372C" w:rsidRPr="00AA7D81">
        <w:rPr>
          <w:rFonts w:eastAsiaTheme="minorHAnsi"/>
        </w:rPr>
        <w:t xml:space="preserve"> a v záverečnej správe </w:t>
      </w:r>
      <w:r w:rsidRPr="00AA7D81">
        <w:rPr>
          <w:rFonts w:eastAsiaTheme="minorHAnsi"/>
        </w:rPr>
        <w:t>(článok 50 (5) nariadenia EP a Rady (EÚ) č. 1303/2013)</w:t>
      </w:r>
      <w:bookmarkEnd w:id="2784"/>
      <w:bookmarkEnd w:id="2785"/>
    </w:p>
    <w:p w14:paraId="30CFBC86" w14:textId="77777777" w:rsidR="00573DA7" w:rsidRDefault="00CC5AC9" w:rsidP="00F75371">
      <w:pPr>
        <w:pStyle w:val="MPCKO3"/>
        <w:rPr>
          <w:rFonts w:eastAsiaTheme="minorHAnsi"/>
        </w:rPr>
      </w:pPr>
      <w:bookmarkStart w:id="2786" w:name="_Toc510701112"/>
      <w:bookmarkStart w:id="2787" w:name="_Toc428367979"/>
      <w:r>
        <w:rPr>
          <w:rFonts w:eastAsiaTheme="minorHAnsi"/>
        </w:rPr>
        <w:t>I.</w:t>
      </w:r>
      <w:r w:rsidR="00573DA7">
        <w:rPr>
          <w:rFonts w:eastAsiaTheme="minorHAnsi"/>
        </w:rPr>
        <w:t xml:space="preserve">15. </w:t>
      </w:r>
      <w:r w:rsidR="0060076C">
        <w:rPr>
          <w:rFonts w:eastAsiaTheme="minorHAnsi"/>
        </w:rPr>
        <w:t>Finančné údaje na úrovni prioritnej osi a programu</w:t>
      </w:r>
      <w:bookmarkEnd w:id="2786"/>
      <w:bookmarkEnd w:id="2787"/>
    </w:p>
    <w:p w14:paraId="2C802ED5" w14:textId="77777777" w:rsidR="00411987" w:rsidRDefault="00206DFC" w:rsidP="00F41510">
      <w:pPr>
        <w:spacing w:line="276" w:lineRule="auto"/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60076C">
        <w:rPr>
          <w:rFonts w:eastAsiaTheme="minorHAnsi"/>
        </w:rPr>
        <w:t xml:space="preserve"> za účelom preukázania plnenia hodnoty stanovenej ako čiastkový cieľ a zámer pre finančný ukazovateľ </w:t>
      </w:r>
      <w:ins w:id="2788" w:author="OMH CKO" w:date="2018-04-17T12:27:00Z">
        <w:r w:rsidR="000D33FC">
          <w:rPr>
            <w:rFonts w:eastAsiaTheme="minorHAnsi"/>
          </w:rPr>
          <w:t xml:space="preserve">v rokoch 2018 a 2023 </w:t>
        </w:r>
      </w:ins>
      <w:r w:rsidR="0060076C">
        <w:rPr>
          <w:rFonts w:eastAsiaTheme="minorHAnsi"/>
        </w:rPr>
        <w:t>doplní tabuľku 6 časti A o nasledovné stĺpce:</w:t>
      </w:r>
    </w:p>
    <w:p w14:paraId="4C91662A" w14:textId="77777777" w:rsidR="0060076C" w:rsidRDefault="0060076C" w:rsidP="00F41510">
      <w:pPr>
        <w:spacing w:line="276" w:lineRule="auto"/>
        <w:jc w:val="both"/>
        <w:rPr>
          <w:rFonts w:eastAsia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2789" w:author="OMH CKO" w:date="2018-04-17T12:27:00Z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4531"/>
        <w:gridCol w:w="4531"/>
        <w:tblGridChange w:id="2790">
          <w:tblGrid>
            <w:gridCol w:w="4606"/>
            <w:gridCol w:w="4606"/>
          </w:tblGrid>
        </w:tblGridChange>
      </w:tblGrid>
      <w:tr w:rsidR="0060076C" w14:paraId="0DAC5AB9" w14:textId="77777777" w:rsidTr="00601767">
        <w:tc>
          <w:tcPr>
            <w:tcW w:w="4606" w:type="dxa"/>
            <w:shd w:val="clear" w:color="auto" w:fill="B8CCE4" w:themeFill="accent1" w:themeFillTint="66"/>
            <w:tcPrChange w:id="2791" w:author="OMH CKO" w:date="2018-04-17T12:27:00Z">
              <w:tcPr>
                <w:tcW w:w="4606" w:type="dxa"/>
                <w:shd w:val="clear" w:color="auto" w:fill="B8CCE4" w:themeFill="accent1" w:themeFillTint="66"/>
              </w:tcPr>
            </w:tcPrChange>
          </w:tcPr>
          <w:p w14:paraId="0109295C" w14:textId="77777777" w:rsidR="0060076C" w:rsidRPr="005F2CEA" w:rsidRDefault="0060076C" w:rsidP="0060076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</w:rPr>
              <w:t>13</w:t>
            </w:r>
          </w:p>
        </w:tc>
        <w:tc>
          <w:tcPr>
            <w:tcW w:w="4606" w:type="dxa"/>
            <w:shd w:val="clear" w:color="auto" w:fill="B8CCE4" w:themeFill="accent1" w:themeFillTint="66"/>
            <w:tcPrChange w:id="2792" w:author="OMH CKO" w:date="2018-04-17T12:27:00Z">
              <w:tcPr>
                <w:tcW w:w="4606" w:type="dxa"/>
                <w:shd w:val="clear" w:color="auto" w:fill="B8CCE4" w:themeFill="accent1" w:themeFillTint="66"/>
              </w:tcPr>
            </w:tcPrChange>
          </w:tcPr>
          <w:p w14:paraId="57846891" w14:textId="77777777" w:rsidR="0060076C" w:rsidRPr="005F2CEA" w:rsidRDefault="0060076C" w:rsidP="0060076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</w:rPr>
              <w:t>14</w:t>
            </w:r>
          </w:p>
        </w:tc>
      </w:tr>
      <w:tr w:rsidR="0060076C" w14:paraId="1810835B" w14:textId="77777777" w:rsidTr="00601767">
        <w:tc>
          <w:tcPr>
            <w:tcW w:w="9212" w:type="dxa"/>
            <w:gridSpan w:val="2"/>
            <w:shd w:val="clear" w:color="auto" w:fill="B8CCE4" w:themeFill="accent1" w:themeFillTint="66"/>
            <w:tcPrChange w:id="2793" w:author="OMH CKO" w:date="2018-04-17T12:27:00Z">
              <w:tcPr>
                <w:tcW w:w="9212" w:type="dxa"/>
                <w:gridSpan w:val="2"/>
                <w:shd w:val="clear" w:color="auto" w:fill="B8CCE4" w:themeFill="accent1" w:themeFillTint="66"/>
              </w:tcPr>
            </w:tcPrChange>
          </w:tcPr>
          <w:p w14:paraId="28211432" w14:textId="77777777" w:rsidR="0060076C" w:rsidRPr="005F2CEA" w:rsidRDefault="0060076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</w:rPr>
              <w:t xml:space="preserve">Údaje </w:t>
            </w:r>
            <w:r w:rsidR="0068616D">
              <w:rPr>
                <w:rFonts w:eastAsiaTheme="minorHAnsi"/>
                <w:b/>
                <w:sz w:val="20"/>
                <w:szCs w:val="20"/>
              </w:rPr>
              <w:t>na účely preskúmania výkonnosti a výkonnostného rámca</w:t>
            </w:r>
            <w:r w:rsidRPr="005F2CEA">
              <w:rPr>
                <w:rFonts w:eastAsiaTheme="minorHAnsi"/>
                <w:b/>
                <w:sz w:val="20"/>
                <w:szCs w:val="20"/>
              </w:rPr>
              <w:t xml:space="preserve"> </w:t>
            </w:r>
          </w:p>
        </w:tc>
      </w:tr>
      <w:tr w:rsidR="00C574E1" w14:paraId="2C20FCE9" w14:textId="77777777" w:rsidTr="00601767">
        <w:tc>
          <w:tcPr>
            <w:tcW w:w="4606" w:type="dxa"/>
            <w:shd w:val="clear" w:color="auto" w:fill="B8CCE4" w:themeFill="accent1" w:themeFillTint="66"/>
            <w:tcPrChange w:id="2794" w:author="OMH CKO" w:date="2018-04-17T12:27:00Z">
              <w:tcPr>
                <w:tcW w:w="4606" w:type="dxa"/>
                <w:shd w:val="clear" w:color="auto" w:fill="B8CCE4" w:themeFill="accent1" w:themeFillTint="66"/>
              </w:tcPr>
            </w:tcPrChange>
          </w:tcPr>
          <w:p w14:paraId="4C8BEE95" w14:textId="77777777" w:rsidR="00C574E1" w:rsidRPr="005F2CEA" w:rsidRDefault="00C574E1" w:rsidP="00601767">
            <w:pPr>
              <w:jc w:val="center"/>
              <w:rPr>
                <w:rFonts w:eastAsiaTheme="minorHAnsi"/>
                <w:b/>
                <w:sz w:val="20"/>
                <w:szCs w:val="20"/>
                <w:lang w:eastAsia="ko-KR"/>
              </w:rPr>
            </w:pPr>
            <w:r>
              <w:rPr>
                <w:rFonts w:eastAsiaTheme="minorHAnsi"/>
                <w:b/>
                <w:sz w:val="20"/>
                <w:szCs w:val="20"/>
                <w:lang w:eastAsia="ko-KR"/>
              </w:rPr>
              <w:t>VS predkladaná v roku 2019</w:t>
            </w:r>
          </w:p>
        </w:tc>
        <w:tc>
          <w:tcPr>
            <w:tcW w:w="4606" w:type="dxa"/>
            <w:shd w:val="clear" w:color="auto" w:fill="B8CCE4" w:themeFill="accent1" w:themeFillTint="66"/>
            <w:tcPrChange w:id="2795" w:author="OMH CKO" w:date="2018-04-17T12:27:00Z">
              <w:tcPr>
                <w:tcW w:w="4606" w:type="dxa"/>
                <w:shd w:val="clear" w:color="auto" w:fill="B8CCE4" w:themeFill="accent1" w:themeFillTint="66"/>
              </w:tcPr>
            </w:tcPrChange>
          </w:tcPr>
          <w:p w14:paraId="2F4CB0A2" w14:textId="77777777" w:rsidR="00C574E1" w:rsidRPr="005F2CEA" w:rsidRDefault="00C574E1" w:rsidP="00601767">
            <w:pPr>
              <w:jc w:val="center"/>
              <w:rPr>
                <w:rFonts w:eastAsiaTheme="minorHAnsi"/>
                <w:b/>
                <w:sz w:val="20"/>
                <w:szCs w:val="20"/>
                <w:lang w:eastAsia="ko-KR"/>
              </w:rPr>
            </w:pPr>
            <w:r>
              <w:rPr>
                <w:rFonts w:eastAsiaTheme="minorHAnsi"/>
                <w:b/>
                <w:sz w:val="20"/>
                <w:szCs w:val="20"/>
                <w:lang w:eastAsia="ko-KR"/>
              </w:rPr>
              <w:t>Záverečná správa</w:t>
            </w:r>
          </w:p>
        </w:tc>
      </w:tr>
      <w:tr w:rsidR="0060076C" w14:paraId="2F0D2187" w14:textId="77777777" w:rsidTr="00601767">
        <w:tc>
          <w:tcPr>
            <w:tcW w:w="4606" w:type="dxa"/>
            <w:shd w:val="clear" w:color="auto" w:fill="B8CCE4" w:themeFill="accent1" w:themeFillTint="66"/>
            <w:tcPrChange w:id="2796" w:author="OMH CKO" w:date="2018-04-17T12:27:00Z">
              <w:tcPr>
                <w:tcW w:w="4606" w:type="dxa"/>
                <w:shd w:val="clear" w:color="auto" w:fill="B8CCE4" w:themeFill="accent1" w:themeFillTint="66"/>
              </w:tcPr>
            </w:tcPrChange>
          </w:tcPr>
          <w:p w14:paraId="08934A1E" w14:textId="77777777" w:rsidR="0060076C" w:rsidRPr="005F2CEA" w:rsidRDefault="00601767" w:rsidP="00601767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  <w:lang w:eastAsia="ko-KR"/>
              </w:rPr>
              <w:t>Celkové oprávnené výdavky deklarované Európskej komisii k 31.12.2018</w:t>
            </w:r>
          </w:p>
        </w:tc>
        <w:tc>
          <w:tcPr>
            <w:tcW w:w="4606" w:type="dxa"/>
            <w:shd w:val="clear" w:color="auto" w:fill="B8CCE4" w:themeFill="accent1" w:themeFillTint="66"/>
            <w:tcPrChange w:id="2797" w:author="OMH CKO" w:date="2018-04-17T12:27:00Z">
              <w:tcPr>
                <w:tcW w:w="4606" w:type="dxa"/>
                <w:shd w:val="clear" w:color="auto" w:fill="B8CCE4" w:themeFill="accent1" w:themeFillTint="66"/>
              </w:tcPr>
            </w:tcPrChange>
          </w:tcPr>
          <w:p w14:paraId="158F21B7" w14:textId="77777777" w:rsidR="0060076C" w:rsidRPr="005F2CEA" w:rsidRDefault="00601767" w:rsidP="00601767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  <w:lang w:eastAsia="ko-KR"/>
              </w:rPr>
              <w:t>Celkové oprávnené výdavky k 31.12.2023 deklarované Európskej komisii</w:t>
            </w:r>
          </w:p>
        </w:tc>
      </w:tr>
      <w:tr w:rsidR="0060076C" w14:paraId="232C50C2" w14:textId="77777777" w:rsidTr="0060076C">
        <w:tc>
          <w:tcPr>
            <w:tcW w:w="4606" w:type="dxa"/>
            <w:tcPrChange w:id="2798" w:author="OMH CKO" w:date="2018-04-17T12:27:00Z">
              <w:tcPr>
                <w:tcW w:w="4606" w:type="dxa"/>
              </w:tcPr>
            </w:tcPrChange>
          </w:tcPr>
          <w:p w14:paraId="25CC0CCA" w14:textId="77777777" w:rsidR="0060076C" w:rsidRDefault="0060076C" w:rsidP="0060076C">
            <w:pPr>
              <w:rPr>
                <w:rFonts w:eastAsiaTheme="minorHAnsi"/>
              </w:rPr>
            </w:pPr>
          </w:p>
        </w:tc>
        <w:tc>
          <w:tcPr>
            <w:tcW w:w="4606" w:type="dxa"/>
            <w:tcPrChange w:id="2799" w:author="OMH CKO" w:date="2018-04-17T12:27:00Z">
              <w:tcPr>
                <w:tcW w:w="4606" w:type="dxa"/>
              </w:tcPr>
            </w:tcPrChange>
          </w:tcPr>
          <w:p w14:paraId="20136592" w14:textId="77777777" w:rsidR="0060076C" w:rsidRDefault="0060076C" w:rsidP="0060076C">
            <w:pPr>
              <w:rPr>
                <w:rFonts w:eastAsiaTheme="minorHAnsi"/>
              </w:rPr>
            </w:pPr>
          </w:p>
        </w:tc>
      </w:tr>
      <w:tr w:rsidR="005F2CEA" w14:paraId="06DCB5AC" w14:textId="77777777" w:rsidTr="0060076C">
        <w:tc>
          <w:tcPr>
            <w:tcW w:w="4606" w:type="dxa"/>
            <w:tcPrChange w:id="2800" w:author="OMH CKO" w:date="2018-04-17T12:27:00Z">
              <w:tcPr>
                <w:tcW w:w="4606" w:type="dxa"/>
              </w:tcPr>
            </w:tcPrChange>
          </w:tcPr>
          <w:p w14:paraId="7622D739" w14:textId="77777777" w:rsidR="005F2CEA" w:rsidRDefault="005F2CEA" w:rsidP="0060076C">
            <w:pPr>
              <w:rPr>
                <w:rFonts w:eastAsiaTheme="minorHAnsi"/>
              </w:rPr>
            </w:pPr>
          </w:p>
        </w:tc>
        <w:tc>
          <w:tcPr>
            <w:tcW w:w="4606" w:type="dxa"/>
            <w:tcPrChange w:id="2801" w:author="OMH CKO" w:date="2018-04-17T12:27:00Z">
              <w:tcPr>
                <w:tcW w:w="4606" w:type="dxa"/>
              </w:tcPr>
            </w:tcPrChange>
          </w:tcPr>
          <w:p w14:paraId="31A7A11D" w14:textId="77777777" w:rsidR="005F2CEA" w:rsidRDefault="005F2CEA" w:rsidP="0060076C">
            <w:pPr>
              <w:rPr>
                <w:rFonts w:eastAsiaTheme="minorHAnsi"/>
              </w:rPr>
            </w:pPr>
          </w:p>
        </w:tc>
      </w:tr>
    </w:tbl>
    <w:p w14:paraId="5C323CAF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2802" w:name="_Toc510701113"/>
      <w:bookmarkStart w:id="2803" w:name="_Toc428367980"/>
      <w:r>
        <w:rPr>
          <w:rFonts w:eastAsiaTheme="minorHAnsi"/>
        </w:rPr>
        <w:t>I.</w:t>
      </w:r>
      <w:r w:rsidR="00573DA7">
        <w:rPr>
          <w:rFonts w:eastAsiaTheme="minorHAnsi"/>
        </w:rPr>
        <w:t>16</w:t>
      </w:r>
      <w:r w:rsidR="00AA7D81" w:rsidRPr="00AA7D81">
        <w:rPr>
          <w:rFonts w:eastAsiaTheme="minorHAnsi"/>
        </w:rPr>
        <w:t>. Inteligentný, udržateľný a </w:t>
      </w:r>
      <w:proofErr w:type="spellStart"/>
      <w:r w:rsidR="00AA7D81" w:rsidRPr="00AA7D81">
        <w:rPr>
          <w:rFonts w:eastAsiaTheme="minorHAnsi"/>
        </w:rPr>
        <w:t>inkluzívny</w:t>
      </w:r>
      <w:proofErr w:type="spellEnd"/>
      <w:r w:rsidR="00AA7D81" w:rsidRPr="00AA7D81">
        <w:rPr>
          <w:rFonts w:eastAsiaTheme="minorHAnsi"/>
        </w:rPr>
        <w:t xml:space="preserve"> rast</w:t>
      </w:r>
      <w:bookmarkEnd w:id="2802"/>
      <w:bookmarkEnd w:id="2803"/>
    </w:p>
    <w:p w14:paraId="0E4EDE11" w14:textId="77777777" w:rsidR="001377FD" w:rsidRDefault="00206DFC" w:rsidP="00AA7D81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E67E5E">
        <w:rPr>
          <w:rFonts w:eastAsiaTheme="minorHAnsi"/>
        </w:rPr>
        <w:t xml:space="preserve"> zhodnotí </w:t>
      </w:r>
      <w:r w:rsidR="00AA7D81" w:rsidRPr="001377FD">
        <w:rPr>
          <w:rFonts w:eastAsiaTheme="minorHAnsi"/>
        </w:rPr>
        <w:t xml:space="preserve">plnenie cieľov programu a jeho príspevku k napĺňaniu stratégie Únie na zabezpečenie inteligentného, udržateľného </w:t>
      </w:r>
      <w:r w:rsidR="00E67E5E">
        <w:rPr>
          <w:rFonts w:eastAsiaTheme="minorHAnsi"/>
        </w:rPr>
        <w:t xml:space="preserve">a </w:t>
      </w:r>
      <w:proofErr w:type="spellStart"/>
      <w:r w:rsidR="00E67E5E">
        <w:rPr>
          <w:rFonts w:eastAsiaTheme="minorHAnsi"/>
        </w:rPr>
        <w:t>inkluzívneho</w:t>
      </w:r>
      <w:proofErr w:type="spellEnd"/>
      <w:r w:rsidR="00E67E5E">
        <w:rPr>
          <w:rFonts w:eastAsiaTheme="minorHAnsi"/>
        </w:rPr>
        <w:t xml:space="preserve"> rastu a posúdi pokrok</w:t>
      </w:r>
      <w:r w:rsidR="00AA7D81" w:rsidRPr="001377FD">
        <w:rPr>
          <w:rFonts w:eastAsiaTheme="minorHAnsi"/>
        </w:rPr>
        <w:t xml:space="preserve"> pri plnení týchto cieľov</w:t>
      </w:r>
      <w:r w:rsidR="0002149D">
        <w:rPr>
          <w:rFonts w:eastAsiaTheme="minorHAnsi"/>
        </w:rPr>
        <w:t>.</w:t>
      </w:r>
      <w:r w:rsidR="00452095" w:rsidRPr="00452095">
        <w:t xml:space="preserve"> </w:t>
      </w:r>
    </w:p>
    <w:p w14:paraId="02A9F983" w14:textId="77777777" w:rsidR="00E67E5E" w:rsidRDefault="00E67E5E" w:rsidP="00E67E5E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=17500 vstup='M'&gt;</w:t>
      </w:r>
    </w:p>
    <w:p w14:paraId="4DD5C711" w14:textId="1A33CB3D" w:rsidR="00206DFC" w:rsidRDefault="00206DFC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804" w:author="OMH CKO" w:date="2018-04-17T12:27:00Z">
        <w:r>
          <w:rPr>
            <w:rFonts w:eastAsiaTheme="minorHAnsi"/>
            <w:i/>
            <w:u w:val="single"/>
          </w:rPr>
          <w:delText>Požadované</w:delText>
        </w:r>
      </w:del>
      <w:ins w:id="2805" w:author="OMH CKO" w:date="2018-04-17T12:27:00Z">
        <w:r w:rsidR="000D33FC">
          <w:rPr>
            <w:rFonts w:eastAsiaTheme="minorHAnsi"/>
            <w:i/>
            <w:u w:val="single"/>
          </w:rPr>
          <w:t>Doplňujúce</w:t>
        </w:r>
      </w:ins>
      <w:r w:rsidR="000D33FC">
        <w:rPr>
          <w:rFonts w:eastAsiaTheme="minorHAnsi"/>
          <w:i/>
          <w:u w:val="single"/>
        </w:rPr>
        <w:t xml:space="preserve"> </w:t>
      </w:r>
      <w:r>
        <w:rPr>
          <w:rFonts w:eastAsiaTheme="minorHAnsi"/>
          <w:i/>
          <w:u w:val="single"/>
        </w:rPr>
        <w:t>informácie</w:t>
      </w:r>
    </w:p>
    <w:p w14:paraId="1D42C507" w14:textId="5008AD57" w:rsidR="00206DFC" w:rsidRDefault="007B7DF9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ins w:id="2806" w:author="OMH CKO" w:date="2018-04-17T12:27:00Z">
        <w:r>
          <w:rPr>
            <w:rFonts w:eastAsiaTheme="minorHAnsi"/>
            <w:i/>
          </w:rPr>
          <w:t xml:space="preserve">Odporúča sa </w:t>
        </w:r>
      </w:ins>
      <w:r w:rsidR="00206DFC" w:rsidRPr="00F41510">
        <w:rPr>
          <w:rFonts w:eastAsiaTheme="minorHAnsi"/>
          <w:i/>
        </w:rPr>
        <w:t>RO</w:t>
      </w:r>
      <w:ins w:id="2807" w:author="OMH CKO" w:date="2018-04-17T12:27:00Z">
        <w:r w:rsidR="00206DFC" w:rsidRPr="00F41510">
          <w:rPr>
            <w:rFonts w:eastAsiaTheme="minorHAnsi"/>
            <w:i/>
          </w:rPr>
          <w:t xml:space="preserve"> </w:t>
        </w:r>
        <w:r w:rsidR="000D33FC">
          <w:rPr>
            <w:rFonts w:eastAsiaTheme="minorHAnsi"/>
            <w:i/>
          </w:rPr>
          <w:t>aj</w:t>
        </w:r>
      </w:ins>
      <w:r w:rsidR="000D33FC">
        <w:rPr>
          <w:rFonts w:eastAsiaTheme="minorHAnsi"/>
          <w:i/>
        </w:rPr>
        <w:t xml:space="preserve"> </w:t>
      </w:r>
      <w:r w:rsidR="00206DFC" w:rsidRPr="00F41510">
        <w:rPr>
          <w:rFonts w:eastAsiaTheme="minorHAnsi"/>
          <w:i/>
        </w:rPr>
        <w:t>v</w:t>
      </w:r>
      <w:r w:rsidR="00206DFC">
        <w:rPr>
          <w:rFonts w:eastAsiaTheme="minorHAnsi"/>
          <w:i/>
        </w:rPr>
        <w:t xml:space="preserve"> nadväznosti na dosahované hodnoty ukazovateľov programu </w:t>
      </w:r>
      <w:del w:id="2808" w:author="OMH CKO" w:date="2018-04-17T12:27:00Z">
        <w:r w:rsidR="00206DFC">
          <w:rPr>
            <w:rFonts w:eastAsiaTheme="minorHAnsi"/>
            <w:i/>
          </w:rPr>
          <w:delText>zhodnotí</w:delText>
        </w:r>
      </w:del>
      <w:ins w:id="2809" w:author="OMH CKO" w:date="2018-04-17T12:27:00Z">
        <w:r w:rsidR="00206DFC">
          <w:rPr>
            <w:rFonts w:eastAsiaTheme="minorHAnsi"/>
            <w:i/>
          </w:rPr>
          <w:t>zhodnot</w:t>
        </w:r>
        <w:r w:rsidR="000D33FC">
          <w:rPr>
            <w:rFonts w:eastAsiaTheme="minorHAnsi"/>
            <w:i/>
          </w:rPr>
          <w:t>iť</w:t>
        </w:r>
      </w:ins>
      <w:r w:rsidR="00206DFC">
        <w:rPr>
          <w:rFonts w:eastAsiaTheme="minorHAnsi"/>
          <w:i/>
        </w:rPr>
        <w:t xml:space="preserve"> plnenie špecifických cieľov programu a ich príspevok k napĺňaniu cieľov stratégie Európa 2020 ako aj </w:t>
      </w:r>
      <w:r w:rsidR="005D0039">
        <w:rPr>
          <w:rFonts w:eastAsiaTheme="minorHAnsi"/>
          <w:i/>
        </w:rPr>
        <w:t>Š</w:t>
      </w:r>
      <w:r w:rsidR="00206DFC">
        <w:rPr>
          <w:rFonts w:eastAsiaTheme="minorHAnsi"/>
          <w:i/>
        </w:rPr>
        <w:t xml:space="preserve">pecifických odporúčaní </w:t>
      </w:r>
      <w:r w:rsidR="005D0039">
        <w:rPr>
          <w:rFonts w:eastAsiaTheme="minorHAnsi"/>
          <w:i/>
        </w:rPr>
        <w:t xml:space="preserve">Rady </w:t>
      </w:r>
      <w:r w:rsidR="00206DFC">
        <w:rPr>
          <w:rFonts w:eastAsiaTheme="minorHAnsi"/>
          <w:i/>
        </w:rPr>
        <w:t>pre SR</w:t>
      </w:r>
      <w:r w:rsidR="008704F4">
        <w:rPr>
          <w:rFonts w:eastAsiaTheme="minorHAnsi"/>
          <w:i/>
        </w:rPr>
        <w:t xml:space="preserve"> </w:t>
      </w:r>
      <w:r w:rsidR="00BB6C4D">
        <w:rPr>
          <w:rFonts w:eastAsiaTheme="minorHAnsi"/>
          <w:i/>
        </w:rPr>
        <w:t>v kontexte Národného programu reforiem SR.</w:t>
      </w:r>
    </w:p>
    <w:p w14:paraId="77EEB5B3" w14:textId="77777777" w:rsidR="00B97E46" w:rsidRDefault="00B97E46" w:rsidP="00B97E46">
      <w:pPr>
        <w:shd w:val="clear" w:color="auto" w:fill="B8CCE4" w:themeFill="accent1" w:themeFillTint="66"/>
        <w:spacing w:after="120" w:line="276" w:lineRule="auto"/>
        <w:jc w:val="both"/>
        <w:rPr>
          <w:del w:id="2810" w:author="OMH CKO" w:date="2018-04-17T12:27:00Z"/>
          <w:rFonts w:eastAsiaTheme="minorHAnsi"/>
          <w:i/>
          <w:u w:val="single"/>
        </w:rPr>
      </w:pPr>
      <w:del w:id="2811" w:author="OMH CKO" w:date="2018-04-17T12:27:00Z">
        <w:r w:rsidRPr="00CA01FC">
          <w:rPr>
            <w:rFonts w:eastAsiaTheme="minorHAnsi"/>
            <w:i/>
            <w:u w:val="single"/>
          </w:rPr>
          <w:delText>Zdroj údajov</w:delText>
        </w:r>
      </w:del>
    </w:p>
    <w:p w14:paraId="1BBD7EBA" w14:textId="77777777" w:rsidR="00B97E46" w:rsidRPr="00F41510" w:rsidRDefault="0087231E" w:rsidP="00F41510">
      <w:pPr>
        <w:shd w:val="clear" w:color="auto" w:fill="B8CCE4" w:themeFill="accent1" w:themeFillTint="66"/>
        <w:spacing w:after="120" w:line="276" w:lineRule="auto"/>
        <w:jc w:val="both"/>
        <w:rPr>
          <w:del w:id="2812" w:author="OMH CKO" w:date="2018-04-17T12:27:00Z"/>
          <w:rFonts w:eastAsiaTheme="minorHAnsi"/>
          <w:i/>
          <w:u w:val="single"/>
        </w:rPr>
      </w:pPr>
      <w:del w:id="2813" w:author="OMH CKO" w:date="2018-04-17T12:27:00Z">
        <w:r>
          <w:rPr>
            <w:rFonts w:eastAsiaTheme="minorHAnsi"/>
            <w:i/>
          </w:rPr>
          <w:delText>ITMS2014+</w:delText>
        </w:r>
        <w:r w:rsidR="005D0039">
          <w:rPr>
            <w:rFonts w:eastAsiaTheme="minorHAnsi"/>
            <w:i/>
          </w:rPr>
          <w:delText xml:space="preserve">, </w:delText>
        </w:r>
        <w:r w:rsidR="00BB6C4D">
          <w:rPr>
            <w:rFonts w:eastAsiaTheme="minorHAnsi"/>
            <w:i/>
          </w:rPr>
          <w:delText>Informácia o plnení NPR SR</w:delText>
        </w:r>
        <w:r w:rsidR="00441647">
          <w:rPr>
            <w:rFonts w:eastAsiaTheme="minorHAnsi"/>
            <w:i/>
          </w:rPr>
          <w:delText>,</w:delText>
        </w:r>
        <w:r w:rsidR="00441647" w:rsidRPr="00441647">
          <w:rPr>
            <w:rFonts w:eastAsiaTheme="minorHAnsi"/>
            <w:i/>
          </w:rPr>
          <w:delText xml:space="preserve"> </w:delText>
        </w:r>
        <w:r w:rsidR="00441647" w:rsidRPr="00125F1A">
          <w:rPr>
            <w:rFonts w:eastAsiaTheme="minorHAnsi"/>
            <w:i/>
          </w:rPr>
          <w:delText>správy z vykonaných</w:delText>
        </w:r>
        <w:r w:rsidR="00441647">
          <w:rPr>
            <w:rFonts w:eastAsiaTheme="minorHAnsi"/>
            <w:i/>
          </w:rPr>
          <w:delText xml:space="preserve"> hodnotení</w:delText>
        </w:r>
      </w:del>
    </w:p>
    <w:p w14:paraId="258D4C9A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2814" w:name="_Toc510701114"/>
      <w:bookmarkStart w:id="2815" w:name="_Toc428367981"/>
      <w:r>
        <w:rPr>
          <w:rFonts w:eastAsiaTheme="minorHAnsi"/>
        </w:rPr>
        <w:t>I.</w:t>
      </w:r>
      <w:r w:rsidR="00573DA7">
        <w:rPr>
          <w:rFonts w:eastAsiaTheme="minorHAnsi"/>
        </w:rPr>
        <w:t>17</w:t>
      </w:r>
      <w:r w:rsidR="00AA7D81" w:rsidRPr="00AA7D81">
        <w:rPr>
          <w:rFonts w:eastAsiaTheme="minorHAnsi"/>
        </w:rPr>
        <w:t xml:space="preserve">. </w:t>
      </w:r>
      <w:r w:rsidR="00B97E46">
        <w:rPr>
          <w:rFonts w:eastAsiaTheme="minorHAnsi"/>
        </w:rPr>
        <w:t>Problémy</w:t>
      </w:r>
      <w:r w:rsidR="00AA7D81" w:rsidRPr="00AA7D81">
        <w:rPr>
          <w:rFonts w:eastAsiaTheme="minorHAnsi"/>
        </w:rPr>
        <w:t>, ktoré ovplyvňujú výkonnosť programu a prijaté opatrenia vo vzťahu k plneniu výkonnostného rámca</w:t>
      </w:r>
      <w:bookmarkEnd w:id="2814"/>
      <w:bookmarkEnd w:id="2815"/>
    </w:p>
    <w:p w14:paraId="38C0661F" w14:textId="3231C794" w:rsidR="001377FD" w:rsidRDefault="00AA7D81" w:rsidP="00AA7D81">
      <w:pPr>
        <w:spacing w:after="200" w:line="276" w:lineRule="auto"/>
        <w:jc w:val="both"/>
        <w:rPr>
          <w:rFonts w:eastAsiaTheme="minorHAnsi"/>
        </w:rPr>
      </w:pPr>
      <w:r w:rsidRPr="001377FD">
        <w:rPr>
          <w:rFonts w:eastAsiaTheme="minorHAnsi"/>
        </w:rPr>
        <w:t xml:space="preserve">Pokiaľ na základe vyhodnotenia plnenia čiastkových cieľov a zámerov výkonnostného rámca neboli naplnené stanovené hodnoty, </w:t>
      </w:r>
      <w:r w:rsidR="005F2CEA">
        <w:rPr>
          <w:rFonts w:eastAsiaTheme="minorHAnsi"/>
        </w:rPr>
        <w:t>RO</w:t>
      </w:r>
      <w:r w:rsidR="00D87914">
        <w:rPr>
          <w:rFonts w:eastAsiaTheme="minorHAnsi"/>
        </w:rPr>
        <w:t xml:space="preserve"> uvedie</w:t>
      </w:r>
      <w:r w:rsidRPr="001377FD">
        <w:rPr>
          <w:rFonts w:eastAsiaTheme="minorHAnsi"/>
        </w:rPr>
        <w:t xml:space="preserve"> základné dôvody nedosiahnutia týchto míľnikov v</w:t>
      </w:r>
      <w:r w:rsidR="00D87914">
        <w:rPr>
          <w:rFonts w:eastAsiaTheme="minorHAnsi"/>
        </w:rPr>
        <w:t xml:space="preserve">o </w:t>
      </w:r>
      <w:del w:id="2816" w:author="OMH CKO" w:date="2018-04-17T12:27:00Z">
        <w:r w:rsidR="00D87914">
          <w:rPr>
            <w:rFonts w:eastAsiaTheme="minorHAnsi"/>
          </w:rPr>
          <w:delText>výročnej správe</w:delText>
        </w:r>
      </w:del>
      <w:ins w:id="2817" w:author="OMH CKO" w:date="2018-04-17T12:27:00Z">
        <w:r w:rsidR="00752DE7">
          <w:rPr>
            <w:rFonts w:eastAsiaTheme="minorHAnsi"/>
          </w:rPr>
          <w:t>VS</w:t>
        </w:r>
      </w:ins>
      <w:r w:rsidRPr="001377FD">
        <w:rPr>
          <w:rFonts w:eastAsiaTheme="minorHAnsi"/>
        </w:rPr>
        <w:t xml:space="preserve"> za rok 2018 (pre čiastkové ciele) a v </w:t>
      </w:r>
      <w:del w:id="2818" w:author="OMH CKO" w:date="2018-04-17T12:27:00Z">
        <w:r w:rsidRPr="001377FD">
          <w:rPr>
            <w:rFonts w:eastAsiaTheme="minorHAnsi"/>
          </w:rPr>
          <w:delText>záverečnej správe</w:delText>
        </w:r>
      </w:del>
      <w:ins w:id="2819" w:author="OMH CKO" w:date="2018-04-17T12:27:00Z">
        <w:r w:rsidR="00752DE7">
          <w:rPr>
            <w:rFonts w:eastAsiaTheme="minorHAnsi"/>
          </w:rPr>
          <w:t>ZS</w:t>
        </w:r>
      </w:ins>
      <w:r w:rsidRPr="001377FD">
        <w:rPr>
          <w:rFonts w:eastAsiaTheme="minorHAnsi"/>
        </w:rPr>
        <w:t xml:space="preserve"> (pre zámery). </w:t>
      </w:r>
    </w:p>
    <w:p w14:paraId="481A7340" w14:textId="77777777" w:rsidR="00CE03AA" w:rsidRDefault="00CE03AA" w:rsidP="00CE03AA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=7000 vstup='M'&gt;</w:t>
      </w:r>
    </w:p>
    <w:p w14:paraId="39C43CBC" w14:textId="3AC24E8F" w:rsidR="00411987" w:rsidRDefault="00411987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del w:id="2820" w:author="OMH CKO" w:date="2018-04-17T12:27:00Z">
        <w:r>
          <w:rPr>
            <w:rFonts w:eastAsiaTheme="minorHAnsi"/>
            <w:i/>
            <w:u w:val="single"/>
          </w:rPr>
          <w:delText>Požadované</w:delText>
        </w:r>
      </w:del>
      <w:ins w:id="2821" w:author="OMH CKO" w:date="2018-04-17T12:27:00Z">
        <w:r w:rsidR="000D33FC">
          <w:rPr>
            <w:rFonts w:eastAsiaTheme="minorHAnsi"/>
            <w:i/>
            <w:u w:val="single"/>
          </w:rPr>
          <w:t>Doplňujúce</w:t>
        </w:r>
      </w:ins>
      <w:r w:rsidR="000D33FC">
        <w:rPr>
          <w:rFonts w:eastAsiaTheme="minorHAnsi"/>
          <w:i/>
          <w:u w:val="single"/>
        </w:rPr>
        <w:t xml:space="preserve"> </w:t>
      </w:r>
      <w:r>
        <w:rPr>
          <w:rFonts w:eastAsiaTheme="minorHAnsi"/>
          <w:i/>
          <w:u w:val="single"/>
        </w:rPr>
        <w:t>informácie</w:t>
      </w:r>
    </w:p>
    <w:p w14:paraId="385AD403" w14:textId="4B4C9CF7" w:rsidR="00411987" w:rsidRPr="00F41510" w:rsidRDefault="00411987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Okrem vyššie uvedeného RO v</w:t>
      </w:r>
      <w:r w:rsidRPr="00F41510">
        <w:rPr>
          <w:rFonts w:eastAsiaTheme="minorHAnsi"/>
          <w:i/>
        </w:rPr>
        <w:t xml:space="preserve">o </w:t>
      </w:r>
      <w:del w:id="2822" w:author="OMH CKO" w:date="2018-04-17T12:27:00Z">
        <w:r w:rsidRPr="00F41510">
          <w:rPr>
            <w:rFonts w:eastAsiaTheme="minorHAnsi"/>
            <w:i/>
          </w:rPr>
          <w:delText>výročnej správe</w:delText>
        </w:r>
      </w:del>
      <w:ins w:id="2823" w:author="OMH CKO" w:date="2018-04-17T12:27:00Z">
        <w:r w:rsidR="00752DE7">
          <w:rPr>
            <w:rFonts w:eastAsiaTheme="minorHAnsi"/>
            <w:i/>
          </w:rPr>
          <w:t>VS</w:t>
        </w:r>
      </w:ins>
      <w:r w:rsidRPr="00F41510">
        <w:rPr>
          <w:rFonts w:eastAsiaTheme="minorHAnsi"/>
          <w:i/>
        </w:rPr>
        <w:t xml:space="preserve"> za rok 2018 v prípade nesplnenia čiastkových cieľov okrem zdôvodnenia uvedie opatrenia prijaté na nápravu omeškania v implementácii s cieľom úspešného dosiahnutia zámerov ukazovateľov výkonnostného rámca.</w:t>
      </w:r>
    </w:p>
    <w:p w14:paraId="552E817A" w14:textId="77777777" w:rsidR="00B97E46" w:rsidRPr="00F41510" w:rsidRDefault="00B97E46" w:rsidP="00B97E46">
      <w:pPr>
        <w:shd w:val="clear" w:color="auto" w:fill="B8CCE4" w:themeFill="accent1" w:themeFillTint="66"/>
        <w:spacing w:after="120" w:line="276" w:lineRule="auto"/>
        <w:jc w:val="both"/>
        <w:rPr>
          <w:del w:id="2824" w:author="OMH CKO" w:date="2018-04-17T12:27:00Z"/>
          <w:rFonts w:eastAsiaTheme="minorHAnsi"/>
          <w:i/>
        </w:rPr>
      </w:pPr>
      <w:del w:id="2825" w:author="OMH CKO" w:date="2018-04-17T12:27:00Z">
        <w:r w:rsidRPr="00CA01FC">
          <w:rPr>
            <w:rFonts w:eastAsiaTheme="minorHAnsi"/>
            <w:i/>
            <w:u w:val="single"/>
          </w:rPr>
          <w:lastRenderedPageBreak/>
          <w:delText>Zdroj údajov</w:delText>
        </w:r>
      </w:del>
    </w:p>
    <w:p w14:paraId="742A05AD" w14:textId="77777777" w:rsidR="00B97E46" w:rsidRPr="00F41510" w:rsidRDefault="00B97E46" w:rsidP="00F41510">
      <w:pPr>
        <w:shd w:val="clear" w:color="auto" w:fill="B8CCE4" w:themeFill="accent1" w:themeFillTint="66"/>
        <w:spacing w:before="120" w:after="120" w:line="276" w:lineRule="auto"/>
        <w:jc w:val="both"/>
        <w:rPr>
          <w:del w:id="2826" w:author="OMH CKO" w:date="2018-04-17T12:27:00Z"/>
          <w:rFonts w:eastAsiaTheme="minorHAnsi"/>
          <w:i/>
          <w:u w:val="single"/>
        </w:rPr>
      </w:pPr>
      <w:del w:id="2827" w:author="OMH CKO" w:date="2018-04-17T12:27:00Z">
        <w:r w:rsidRPr="00441647">
          <w:rPr>
            <w:rFonts w:eastAsiaTheme="minorHAnsi"/>
            <w:i/>
          </w:rPr>
          <w:delText>ITMS2014+</w:delText>
        </w:r>
        <w:r w:rsidR="00441647" w:rsidRPr="00F41510">
          <w:rPr>
            <w:rFonts w:eastAsiaTheme="minorHAnsi"/>
            <w:i/>
          </w:rPr>
          <w:delText>, s</w:delText>
        </w:r>
        <w:r w:rsidR="00441647" w:rsidRPr="00441647">
          <w:rPr>
            <w:rFonts w:eastAsiaTheme="minorHAnsi"/>
            <w:i/>
          </w:rPr>
          <w:delText>právy z vykonaných</w:delText>
        </w:r>
        <w:r w:rsidR="00441647">
          <w:rPr>
            <w:rFonts w:eastAsiaTheme="minorHAnsi"/>
            <w:i/>
          </w:rPr>
          <w:delText xml:space="preserve"> hodnotení</w:delText>
        </w:r>
      </w:del>
    </w:p>
    <w:p w14:paraId="0F843728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2828" w:name="_Toc510701115"/>
      <w:bookmarkStart w:id="2829" w:name="_Toc428367982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</w:t>
      </w:r>
      <w:r w:rsidR="00573DA7">
        <w:rPr>
          <w:rFonts w:eastAsiaTheme="minorHAnsi"/>
        </w:rPr>
        <w:t>8</w:t>
      </w:r>
      <w:r w:rsidR="00AA7D81" w:rsidRPr="00AA7D81">
        <w:rPr>
          <w:rFonts w:eastAsiaTheme="minorHAnsi"/>
        </w:rPr>
        <w:t>. Iniciatíva na podporu zamestnanosti mladých</w:t>
      </w:r>
      <w:r w:rsidR="001C55EE">
        <w:rPr>
          <w:rFonts w:eastAsiaTheme="minorHAnsi"/>
        </w:rPr>
        <w:t xml:space="preserve"> ľudí</w:t>
      </w:r>
      <w:r w:rsidR="00AA7D81" w:rsidRPr="00AA7D81">
        <w:rPr>
          <w:rFonts w:eastAsiaTheme="minorHAnsi"/>
        </w:rPr>
        <w:t xml:space="preserve"> (článok 19 (4) a (6) nariadenia EP a Rady č. 1304/2013)</w:t>
      </w:r>
      <w:bookmarkEnd w:id="2828"/>
      <w:bookmarkEnd w:id="2829"/>
    </w:p>
    <w:p w14:paraId="5E44B89F" w14:textId="0B28AE52" w:rsidR="001377FD" w:rsidRDefault="0038695F" w:rsidP="00AA7D81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Vo </w:t>
      </w:r>
      <w:del w:id="2830" w:author="OMH CKO" w:date="2018-04-17T12:27:00Z">
        <w:r>
          <w:rPr>
            <w:rFonts w:eastAsiaTheme="minorHAnsi"/>
          </w:rPr>
          <w:delText>výročnej správe</w:delText>
        </w:r>
      </w:del>
      <w:ins w:id="2831" w:author="OMH CKO" w:date="2018-04-17T12:27:00Z">
        <w:r w:rsidR="00752DE7">
          <w:rPr>
            <w:rFonts w:eastAsiaTheme="minorHAnsi"/>
          </w:rPr>
          <w:t>VS</w:t>
        </w:r>
      </w:ins>
      <w:r>
        <w:rPr>
          <w:rFonts w:eastAsiaTheme="minorHAnsi"/>
        </w:rPr>
        <w:t xml:space="preserve"> predkladanej v roku 2019 </w:t>
      </w:r>
      <w:r w:rsidR="005F2CEA">
        <w:rPr>
          <w:rFonts w:eastAsiaTheme="minorHAnsi"/>
        </w:rPr>
        <w:t>RO</w:t>
      </w:r>
      <w:r>
        <w:rPr>
          <w:rFonts w:eastAsiaTheme="minorHAnsi"/>
        </w:rPr>
        <w:t xml:space="preserve"> uvedie a zhodnotí kvalitu</w:t>
      </w:r>
      <w:r w:rsidR="00AA7D81" w:rsidRPr="001377FD">
        <w:rPr>
          <w:rFonts w:eastAsiaTheme="minorHAnsi"/>
        </w:rPr>
        <w:t xml:space="preserve"> pracovných ponúk doručených účastníkom zapojeným do </w:t>
      </w:r>
      <w:r w:rsidR="00C47BDC">
        <w:rPr>
          <w:rFonts w:eastAsiaTheme="minorHAnsi"/>
        </w:rPr>
        <w:t>IZM</w:t>
      </w:r>
      <w:r w:rsidR="00AA7D81" w:rsidRPr="001377FD">
        <w:rPr>
          <w:rFonts w:eastAsiaTheme="minorHAnsi"/>
        </w:rPr>
        <w:t xml:space="preserve"> vrátane znevýhodnených osôb, osôb z marginalizovaných komunít a osôb opúšťajúcich vzdelávanie bez kvalifikácie. Uvedie a zhodnotí sa taktiež ich pokrok v ďalšom vzdelávaní, pri hľadaní udržateľných a primeraných pracovných miest alebo získavaní učňovského vzdelávania a kvalitných stáží. Taktiež sa uvedú hlavné zistenia z hodnotenia účinnosti, efektívnosti a vplyvu spoločnej podpory z ESF a osobitne vyčlenených prostriedkov na </w:t>
      </w:r>
      <w:r w:rsidR="00C47BDC">
        <w:rPr>
          <w:rFonts w:eastAsiaTheme="minorHAnsi"/>
        </w:rPr>
        <w:t>IZM</w:t>
      </w:r>
      <w:r w:rsidR="00AA7D81" w:rsidRPr="001377FD">
        <w:rPr>
          <w:rFonts w:eastAsiaTheme="minorHAnsi"/>
        </w:rPr>
        <w:t xml:space="preserve">, a to aj na vykonávanie systému záruk pre mladých ľudí. </w:t>
      </w:r>
    </w:p>
    <w:p w14:paraId="0D6B835B" w14:textId="77777777" w:rsidR="00F33840" w:rsidRDefault="00114817" w:rsidP="00114817">
      <w:pPr>
        <w:spacing w:before="120" w:after="240"/>
        <w:jc w:val="both"/>
        <w:rPr>
          <w:rFonts w:eastAsiaTheme="minorHAnsi"/>
          <w:rPrChange w:id="2832" w:author="OMH CKO" w:date="2018-04-17T12:27:00Z">
            <w:rPr>
              <w:rFonts w:eastAsiaTheme="minorHAnsi"/>
              <w:i/>
            </w:rPr>
          </w:rPrChange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=10500 vstup='M'&gt;</w:t>
      </w:r>
    </w:p>
    <w:p w14:paraId="32B425A1" w14:textId="77777777" w:rsidR="0002697E" w:rsidRPr="00F41510" w:rsidRDefault="00B97E46" w:rsidP="00F41510">
      <w:pPr>
        <w:shd w:val="clear" w:color="auto" w:fill="B8CCE4" w:themeFill="accent1" w:themeFillTint="66"/>
        <w:spacing w:after="120" w:line="276" w:lineRule="auto"/>
        <w:jc w:val="both"/>
        <w:rPr>
          <w:del w:id="2833" w:author="OMH CKO" w:date="2018-04-17T12:27:00Z"/>
          <w:rFonts w:eastAsiaTheme="minorHAnsi"/>
          <w:i/>
          <w:u w:val="single"/>
        </w:rPr>
      </w:pPr>
      <w:del w:id="2834" w:author="OMH CKO" w:date="2018-04-17T12:27:00Z">
        <w:r w:rsidRPr="00CA01FC">
          <w:rPr>
            <w:rFonts w:eastAsiaTheme="minorHAnsi"/>
            <w:i/>
            <w:u w:val="single"/>
          </w:rPr>
          <w:delText>Zdroj údajov</w:delText>
        </w:r>
      </w:del>
    </w:p>
    <w:p w14:paraId="441460EA" w14:textId="77777777" w:rsidR="0002697E" w:rsidRDefault="0002697E" w:rsidP="00F41510">
      <w:pPr>
        <w:shd w:val="clear" w:color="auto" w:fill="B8CCE4" w:themeFill="accent1" w:themeFillTint="66"/>
        <w:spacing w:after="120" w:line="276" w:lineRule="auto"/>
        <w:jc w:val="both"/>
        <w:rPr>
          <w:del w:id="2835" w:author="OMH CKO" w:date="2018-04-17T12:27:00Z"/>
          <w:rFonts w:eastAsiaTheme="minorHAnsi"/>
          <w:i/>
        </w:rPr>
      </w:pPr>
      <w:del w:id="2836" w:author="OMH CKO" w:date="2018-04-17T12:27:00Z">
        <w:r>
          <w:rPr>
            <w:rFonts w:eastAsiaTheme="minorHAnsi"/>
            <w:i/>
          </w:rPr>
          <w:delText>SO, ITMS2014+</w:delText>
        </w:r>
      </w:del>
    </w:p>
    <w:p w14:paraId="5CD6B92A" w14:textId="77777777" w:rsidR="00F41510" w:rsidRPr="00F41510" w:rsidRDefault="00F41510" w:rsidP="00F41510">
      <w:pPr>
        <w:shd w:val="clear" w:color="auto" w:fill="B8CCE4" w:themeFill="accent1" w:themeFillTint="66"/>
        <w:spacing w:after="120" w:line="276" w:lineRule="auto"/>
        <w:jc w:val="both"/>
        <w:rPr>
          <w:del w:id="2837" w:author="OMH CKO" w:date="2018-04-17T12:27:00Z"/>
          <w:rFonts w:eastAsiaTheme="minorHAnsi"/>
          <w:i/>
          <w:u w:val="single"/>
        </w:rPr>
        <w:sectPr w:rsidR="00F41510" w:rsidRPr="00F41510">
          <w:headerReference w:type="default" r:id="rId32"/>
          <w:footerReference w:type="default" r:id="rId3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8A5707" w14:textId="77777777" w:rsidR="00826112" w:rsidRPr="00826112" w:rsidRDefault="00826112" w:rsidP="00F75371">
      <w:pPr>
        <w:pStyle w:val="MPCKO1"/>
        <w:jc w:val="both"/>
        <w:rPr>
          <w:del w:id="2848" w:author="OMH CKO" w:date="2018-04-17T12:27:00Z"/>
          <w:lang w:eastAsia="en-US"/>
        </w:rPr>
      </w:pPr>
      <w:bookmarkStart w:id="2849" w:name="_Toc428367983"/>
      <w:del w:id="2850" w:author="OMH CKO" w:date="2018-04-17T12:27:00Z">
        <w:r w:rsidRPr="00826112">
          <w:rPr>
            <w:lang w:eastAsia="en-US"/>
          </w:rPr>
          <w:lastRenderedPageBreak/>
          <w:delText xml:space="preserve">Výročná a záverečná správa o vykonávaní </w:delText>
        </w:r>
        <w:r w:rsidR="008A3FB3">
          <w:rPr>
            <w:lang w:eastAsia="en-US"/>
          </w:rPr>
          <w:delText xml:space="preserve"> </w:delText>
        </w:r>
        <w:r w:rsidR="006856ED">
          <w:rPr>
            <w:lang w:eastAsia="en-US"/>
          </w:rPr>
          <w:delText>operačného programu rybné hospodárstvo</w:delText>
        </w:r>
        <w:bookmarkEnd w:id="2849"/>
      </w:del>
    </w:p>
    <w:p w14:paraId="3A39680F" w14:textId="77777777" w:rsidR="00826112" w:rsidRPr="00826112" w:rsidRDefault="00826112" w:rsidP="00826112">
      <w:pPr>
        <w:spacing w:after="200" w:line="276" w:lineRule="auto"/>
        <w:jc w:val="both"/>
        <w:rPr>
          <w:del w:id="2851" w:author="OMH CKO" w:date="2018-04-17T12:27:00Z"/>
          <w:rFonts w:eastAsiaTheme="minorHAnsi"/>
          <w:sz w:val="20"/>
          <w:szCs w:val="20"/>
        </w:rPr>
      </w:pPr>
    </w:p>
    <w:p w14:paraId="4759C9FC" w14:textId="77777777" w:rsidR="00826112" w:rsidRPr="008672C3" w:rsidRDefault="00826112" w:rsidP="00F75371">
      <w:pPr>
        <w:pStyle w:val="MPCKO2"/>
        <w:rPr>
          <w:del w:id="2852" w:author="OMH CKO" w:date="2018-04-17T12:27:00Z"/>
        </w:rPr>
      </w:pPr>
      <w:bookmarkStart w:id="2853" w:name="_Toc428367984"/>
      <w:del w:id="2854" w:author="OMH CKO" w:date="2018-04-17T12:27:00Z">
        <w:r w:rsidRPr="008672C3">
          <w:delText xml:space="preserve">Časť A  - Informácie predkladané každý rok (článok 50 (2) </w:delText>
        </w:r>
        <w:r w:rsidRPr="008672C3">
          <w:rPr>
            <w:rFonts w:eastAsiaTheme="minorHAnsi"/>
          </w:rPr>
          <w:delText>nariadenia EP a Rady (EÚ) č. 1303/2013)</w:delText>
        </w:r>
        <w:bookmarkEnd w:id="2853"/>
      </w:del>
    </w:p>
    <w:p w14:paraId="5AA6ADC6" w14:textId="77777777" w:rsidR="00826112" w:rsidRPr="008672C3" w:rsidRDefault="00803ECC" w:rsidP="00F75371">
      <w:pPr>
        <w:pStyle w:val="MPCKO3"/>
        <w:rPr>
          <w:del w:id="2855" w:author="OMH CKO" w:date="2018-04-17T12:27:00Z"/>
        </w:rPr>
      </w:pPr>
      <w:bookmarkStart w:id="2856" w:name="_Toc428367985"/>
      <w:del w:id="2857" w:author="OMH CKO" w:date="2018-04-17T12:27:00Z">
        <w:r>
          <w:delText>II.</w:delText>
        </w:r>
        <w:r w:rsidR="00826112" w:rsidRPr="008672C3">
          <w:delText>1. Identifikácia</w:delText>
        </w:r>
        <w:bookmarkEnd w:id="2856"/>
      </w:del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ook w:val="01E0" w:firstRow="1" w:lastRow="1" w:firstColumn="1" w:lastColumn="1" w:noHBand="0" w:noVBand="0"/>
      </w:tblPr>
      <w:tblGrid>
        <w:gridCol w:w="3652"/>
        <w:gridCol w:w="5560"/>
      </w:tblGrid>
      <w:tr w:rsidR="00826112" w:rsidRPr="00826112" w14:paraId="3B345E5B" w14:textId="77777777" w:rsidTr="00777E85">
        <w:trPr>
          <w:del w:id="2858" w:author="OMH CKO" w:date="2018-04-17T12:27:00Z"/>
        </w:trPr>
        <w:tc>
          <w:tcPr>
            <w:tcW w:w="3652" w:type="dxa"/>
            <w:shd w:val="clear" w:color="auto" w:fill="C6D9F1" w:themeFill="text2" w:themeFillTint="33"/>
          </w:tcPr>
          <w:p w14:paraId="47656DFB" w14:textId="77777777" w:rsidR="00826112" w:rsidRPr="00826112" w:rsidRDefault="00826112" w:rsidP="00826112">
            <w:pPr>
              <w:autoSpaceDE w:val="0"/>
              <w:autoSpaceDN w:val="0"/>
              <w:adjustRightInd w:val="0"/>
              <w:rPr>
                <w:del w:id="2859" w:author="OMH CKO" w:date="2018-04-17T12:27:00Z"/>
                <w:rFonts w:eastAsia="EUAlbertina-Regular-Identity-H"/>
                <w:b/>
                <w:lang w:eastAsia="cs-CZ"/>
              </w:rPr>
            </w:pPr>
            <w:del w:id="2860" w:author="OMH CKO" w:date="2018-04-17T12:27:00Z">
              <w:r w:rsidRPr="00826112">
                <w:rPr>
                  <w:rFonts w:eastAsia="EUAlbertina-Regular-Identity-H"/>
                  <w:b/>
                </w:rPr>
                <w:delText>Kód programu (CCI)</w:delText>
              </w:r>
            </w:del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193902FD" w14:textId="77777777" w:rsidR="00826112" w:rsidRPr="00826112" w:rsidRDefault="00826112">
            <w:pPr>
              <w:jc w:val="center"/>
              <w:rPr>
                <w:del w:id="2861" w:author="OMH CKO" w:date="2018-04-17T12:27:00Z"/>
                <w:i/>
                <w:color w:val="8DB3E2"/>
                <w:sz w:val="18"/>
                <w:szCs w:val="18"/>
              </w:rPr>
            </w:pPr>
            <w:del w:id="2862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vstup='S'&gt;</w:delText>
              </w:r>
            </w:del>
          </w:p>
        </w:tc>
      </w:tr>
      <w:tr w:rsidR="00826112" w:rsidRPr="00826112" w14:paraId="3FCA6B64" w14:textId="77777777" w:rsidTr="00777E85">
        <w:trPr>
          <w:del w:id="2863" w:author="OMH CKO" w:date="2018-04-17T12:27:00Z"/>
        </w:trPr>
        <w:tc>
          <w:tcPr>
            <w:tcW w:w="3652" w:type="dxa"/>
            <w:shd w:val="clear" w:color="auto" w:fill="C6D9F1" w:themeFill="text2" w:themeFillTint="33"/>
          </w:tcPr>
          <w:p w14:paraId="6314969C" w14:textId="77777777" w:rsidR="00826112" w:rsidRPr="00826112" w:rsidRDefault="00826112" w:rsidP="00826112">
            <w:pPr>
              <w:autoSpaceDE w:val="0"/>
              <w:autoSpaceDN w:val="0"/>
              <w:adjustRightInd w:val="0"/>
              <w:rPr>
                <w:del w:id="2864" w:author="OMH CKO" w:date="2018-04-17T12:27:00Z"/>
                <w:rFonts w:eastAsia="EUAlbertina-Regular-Identity-H"/>
                <w:b/>
              </w:rPr>
            </w:pPr>
            <w:del w:id="2865" w:author="OMH CKO" w:date="2018-04-17T12:27:00Z">
              <w:r w:rsidRPr="00826112">
                <w:rPr>
                  <w:rFonts w:eastAsia="EUAlbertina-Regular-Identity-H"/>
                  <w:b/>
                </w:rPr>
                <w:delText>Názov programu</w:delText>
              </w:r>
            </w:del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27E2B870" w14:textId="77777777" w:rsidR="00826112" w:rsidRPr="00826112" w:rsidRDefault="00826112">
            <w:pPr>
              <w:jc w:val="center"/>
              <w:rPr>
                <w:del w:id="2866" w:author="OMH CKO" w:date="2018-04-17T12:27:00Z"/>
                <w:i/>
                <w:color w:val="8DB3E2"/>
                <w:sz w:val="18"/>
                <w:szCs w:val="18"/>
              </w:rPr>
            </w:pPr>
            <w:del w:id="2867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</w:tr>
      <w:tr w:rsidR="00826112" w:rsidRPr="00826112" w14:paraId="7BE8CF46" w14:textId="77777777" w:rsidTr="00777E85">
        <w:trPr>
          <w:del w:id="2868" w:author="OMH CKO" w:date="2018-04-17T12:27:00Z"/>
        </w:trPr>
        <w:tc>
          <w:tcPr>
            <w:tcW w:w="3652" w:type="dxa"/>
            <w:shd w:val="clear" w:color="auto" w:fill="C6D9F1" w:themeFill="text2" w:themeFillTint="33"/>
          </w:tcPr>
          <w:p w14:paraId="5386B8D6" w14:textId="77777777" w:rsidR="00826112" w:rsidRPr="00826112" w:rsidRDefault="00826112" w:rsidP="00826112">
            <w:pPr>
              <w:autoSpaceDE w:val="0"/>
              <w:autoSpaceDN w:val="0"/>
              <w:adjustRightInd w:val="0"/>
              <w:rPr>
                <w:del w:id="2869" w:author="OMH CKO" w:date="2018-04-17T12:27:00Z"/>
                <w:rFonts w:eastAsia="EUAlbertina-Regular-Identity-H"/>
                <w:b/>
              </w:rPr>
            </w:pPr>
            <w:del w:id="2870" w:author="OMH CKO" w:date="2018-04-17T12:27:00Z">
              <w:r w:rsidRPr="00826112">
                <w:rPr>
                  <w:rFonts w:eastAsia="EUAlbertina-Regular-Identity-H"/>
                  <w:b/>
                </w:rPr>
                <w:delText>Verzia</w:delText>
              </w:r>
            </w:del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726DDDF4" w14:textId="77777777" w:rsidR="00826112" w:rsidRPr="00826112" w:rsidRDefault="00826112" w:rsidP="00826112">
            <w:pPr>
              <w:jc w:val="center"/>
              <w:rPr>
                <w:del w:id="2871" w:author="OMH CKO" w:date="2018-04-17T12:27:00Z"/>
                <w:i/>
                <w:color w:val="8DB3E2"/>
                <w:sz w:val="18"/>
                <w:szCs w:val="18"/>
              </w:rPr>
            </w:pPr>
            <w:del w:id="2872" w:author="OMH CKO" w:date="2018-04-17T12:27:00Z">
              <w:r w:rsidRPr="00826112">
                <w:rPr>
                  <w:i/>
                  <w:sz w:val="18"/>
                  <w:szCs w:val="18"/>
                </w:rPr>
                <w:delText>&lt;typ='N' vstup='G'&gt;</w:delText>
              </w:r>
            </w:del>
          </w:p>
        </w:tc>
      </w:tr>
      <w:tr w:rsidR="00826112" w:rsidRPr="00826112" w14:paraId="6479C3E1" w14:textId="77777777" w:rsidTr="00777E85">
        <w:trPr>
          <w:del w:id="2873" w:author="OMH CKO" w:date="2018-04-17T12:27:00Z"/>
        </w:trPr>
        <w:tc>
          <w:tcPr>
            <w:tcW w:w="3652" w:type="dxa"/>
            <w:shd w:val="clear" w:color="auto" w:fill="C6D9F1" w:themeFill="text2" w:themeFillTint="33"/>
          </w:tcPr>
          <w:p w14:paraId="2D64B787" w14:textId="77777777" w:rsidR="00826112" w:rsidRPr="00826112" w:rsidRDefault="00826112" w:rsidP="00826112">
            <w:pPr>
              <w:autoSpaceDE w:val="0"/>
              <w:autoSpaceDN w:val="0"/>
              <w:adjustRightInd w:val="0"/>
              <w:rPr>
                <w:del w:id="2874" w:author="OMH CKO" w:date="2018-04-17T12:27:00Z"/>
                <w:rFonts w:eastAsia="EUAlbertina-Regular-Identity-H"/>
                <w:b/>
              </w:rPr>
            </w:pPr>
            <w:del w:id="2875" w:author="OMH CKO" w:date="2018-04-17T12:27:00Z">
              <w:r w:rsidRPr="00826112">
                <w:rPr>
                  <w:rFonts w:eastAsia="EUAlbertina-Regular-Identity-H"/>
                  <w:b/>
                </w:rPr>
                <w:delText>Vykazovaný rok</w:delText>
              </w:r>
            </w:del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0BE17CB4" w14:textId="77777777" w:rsidR="00826112" w:rsidRPr="00826112" w:rsidRDefault="00826112" w:rsidP="00826112">
            <w:pPr>
              <w:jc w:val="center"/>
              <w:rPr>
                <w:del w:id="2876" w:author="OMH CKO" w:date="2018-04-17T12:27:00Z"/>
                <w:i/>
                <w:sz w:val="18"/>
                <w:szCs w:val="18"/>
              </w:rPr>
            </w:pPr>
            <w:del w:id="2877" w:author="OMH CKO" w:date="2018-04-17T12:27:00Z">
              <w:r w:rsidRPr="00826112">
                <w:rPr>
                  <w:i/>
                  <w:sz w:val="18"/>
                  <w:szCs w:val="18"/>
                </w:rPr>
                <w:delText>&lt;typ='</w:delText>
              </w:r>
              <w:r w:rsidR="006856ED">
                <w:rPr>
                  <w:i/>
                  <w:sz w:val="18"/>
                  <w:szCs w:val="18"/>
                </w:rPr>
                <w:delText>D</w:delText>
              </w:r>
              <w:r w:rsidRPr="00826112">
                <w:rPr>
                  <w:i/>
                  <w:sz w:val="18"/>
                  <w:szCs w:val="18"/>
                </w:rPr>
                <w:delText xml:space="preserve">' </w:delText>
              </w:r>
              <w:r w:rsidR="006856ED">
                <w:rPr>
                  <w:i/>
                  <w:sz w:val="18"/>
                  <w:szCs w:val="18"/>
                </w:rPr>
                <w:delText xml:space="preserve">max.rozsah =4 </w:delText>
              </w:r>
              <w:r w:rsidRPr="00826112">
                <w:rPr>
                  <w:i/>
                  <w:sz w:val="18"/>
                  <w:szCs w:val="18"/>
                </w:rPr>
                <w:delText>vstup='</w:delText>
              </w:r>
              <w:r w:rsidR="006856ED">
                <w:rPr>
                  <w:i/>
                  <w:sz w:val="18"/>
                  <w:szCs w:val="18"/>
                </w:rPr>
                <w:delText>M</w:delText>
              </w:r>
              <w:r w:rsidRPr="00826112">
                <w:rPr>
                  <w:i/>
                  <w:sz w:val="18"/>
                  <w:szCs w:val="18"/>
                </w:rPr>
                <w:delText>'&gt;</w:delText>
              </w:r>
            </w:del>
          </w:p>
        </w:tc>
      </w:tr>
      <w:tr w:rsidR="00826112" w:rsidRPr="00826112" w14:paraId="10C755BF" w14:textId="77777777" w:rsidTr="00777E85">
        <w:trPr>
          <w:trHeight w:val="759"/>
          <w:del w:id="2878" w:author="OMH CKO" w:date="2018-04-17T12:27:00Z"/>
        </w:trPr>
        <w:tc>
          <w:tcPr>
            <w:tcW w:w="3652" w:type="dxa"/>
            <w:shd w:val="clear" w:color="auto" w:fill="C6D9F1" w:themeFill="text2" w:themeFillTint="33"/>
          </w:tcPr>
          <w:p w14:paraId="2E5C7B50" w14:textId="77777777" w:rsidR="00826112" w:rsidRPr="00826112" w:rsidRDefault="00826112">
            <w:pPr>
              <w:autoSpaceDE w:val="0"/>
              <w:autoSpaceDN w:val="0"/>
              <w:adjustRightInd w:val="0"/>
              <w:rPr>
                <w:del w:id="2879" w:author="OMH CKO" w:date="2018-04-17T12:27:00Z"/>
                <w:rFonts w:eastAsia="EUAlbertina-Regular-Identity-H"/>
                <w:b/>
                <w:lang w:eastAsia="cs-CZ"/>
              </w:rPr>
            </w:pPr>
            <w:del w:id="2880" w:author="OMH CKO" w:date="2018-04-17T12:27:00Z">
              <w:r w:rsidRPr="00826112">
                <w:rPr>
                  <w:rFonts w:eastAsia="EUAlbertina-Regular-Identity-H"/>
                  <w:b/>
                </w:rPr>
                <w:delText>Dátum schválenia výročnej</w:delText>
              </w:r>
              <w:r w:rsidR="006856ED">
                <w:rPr>
                  <w:rFonts w:eastAsia="EUAlbertina-Regular-Identity-H"/>
                  <w:b/>
                </w:rPr>
                <w:delText xml:space="preserve"> správy </w:delText>
              </w:r>
              <w:r w:rsidRPr="00826112">
                <w:rPr>
                  <w:rFonts w:eastAsia="EUAlbertina-Regular-Identity-H"/>
                  <w:b/>
                </w:rPr>
                <w:delText>monitorovacím výborom</w:delText>
              </w:r>
            </w:del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2CF3671C" w14:textId="77777777" w:rsidR="00826112" w:rsidRPr="00826112" w:rsidRDefault="00826112" w:rsidP="00826112">
            <w:pPr>
              <w:jc w:val="center"/>
              <w:rPr>
                <w:del w:id="2881" w:author="OMH CKO" w:date="2018-04-17T12:27:00Z"/>
                <w:i/>
                <w:color w:val="8DB3E2"/>
                <w:sz w:val="18"/>
                <w:szCs w:val="18"/>
              </w:rPr>
            </w:pPr>
            <w:del w:id="2882" w:author="OMH CKO" w:date="2018-04-17T12:27:00Z">
              <w:r w:rsidRPr="00826112">
                <w:rPr>
                  <w:i/>
                  <w:sz w:val="18"/>
                  <w:szCs w:val="18"/>
                </w:rPr>
                <w:delText>&lt;typ='D' vstup='M'&gt;</w:delText>
              </w:r>
            </w:del>
          </w:p>
        </w:tc>
      </w:tr>
    </w:tbl>
    <w:p w14:paraId="4A31392F" w14:textId="77777777" w:rsidR="00937CE6" w:rsidRPr="0088274D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883" w:author="OMH CKO" w:date="2018-04-17T12:27:00Z"/>
          <w:rFonts w:eastAsiaTheme="minorHAnsi"/>
          <w:i/>
          <w:u w:val="single"/>
        </w:rPr>
      </w:pPr>
      <w:del w:id="2884" w:author="OMH CKO" w:date="2018-04-17T12:27:00Z">
        <w:r w:rsidRPr="0088274D">
          <w:rPr>
            <w:rFonts w:eastAsiaTheme="minorHAnsi"/>
            <w:i/>
            <w:u w:val="single"/>
          </w:rPr>
          <w:delText>Zdroj údajov</w:delText>
        </w:r>
      </w:del>
    </w:p>
    <w:p w14:paraId="5D6B8DC6" w14:textId="77777777" w:rsidR="00937CE6" w:rsidRPr="00F41510" w:rsidRDefault="00937CE6" w:rsidP="00F41510">
      <w:pPr>
        <w:shd w:val="clear" w:color="auto" w:fill="B8CCE4" w:themeFill="accent1" w:themeFillTint="66"/>
        <w:spacing w:before="120" w:after="120"/>
        <w:jc w:val="both"/>
        <w:rPr>
          <w:del w:id="2885" w:author="OMH CKO" w:date="2018-04-17T12:27:00Z"/>
          <w:rFonts w:eastAsiaTheme="minorHAnsi"/>
          <w:i/>
        </w:rPr>
      </w:pPr>
      <w:del w:id="2886" w:author="OMH CKO" w:date="2018-04-17T12:27:00Z">
        <w:r w:rsidRPr="00084454">
          <w:rPr>
            <w:rFonts w:eastAsiaTheme="minorHAnsi"/>
            <w:i/>
          </w:rPr>
          <w:delText>Generované automaticky</w:delText>
        </w:r>
        <w:r>
          <w:rPr>
            <w:rFonts w:eastAsiaTheme="minorHAnsi"/>
            <w:i/>
          </w:rPr>
          <w:delText xml:space="preserve"> ITMS2014+</w:delText>
        </w:r>
        <w:r w:rsidRPr="00084454">
          <w:rPr>
            <w:rFonts w:eastAsiaTheme="minorHAnsi"/>
            <w:i/>
          </w:rPr>
          <w:delText xml:space="preserve"> okrem riadku</w:delText>
        </w:r>
        <w:r w:rsidRPr="0088274D">
          <w:rPr>
            <w:i/>
          </w:rPr>
          <w:delText xml:space="preserve"> „</w:delText>
        </w:r>
        <w:r w:rsidRPr="00084454">
          <w:rPr>
            <w:rFonts w:eastAsiaTheme="minorHAnsi"/>
            <w:i/>
          </w:rPr>
          <w:delText>Dátum schválenia výročnej správy monitorovacím vý</w:delText>
        </w:r>
        <w:r>
          <w:rPr>
            <w:rFonts w:eastAsiaTheme="minorHAnsi"/>
            <w:i/>
          </w:rPr>
          <w:delText>borom“, ktorý vyplní RO</w:delText>
        </w:r>
        <w:r w:rsidRPr="00084454">
          <w:rPr>
            <w:rFonts w:eastAsiaTheme="minorHAnsi"/>
            <w:i/>
          </w:rPr>
          <w:delText>.</w:delText>
        </w:r>
      </w:del>
    </w:p>
    <w:p w14:paraId="022ACCA2" w14:textId="77777777" w:rsidR="00826112" w:rsidRPr="008672C3" w:rsidRDefault="00803ECC" w:rsidP="00F75371">
      <w:pPr>
        <w:pStyle w:val="MPCKO3"/>
        <w:rPr>
          <w:del w:id="2887" w:author="OMH CKO" w:date="2018-04-17T12:27:00Z"/>
        </w:rPr>
      </w:pPr>
      <w:bookmarkStart w:id="2888" w:name="_Toc428367986"/>
      <w:del w:id="2889" w:author="OMH CKO" w:date="2018-04-17T12:27:00Z">
        <w:r>
          <w:delText>II.</w:delText>
        </w:r>
        <w:r w:rsidR="00826112" w:rsidRPr="008672C3">
          <w:delText xml:space="preserve">2. </w:delText>
        </w:r>
        <w:r w:rsidR="00826112" w:rsidRPr="008672C3">
          <w:rPr>
            <w:rFonts w:eastAsia="EUAlbertina-Regular-Identity-H"/>
            <w:lang w:eastAsia="cs-CZ"/>
          </w:rPr>
          <w:delText xml:space="preserve">Prehľad </w:delText>
        </w:r>
        <w:r w:rsidR="00C4314A">
          <w:rPr>
            <w:rFonts w:eastAsia="EUAlbertina-Regular-Identity-H"/>
            <w:lang w:eastAsia="cs-CZ"/>
          </w:rPr>
          <w:delText xml:space="preserve">o vykonávaní </w:delText>
        </w:r>
        <w:r w:rsidR="00826112" w:rsidRPr="008672C3">
          <w:rPr>
            <w:rFonts w:eastAsia="EUAlbertina-Regular-Identity-H"/>
            <w:lang w:eastAsia="cs-CZ"/>
          </w:rPr>
          <w:delText>programu</w:delText>
        </w:r>
        <w:bookmarkEnd w:id="2888"/>
        <w:r w:rsidR="00A34A98">
          <w:rPr>
            <w:rFonts w:eastAsia="EUAlbertina-Regular-Identity-H"/>
            <w:lang w:eastAsia="cs-CZ"/>
          </w:rPr>
          <w:delText xml:space="preserve"> </w:delText>
        </w:r>
      </w:del>
    </w:p>
    <w:p w14:paraId="3EF92550" w14:textId="77777777" w:rsidR="00826112" w:rsidRPr="00826112" w:rsidRDefault="00826112" w:rsidP="00826112">
      <w:pPr>
        <w:spacing w:before="120" w:after="120"/>
        <w:jc w:val="both"/>
        <w:rPr>
          <w:del w:id="2890" w:author="OMH CKO" w:date="2018-04-17T12:27:00Z"/>
          <w:rFonts w:eastAsia="EUAlbertina-Regular-Identity-H"/>
          <w:lang w:eastAsia="cs-CZ"/>
        </w:rPr>
      </w:pPr>
      <w:del w:id="2891" w:author="OMH CKO" w:date="2018-04-17T12:27:00Z">
        <w:r w:rsidRPr="00826112">
          <w:rPr>
            <w:rFonts w:eastAsia="EUAlbertina-Regular-Identity-H"/>
            <w:lang w:eastAsia="cs-CZ"/>
          </w:rPr>
          <w:delText xml:space="preserve">Cieľom tejto kapitoly je poskytnúť stručné a všeobecné zhodnotenie implementácie </w:delText>
        </w:r>
        <w:r w:rsidR="003254DE">
          <w:rPr>
            <w:rFonts w:eastAsia="EUAlbertina-Regular-Identity-H"/>
            <w:lang w:eastAsia="cs-CZ"/>
          </w:rPr>
          <w:delText xml:space="preserve">OP </w:delText>
        </w:r>
        <w:r w:rsidRPr="00826112">
          <w:rPr>
            <w:rFonts w:eastAsia="EUAlbertina-Regular-Identity-H"/>
            <w:lang w:eastAsia="cs-CZ"/>
          </w:rPr>
          <w:delText>za vykazovaný rok prostredníctvom vyhodnotenia finančných údajov a merateľných ukazovateľov, zahŕňajúc finančné nástroje.</w:delText>
        </w:r>
      </w:del>
    </w:p>
    <w:p w14:paraId="77194C52" w14:textId="77777777" w:rsidR="00937CE6" w:rsidRDefault="00826112" w:rsidP="00826112">
      <w:pPr>
        <w:rPr>
          <w:del w:id="2892" w:author="OMH CKO" w:date="2018-04-17T12:27:00Z"/>
          <w:rFonts w:eastAsia="EUAlbertina-Regular-Identity-H"/>
          <w:lang w:eastAsia="cs-CZ"/>
        </w:rPr>
      </w:pPr>
      <w:del w:id="2893" w:author="OMH CKO" w:date="2018-04-17T12:27:00Z">
        <w:r w:rsidRPr="00826112">
          <w:rPr>
            <w:rFonts w:eastAsia="EUAlbertina-Regular-Identity-H"/>
            <w:lang w:eastAsia="cs-CZ"/>
          </w:rPr>
          <w:delText>&lt;typ='S' max.rozsah =7000 vstup='M'&gt;</w:delText>
        </w:r>
        <w:r w:rsidRPr="00826112" w:rsidDel="0056280E">
          <w:rPr>
            <w:rFonts w:eastAsia="EUAlbertina-Regular-Identity-H"/>
            <w:lang w:eastAsia="cs-CZ"/>
          </w:rPr>
          <w:delText xml:space="preserve"> </w:delText>
        </w:r>
      </w:del>
    </w:p>
    <w:p w14:paraId="2091E9F7" w14:textId="77777777" w:rsidR="00937CE6" w:rsidRPr="0088274D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894" w:author="OMH CKO" w:date="2018-04-17T12:27:00Z"/>
          <w:rFonts w:eastAsiaTheme="minorHAnsi"/>
          <w:i/>
          <w:u w:val="single"/>
        </w:rPr>
      </w:pPr>
      <w:del w:id="2895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18C96C18" w14:textId="77777777" w:rsidR="00937CE6" w:rsidRPr="00A10605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896" w:author="OMH CKO" w:date="2018-04-17T12:27:00Z"/>
          <w:rFonts w:eastAsiaTheme="minorHAnsi"/>
          <w:i/>
        </w:rPr>
      </w:pPr>
      <w:del w:id="2897" w:author="OMH CKO" w:date="2018-04-17T12:27:00Z">
        <w:r>
          <w:rPr>
            <w:rFonts w:eastAsiaTheme="minorHAnsi"/>
            <w:i/>
          </w:rPr>
          <w:delText>RO</w:delText>
        </w:r>
        <w:r w:rsidRPr="00A10605">
          <w:rPr>
            <w:rFonts w:eastAsiaTheme="minorHAnsi"/>
            <w:i/>
          </w:rPr>
          <w:delText xml:space="preserve"> poskytne všeobecné vyhodnotenie a kvalitatívnu analýzu dosiahnutého pokroku vo finančnej a vecnej realizácii </w:delText>
        </w:r>
        <w:r w:rsidR="003254DE">
          <w:rPr>
            <w:rFonts w:eastAsiaTheme="minorHAnsi"/>
            <w:i/>
          </w:rPr>
          <w:delText>OP</w:delText>
        </w:r>
        <w:r w:rsidRPr="00A10605">
          <w:rPr>
            <w:rFonts w:eastAsiaTheme="minorHAnsi"/>
            <w:i/>
          </w:rPr>
          <w:delText xml:space="preserve"> a informuje o hlavných úspechoch alebo naopak problémoch ovplyvňujúcich realizáciu </w:delText>
        </w:r>
        <w:r w:rsidR="003254DE">
          <w:rPr>
            <w:rFonts w:eastAsiaTheme="minorHAnsi"/>
            <w:i/>
          </w:rPr>
          <w:delText>OP</w:delText>
        </w:r>
        <w:r w:rsidRPr="00A10605">
          <w:rPr>
            <w:rFonts w:eastAsiaTheme="minorHAnsi"/>
            <w:i/>
          </w:rPr>
          <w:delText xml:space="preserve"> v danom roku. Potrebná je kritická analýza efektívnosti a účinnosti dosahovania cieľov </w:delText>
        </w:r>
        <w:r w:rsidR="003254DE">
          <w:rPr>
            <w:rFonts w:eastAsiaTheme="minorHAnsi"/>
            <w:i/>
          </w:rPr>
          <w:delText>OP</w:delText>
        </w:r>
        <w:r w:rsidR="00A34A98">
          <w:rPr>
            <w:rFonts w:eastAsiaTheme="minorHAnsi"/>
            <w:i/>
          </w:rPr>
          <w:delText xml:space="preserve"> </w:delText>
        </w:r>
        <w:r w:rsidRPr="00A10605">
          <w:rPr>
            <w:rFonts w:eastAsiaTheme="minorHAnsi"/>
            <w:i/>
          </w:rPr>
          <w:delText>s dôrazom na napĺňanie ukazovateľov, ktoré prispievajú k plneniu národných stratégií</w:delText>
        </w:r>
        <w:r w:rsidR="008A3FB3">
          <w:rPr>
            <w:rFonts w:eastAsiaTheme="minorHAnsi"/>
            <w:i/>
          </w:rPr>
          <w:delText>,</w:delText>
        </w:r>
        <w:r w:rsidRPr="00A10605">
          <w:rPr>
            <w:rFonts w:eastAsiaTheme="minorHAnsi"/>
            <w:i/>
          </w:rPr>
          <w:delText xml:space="preserve"> </w:delText>
        </w:r>
        <w:r w:rsidRPr="008A3FB3">
          <w:rPr>
            <w:rFonts w:eastAsiaTheme="minorHAnsi"/>
            <w:i/>
          </w:rPr>
          <w:delText>špecifických odporúčaní Rady pre SR ako aj stratégie Európa 2020. Do analýzy zhrnie najmä nasledovné:</w:delText>
        </w:r>
      </w:del>
    </w:p>
    <w:p w14:paraId="02449383" w14:textId="77777777" w:rsidR="00937CE6" w:rsidRPr="00A10605" w:rsidRDefault="00937CE6" w:rsidP="00937CE6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898" w:author="OMH CKO" w:date="2018-04-17T12:27:00Z"/>
          <w:rFonts w:eastAsiaTheme="minorHAnsi"/>
          <w:i/>
        </w:rPr>
      </w:pPr>
      <w:del w:id="2899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 xml:space="preserve">pokrok v kontrahovaní a čerpaní alokácie programu a primeranosť daného pokroku vzhľadom na pokročilosť implementácie,  </w:delText>
        </w:r>
      </w:del>
    </w:p>
    <w:p w14:paraId="1BDBC44F" w14:textId="77777777" w:rsidR="00937CE6" w:rsidRPr="00A10605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900" w:author="OMH CKO" w:date="2018-04-17T12:27:00Z"/>
          <w:rFonts w:eastAsiaTheme="minorHAnsi"/>
          <w:i/>
        </w:rPr>
      </w:pPr>
      <w:del w:id="2901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plnenie finančného záväzku daného roku,</w:delText>
        </w:r>
      </w:del>
    </w:p>
    <w:p w14:paraId="5906DB9F" w14:textId="77777777" w:rsidR="00433642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902" w:author="OMH CKO" w:date="2018-04-17T12:27:00Z"/>
          <w:rFonts w:eastAsiaTheme="minorHAnsi"/>
          <w:i/>
        </w:rPr>
      </w:pPr>
      <w:del w:id="2903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zameranie výziev vyhlásených v danom roku,</w:delText>
        </w:r>
      </w:del>
    </w:p>
    <w:p w14:paraId="77245A32" w14:textId="77777777" w:rsidR="00937CE6" w:rsidRPr="00A10605" w:rsidRDefault="00937CE6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04" w:author="OMH CKO" w:date="2018-04-17T12:27:00Z"/>
          <w:rFonts w:eastAsiaTheme="minorHAnsi"/>
          <w:i/>
        </w:rPr>
      </w:pPr>
      <w:del w:id="2905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>pokrok v plnení špecifických cieľov a výkonnostného rámca v nadväznosti na dosiahnuté hodnoty ukazovateľov programu,</w:delText>
        </w:r>
      </w:del>
    </w:p>
    <w:p w14:paraId="48A51E89" w14:textId="77777777" w:rsidR="00937CE6" w:rsidRPr="00A10605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906" w:author="OMH CKO" w:date="2018-04-17T12:27:00Z"/>
          <w:rFonts w:eastAsiaTheme="minorHAnsi"/>
          <w:i/>
        </w:rPr>
      </w:pPr>
      <w:del w:id="2907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 xml:space="preserve">uskutočnené revízie </w:delText>
        </w:r>
        <w:r w:rsidR="003254DE">
          <w:rPr>
            <w:rFonts w:eastAsiaTheme="minorHAnsi"/>
            <w:i/>
          </w:rPr>
          <w:delText>OP</w:delText>
        </w:r>
        <w:r w:rsidRPr="00A10605">
          <w:rPr>
            <w:rFonts w:eastAsiaTheme="minorHAnsi"/>
            <w:i/>
          </w:rPr>
          <w:delText>,</w:delText>
        </w:r>
      </w:del>
    </w:p>
    <w:p w14:paraId="019136AE" w14:textId="77777777" w:rsidR="00937CE6" w:rsidRPr="00A10605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908" w:author="OMH CKO" w:date="2018-04-17T12:27:00Z"/>
          <w:rFonts w:eastAsiaTheme="minorHAnsi"/>
          <w:i/>
        </w:rPr>
      </w:pPr>
      <w:del w:id="2909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  <w:delText xml:space="preserve">uskutočnené špeciálne hodnotenia </w:delText>
        </w:r>
        <w:r w:rsidR="003254DE">
          <w:rPr>
            <w:rFonts w:eastAsiaTheme="minorHAnsi"/>
            <w:i/>
          </w:rPr>
          <w:delText>OP</w:delText>
        </w:r>
        <w:r w:rsidRPr="00A10605">
          <w:rPr>
            <w:rFonts w:eastAsiaTheme="minorHAnsi"/>
            <w:i/>
          </w:rPr>
          <w:delText>,</w:delText>
        </w:r>
      </w:del>
    </w:p>
    <w:p w14:paraId="3AEB5A92" w14:textId="77777777" w:rsidR="00937CE6" w:rsidRPr="00A10605" w:rsidRDefault="00937CE6" w:rsidP="00937CE6">
      <w:pPr>
        <w:shd w:val="clear" w:color="auto" w:fill="B8CCE4" w:themeFill="accent1" w:themeFillTint="66"/>
        <w:spacing w:before="120" w:after="120"/>
        <w:jc w:val="both"/>
        <w:rPr>
          <w:del w:id="2910" w:author="OMH CKO" w:date="2018-04-17T12:27:00Z"/>
          <w:rFonts w:eastAsiaTheme="minorHAnsi"/>
          <w:i/>
        </w:rPr>
      </w:pPr>
      <w:del w:id="2911" w:author="OMH CKO" w:date="2018-04-17T12:27:00Z">
        <w:r w:rsidRPr="00A10605">
          <w:rPr>
            <w:rFonts w:eastAsiaTheme="minorHAnsi"/>
            <w:i/>
          </w:rPr>
          <w:lastRenderedPageBreak/>
          <w:delText>•</w:delText>
        </w:r>
        <w:r w:rsidRPr="00A10605">
          <w:rPr>
            <w:rFonts w:eastAsiaTheme="minorHAnsi"/>
            <w:i/>
          </w:rPr>
          <w:tab/>
          <w:delText xml:space="preserve">závažné zistenia auditu (vládneho, EK, EDA) – udelené korekcie, prijaté opatrenia, </w:delText>
        </w:r>
      </w:del>
    </w:p>
    <w:p w14:paraId="71FE7711" w14:textId="77777777" w:rsidR="00937CE6" w:rsidRDefault="00937CE6" w:rsidP="00937CE6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12" w:author="OMH CKO" w:date="2018-04-17T12:27:00Z"/>
          <w:rFonts w:eastAsiaTheme="minorHAnsi"/>
          <w:i/>
          <w:shd w:val="clear" w:color="auto" w:fill="B8CCE4" w:themeFill="accent1" w:themeFillTint="66"/>
        </w:rPr>
      </w:pPr>
      <w:del w:id="2913" w:author="OMH CKO" w:date="2018-04-17T12:27:00Z">
        <w:r w:rsidRPr="00A10605">
          <w:rPr>
            <w:rFonts w:eastAsiaTheme="minorHAnsi"/>
            <w:i/>
          </w:rPr>
          <w:delText>•</w:delText>
        </w:r>
        <w:r w:rsidRPr="00A10605">
          <w:rPr>
            <w:rFonts w:eastAsiaTheme="minorHAnsi"/>
            <w:i/>
          </w:rPr>
          <w:tab/>
        </w:r>
        <w:r w:rsidRPr="0088274D">
          <w:rPr>
            <w:rFonts w:eastAsiaTheme="minorHAnsi"/>
            <w:i/>
            <w:shd w:val="clear" w:color="auto" w:fill="B8CCE4" w:themeFill="accent1" w:themeFillTint="66"/>
          </w:rPr>
          <w:delText xml:space="preserve">iné problémy/riziká pri vykonávaní </w:delText>
        </w:r>
        <w:r w:rsidR="003254DE">
          <w:rPr>
            <w:rFonts w:eastAsiaTheme="minorHAnsi"/>
            <w:i/>
            <w:shd w:val="clear" w:color="auto" w:fill="B8CCE4" w:themeFill="accent1" w:themeFillTint="66"/>
          </w:rPr>
          <w:delText>OP</w:delText>
        </w:r>
        <w:r w:rsidRPr="0088274D">
          <w:rPr>
            <w:rFonts w:eastAsiaTheme="minorHAnsi"/>
            <w:i/>
            <w:shd w:val="clear" w:color="auto" w:fill="B8CCE4" w:themeFill="accent1" w:themeFillTint="66"/>
          </w:rPr>
          <w:delText xml:space="preserve"> (nové problémy/riziká ako aj pokrok v riešení tých z minulých rokov).</w:delText>
        </w:r>
      </w:del>
    </w:p>
    <w:p w14:paraId="4A2ABF49" w14:textId="77777777" w:rsidR="00937CE6" w:rsidRPr="0088274D" w:rsidRDefault="00937CE6" w:rsidP="00937CE6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14" w:author="OMH CKO" w:date="2018-04-17T12:27:00Z"/>
          <w:rFonts w:eastAsiaTheme="minorHAnsi"/>
          <w:i/>
          <w:u w:val="single"/>
        </w:rPr>
      </w:pPr>
      <w:del w:id="2915" w:author="OMH CKO" w:date="2018-04-17T12:27:00Z">
        <w:r w:rsidRPr="0088274D">
          <w:rPr>
            <w:rFonts w:eastAsiaTheme="minorHAnsi"/>
            <w:i/>
            <w:u w:val="single"/>
            <w:shd w:val="clear" w:color="auto" w:fill="B8CCE4" w:themeFill="accent1" w:themeFillTint="66"/>
          </w:rPr>
          <w:delText>Zdroj údajov</w:delText>
        </w:r>
      </w:del>
    </w:p>
    <w:p w14:paraId="64F933F3" w14:textId="77777777" w:rsidR="00937CE6" w:rsidRPr="00C03D41" w:rsidRDefault="00937CE6" w:rsidP="00C03D41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16" w:author="OMH CKO" w:date="2018-04-17T12:27:00Z"/>
          <w:rFonts w:eastAsiaTheme="minorHAnsi"/>
          <w:i/>
        </w:rPr>
      </w:pPr>
      <w:del w:id="2917" w:author="OMH CKO" w:date="2018-04-17T12:27:00Z">
        <w:r>
          <w:rPr>
            <w:rFonts w:eastAsiaTheme="minorHAnsi"/>
            <w:i/>
          </w:rPr>
          <w:delText xml:space="preserve"> ITMS2014+, správy z auditov, závery hodnotení</w:delText>
        </w:r>
      </w:del>
    </w:p>
    <w:p w14:paraId="474AE8B7" w14:textId="77777777" w:rsidR="00826112" w:rsidRPr="008672C3" w:rsidRDefault="00803ECC" w:rsidP="00F75371">
      <w:pPr>
        <w:pStyle w:val="MPCKO3"/>
        <w:rPr>
          <w:del w:id="2918" w:author="OMH CKO" w:date="2018-04-17T12:27:00Z"/>
        </w:rPr>
      </w:pPr>
      <w:bookmarkStart w:id="2919" w:name="_Toc428367987"/>
      <w:del w:id="2920" w:author="OMH CKO" w:date="2018-04-17T12:27:00Z">
        <w:r>
          <w:delText>II.</w:delText>
        </w:r>
        <w:r w:rsidR="00826112" w:rsidRPr="008672C3">
          <w:delText xml:space="preserve">3. </w:delText>
        </w:r>
        <w:r w:rsidR="003254DE">
          <w:delText>Vykonávanie priorít Únie</w:delText>
        </w:r>
        <w:bookmarkEnd w:id="2919"/>
      </w:del>
    </w:p>
    <w:p w14:paraId="1FCE7C7D" w14:textId="77777777" w:rsidR="00826112" w:rsidRPr="008672C3" w:rsidRDefault="00803ECC" w:rsidP="00F75371">
      <w:pPr>
        <w:pStyle w:val="MPCKO4"/>
        <w:rPr>
          <w:del w:id="2921" w:author="OMH CKO" w:date="2018-04-17T12:27:00Z"/>
        </w:rPr>
      </w:pPr>
      <w:bookmarkStart w:id="2922" w:name="_Toc428367988"/>
      <w:del w:id="2923" w:author="OMH CKO" w:date="2018-04-17T12:27:00Z">
        <w:r>
          <w:delText>II.</w:delText>
        </w:r>
        <w:r w:rsidR="00826112" w:rsidRPr="008672C3">
          <w:delText>3.1 Prehľad</w:delText>
        </w:r>
        <w:r w:rsidR="003254DE">
          <w:delText xml:space="preserve"> o vykonávaní</w:delText>
        </w:r>
        <w:bookmarkEnd w:id="2922"/>
      </w:del>
    </w:p>
    <w:p w14:paraId="4F8A903D" w14:textId="77777777" w:rsidR="00826112" w:rsidRPr="00826112" w:rsidRDefault="00826112" w:rsidP="00DF0192">
      <w:pPr>
        <w:spacing w:line="276" w:lineRule="auto"/>
        <w:jc w:val="both"/>
        <w:rPr>
          <w:del w:id="2924" w:author="OMH CKO" w:date="2018-04-17T12:27:00Z"/>
          <w:rFonts w:eastAsia="EUAlbertina-Regular-Identity-H"/>
          <w:lang w:eastAsia="cs-CZ"/>
        </w:rPr>
      </w:pPr>
      <w:del w:id="2925" w:author="OMH CKO" w:date="2018-04-17T12:27:00Z">
        <w:r w:rsidRPr="00826112">
          <w:rPr>
            <w:rFonts w:eastAsia="EUAlbertina-Regular-Identity-H"/>
            <w:lang w:eastAsia="cs-CZ"/>
          </w:rPr>
          <w:delText xml:space="preserve">Cieľom tejto kapitoly je poskytnúť stručné a všeobecné zhodnotenie implementácie prioritnej osi so zhrnutím dosiahnutého pokroku, významných problémov a opatrení prijatých na ich odstránenie. </w:delText>
        </w:r>
        <w:r w:rsidR="00DF0192">
          <w:rPr>
            <w:rFonts w:eastAsia="EUAlbertina-Regular-Identity-H"/>
            <w:lang w:eastAsia="cs-CZ"/>
          </w:rPr>
          <w:delText xml:space="preserve">RO vypracuje informácie za jednotlivé prioritné osi v zmysle nasledovnej tabuľky. </w:delText>
        </w:r>
      </w:del>
    </w:p>
    <w:p w14:paraId="11CC6348" w14:textId="77777777" w:rsidR="00826112" w:rsidRPr="00826112" w:rsidRDefault="00826112" w:rsidP="00826112">
      <w:pPr>
        <w:autoSpaceDE w:val="0"/>
        <w:autoSpaceDN w:val="0"/>
        <w:adjustRightInd w:val="0"/>
        <w:rPr>
          <w:del w:id="2926" w:author="OMH CKO" w:date="2018-04-17T12:27:00Z"/>
          <w:rFonts w:eastAsia="EUAlbertina-Regular-Identity-H"/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254DE" w:rsidRPr="00826112" w14:paraId="3EC3BB30" w14:textId="77777777" w:rsidTr="00F41510">
        <w:trPr>
          <w:del w:id="2927" w:author="OMH CKO" w:date="2018-04-17T12:27:00Z"/>
        </w:trPr>
        <w:tc>
          <w:tcPr>
            <w:tcW w:w="2500" w:type="pct"/>
            <w:shd w:val="clear" w:color="auto" w:fill="B8CCE4" w:themeFill="accent1" w:themeFillTint="66"/>
            <w:vAlign w:val="center"/>
          </w:tcPr>
          <w:p w14:paraId="690982F1" w14:textId="77777777" w:rsidR="003254DE" w:rsidRPr="00826112" w:rsidRDefault="003254DE" w:rsidP="00826112">
            <w:pPr>
              <w:autoSpaceDE w:val="0"/>
              <w:autoSpaceDN w:val="0"/>
              <w:adjustRightInd w:val="0"/>
              <w:jc w:val="center"/>
              <w:rPr>
                <w:del w:id="2928" w:author="OMH CKO" w:date="2018-04-17T12:27:00Z"/>
                <w:rFonts w:eastAsia="EUAlbertina-Regular-Identity-H"/>
                <w:b/>
              </w:rPr>
            </w:pPr>
            <w:del w:id="2929" w:author="OMH CKO" w:date="2018-04-17T12:27:00Z">
              <w:r>
                <w:rPr>
                  <w:rFonts w:eastAsia="EUAlbertina-Regular-Identity-H"/>
                  <w:b/>
                </w:rPr>
                <w:delText>Priorita Únie</w:delText>
              </w:r>
            </w:del>
          </w:p>
        </w:tc>
        <w:tc>
          <w:tcPr>
            <w:tcW w:w="2500" w:type="pct"/>
            <w:shd w:val="clear" w:color="auto" w:fill="B8CCE4" w:themeFill="accent1" w:themeFillTint="66"/>
            <w:vAlign w:val="center"/>
          </w:tcPr>
          <w:p w14:paraId="2CF143D3" w14:textId="77777777" w:rsidR="003254DE" w:rsidRPr="00826112" w:rsidRDefault="003254DE">
            <w:pPr>
              <w:autoSpaceDE w:val="0"/>
              <w:autoSpaceDN w:val="0"/>
              <w:adjustRightInd w:val="0"/>
              <w:jc w:val="center"/>
              <w:rPr>
                <w:del w:id="2930" w:author="OMH CKO" w:date="2018-04-17T12:27:00Z"/>
                <w:rFonts w:eastAsia="EUAlbertina-Regular-Identity-H"/>
                <w:b/>
              </w:rPr>
            </w:pPr>
            <w:del w:id="2931" w:author="OMH CKO" w:date="2018-04-17T12:27:00Z">
              <w:r>
                <w:rPr>
                  <w:rFonts w:eastAsia="EUAlbertina-Regular-Identity-H"/>
                  <w:b/>
                </w:rPr>
                <w:delText>Kľúčové informácie o vykonávaní danej priority s odkazom na kľúčové prvky vývoja, závažné problémy a opatrenia prijaté na riešenie týchto problémov</w:delText>
              </w:r>
            </w:del>
          </w:p>
        </w:tc>
      </w:tr>
      <w:tr w:rsidR="003254DE" w:rsidRPr="00826112" w14:paraId="792BD242" w14:textId="77777777" w:rsidTr="00F41510">
        <w:trPr>
          <w:trHeight w:val="378"/>
          <w:del w:id="2932" w:author="OMH CKO" w:date="2018-04-17T12:27:00Z"/>
        </w:trPr>
        <w:tc>
          <w:tcPr>
            <w:tcW w:w="2500" w:type="pct"/>
            <w:shd w:val="clear" w:color="auto" w:fill="auto"/>
            <w:vAlign w:val="center"/>
          </w:tcPr>
          <w:p w14:paraId="75F0E97D" w14:textId="77777777" w:rsidR="003254DE" w:rsidRPr="00826112" w:rsidRDefault="003254DE" w:rsidP="00826112">
            <w:pPr>
              <w:jc w:val="center"/>
              <w:rPr>
                <w:del w:id="2933" w:author="OMH CKO" w:date="2018-04-17T12:27:00Z"/>
                <w:i/>
                <w:color w:val="8DB3E2"/>
                <w:sz w:val="18"/>
                <w:szCs w:val="18"/>
              </w:rPr>
            </w:pPr>
            <w:del w:id="2934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2500" w:type="pct"/>
            <w:shd w:val="clear" w:color="auto" w:fill="auto"/>
            <w:vAlign w:val="center"/>
          </w:tcPr>
          <w:p w14:paraId="363A646F" w14:textId="77777777" w:rsidR="003254DE" w:rsidRPr="00826112" w:rsidRDefault="003254DE">
            <w:pPr>
              <w:jc w:val="center"/>
              <w:rPr>
                <w:del w:id="2935" w:author="OMH CKO" w:date="2018-04-17T12:27:00Z"/>
                <w:i/>
                <w:color w:val="8DB3E2"/>
                <w:sz w:val="18"/>
                <w:szCs w:val="18"/>
              </w:rPr>
            </w:pPr>
            <w:del w:id="2936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max.rozsah=</w:delText>
              </w:r>
              <w:r>
                <w:rPr>
                  <w:i/>
                  <w:sz w:val="18"/>
                  <w:szCs w:val="18"/>
                </w:rPr>
                <w:delText>7000</w:delText>
              </w:r>
              <w:r w:rsidRPr="00826112">
                <w:rPr>
                  <w:i/>
                  <w:sz w:val="18"/>
                  <w:szCs w:val="18"/>
                </w:rPr>
                <w:delText xml:space="preserve"> vstup='M'&gt;</w:delText>
              </w:r>
            </w:del>
          </w:p>
        </w:tc>
      </w:tr>
    </w:tbl>
    <w:p w14:paraId="212E2950" w14:textId="77777777" w:rsidR="00D60717" w:rsidRPr="0088274D" w:rsidRDefault="00D60717" w:rsidP="00D60717">
      <w:pPr>
        <w:shd w:val="clear" w:color="auto" w:fill="B8CCE4" w:themeFill="accent1" w:themeFillTint="66"/>
        <w:spacing w:before="120" w:after="120"/>
        <w:jc w:val="both"/>
        <w:rPr>
          <w:del w:id="2937" w:author="OMH CKO" w:date="2018-04-17T12:27:00Z"/>
          <w:rFonts w:eastAsiaTheme="minorHAnsi"/>
          <w:i/>
          <w:u w:val="single"/>
        </w:rPr>
      </w:pPr>
      <w:del w:id="2938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02F394F1" w14:textId="77777777" w:rsidR="00D60717" w:rsidRPr="00714626" w:rsidRDefault="00D60717" w:rsidP="00D60717">
      <w:pPr>
        <w:shd w:val="clear" w:color="auto" w:fill="B8CCE4" w:themeFill="accent1" w:themeFillTint="66"/>
        <w:spacing w:before="120" w:after="120"/>
        <w:jc w:val="both"/>
        <w:rPr>
          <w:del w:id="2939" w:author="OMH CKO" w:date="2018-04-17T12:27:00Z"/>
          <w:rFonts w:eastAsiaTheme="minorHAnsi"/>
          <w:i/>
        </w:rPr>
      </w:pPr>
      <w:del w:id="2940" w:author="OMH CKO" w:date="2018-04-17T12:27:00Z">
        <w:r>
          <w:rPr>
            <w:rFonts w:eastAsiaTheme="minorHAnsi"/>
            <w:i/>
          </w:rPr>
          <w:delText>RO</w:delText>
        </w:r>
        <w:r w:rsidRPr="00714626">
          <w:rPr>
            <w:rFonts w:eastAsiaTheme="minorHAnsi"/>
            <w:i/>
          </w:rPr>
          <w:delText xml:space="preserve"> v rámci kľúčových informácií o vykonávaní priorit</w:delText>
        </w:r>
        <w:r w:rsidR="003254DE">
          <w:rPr>
            <w:rFonts w:eastAsiaTheme="minorHAnsi"/>
            <w:i/>
          </w:rPr>
          <w:delText>y Únie</w:delText>
        </w:r>
        <w:r w:rsidRPr="00714626">
          <w:rPr>
            <w:rFonts w:eastAsiaTheme="minorHAnsi"/>
            <w:i/>
          </w:rPr>
          <w:delText xml:space="preserve"> zhrnie najmä nasledovné:</w:delText>
        </w:r>
      </w:del>
    </w:p>
    <w:p w14:paraId="55A5A1D7" w14:textId="77777777" w:rsidR="00D60717" w:rsidRPr="00714626" w:rsidRDefault="00D60717" w:rsidP="00D60717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41" w:author="OMH CKO" w:date="2018-04-17T12:27:00Z"/>
          <w:rFonts w:eastAsiaTheme="minorHAnsi"/>
          <w:i/>
        </w:rPr>
      </w:pPr>
      <w:del w:id="2942" w:author="OMH CKO" w:date="2018-04-17T12:27:00Z">
        <w:r w:rsidRPr="00714626">
          <w:rPr>
            <w:rFonts w:eastAsiaTheme="minorHAnsi"/>
            <w:i/>
          </w:rPr>
          <w:delText>•</w:delText>
        </w:r>
        <w:r w:rsidRPr="00714626">
          <w:rPr>
            <w:rFonts w:eastAsiaTheme="minorHAnsi"/>
            <w:i/>
          </w:rPr>
          <w:tab/>
          <w:delText xml:space="preserve">pokrok v kontrahovaní a čerpaní alokácie </w:delText>
        </w:r>
        <w:r w:rsidR="003254DE" w:rsidRPr="00714626">
          <w:rPr>
            <w:rFonts w:eastAsiaTheme="minorHAnsi"/>
            <w:i/>
          </w:rPr>
          <w:delText>priorit</w:delText>
        </w:r>
        <w:r w:rsidR="003254DE">
          <w:rPr>
            <w:rFonts w:eastAsiaTheme="minorHAnsi"/>
            <w:i/>
          </w:rPr>
          <w:delText>y Únie</w:delText>
        </w:r>
        <w:r w:rsidR="003254DE" w:rsidRPr="00714626">
          <w:rPr>
            <w:rFonts w:eastAsiaTheme="minorHAnsi"/>
            <w:i/>
          </w:rPr>
          <w:delText xml:space="preserve"> </w:delText>
        </w:r>
        <w:r w:rsidRPr="00714626">
          <w:rPr>
            <w:rFonts w:eastAsiaTheme="minorHAnsi"/>
            <w:i/>
          </w:rPr>
          <w:delText xml:space="preserve">a primeranosť daného pokroku vzhľadom na pokročilosť implementácie,  </w:delText>
        </w:r>
      </w:del>
    </w:p>
    <w:p w14:paraId="4E3E891A" w14:textId="77777777" w:rsidR="00D60717" w:rsidRDefault="00D60717" w:rsidP="00D60717">
      <w:pPr>
        <w:shd w:val="clear" w:color="auto" w:fill="B8CCE4" w:themeFill="accent1" w:themeFillTint="66"/>
        <w:spacing w:before="120" w:after="120"/>
        <w:jc w:val="both"/>
        <w:rPr>
          <w:del w:id="2943" w:author="OMH CKO" w:date="2018-04-17T12:27:00Z"/>
          <w:rFonts w:eastAsiaTheme="minorHAnsi"/>
          <w:i/>
        </w:rPr>
      </w:pPr>
      <w:del w:id="2944" w:author="OMH CKO" w:date="2018-04-17T12:27:00Z">
        <w:r w:rsidRPr="00714626">
          <w:rPr>
            <w:rFonts w:eastAsiaTheme="minorHAnsi"/>
            <w:i/>
          </w:rPr>
          <w:delText>•</w:delText>
        </w:r>
        <w:r w:rsidRPr="00714626">
          <w:rPr>
            <w:rFonts w:eastAsiaTheme="minorHAnsi"/>
            <w:i/>
          </w:rPr>
          <w:tab/>
          <w:delText>zameranie výziev vyhlásených v danom roku,</w:delText>
        </w:r>
      </w:del>
    </w:p>
    <w:p w14:paraId="501E8CAD" w14:textId="77777777" w:rsidR="00D60717" w:rsidRPr="00714626" w:rsidRDefault="00D60717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45" w:author="OMH CKO" w:date="2018-04-17T12:27:00Z"/>
          <w:rFonts w:eastAsiaTheme="minorHAnsi"/>
          <w:i/>
        </w:rPr>
      </w:pPr>
      <w:del w:id="2946" w:author="OMH CKO" w:date="2018-04-17T12:27:00Z">
        <w:r w:rsidRPr="00714626">
          <w:rPr>
            <w:rFonts w:eastAsiaTheme="minorHAnsi"/>
            <w:i/>
          </w:rPr>
          <w:delText>•</w:delText>
        </w:r>
        <w:r w:rsidRPr="00714626">
          <w:rPr>
            <w:rFonts w:eastAsiaTheme="minorHAnsi"/>
            <w:i/>
          </w:rPr>
          <w:tab/>
          <w:delText>pokrok v plnení špecifických cieľov a výkonnostného rámca v nadväznosti na dosiahnuté hodnoty ukazovateľov prioritnej osi ,</w:delText>
        </w:r>
      </w:del>
    </w:p>
    <w:p w14:paraId="3F07A7B5" w14:textId="77777777" w:rsidR="00D60717" w:rsidRPr="00714626" w:rsidRDefault="00D60717" w:rsidP="00D60717">
      <w:pPr>
        <w:shd w:val="clear" w:color="auto" w:fill="B8CCE4" w:themeFill="accent1" w:themeFillTint="66"/>
        <w:spacing w:before="120" w:after="120"/>
        <w:jc w:val="both"/>
        <w:rPr>
          <w:del w:id="2947" w:author="OMH CKO" w:date="2018-04-17T12:27:00Z"/>
          <w:rFonts w:eastAsiaTheme="minorHAnsi"/>
          <w:i/>
        </w:rPr>
      </w:pPr>
      <w:del w:id="2948" w:author="OMH CKO" w:date="2018-04-17T12:27:00Z">
        <w:r w:rsidRPr="00714626">
          <w:rPr>
            <w:rFonts w:eastAsiaTheme="minorHAnsi"/>
            <w:i/>
          </w:rPr>
          <w:delText>•</w:delText>
        </w:r>
        <w:r w:rsidRPr="00714626">
          <w:rPr>
            <w:rFonts w:eastAsiaTheme="minorHAnsi"/>
            <w:i/>
          </w:rPr>
          <w:tab/>
          <w:delText xml:space="preserve">závažné zistenia auditu (vládneho, EK, EDA) – udelené korekcie, prijaté opatrenia, </w:delText>
        </w:r>
      </w:del>
    </w:p>
    <w:p w14:paraId="23B9A2F2" w14:textId="77777777" w:rsidR="00D60717" w:rsidRDefault="00D60717" w:rsidP="00D60717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49" w:author="OMH CKO" w:date="2018-04-17T12:27:00Z"/>
          <w:rFonts w:eastAsiaTheme="minorHAnsi"/>
          <w:i/>
        </w:rPr>
      </w:pPr>
      <w:del w:id="2950" w:author="OMH CKO" w:date="2018-04-17T12:27:00Z">
        <w:r w:rsidRPr="00714626">
          <w:rPr>
            <w:rFonts w:eastAsiaTheme="minorHAnsi"/>
            <w:i/>
          </w:rPr>
          <w:delText>•</w:delText>
        </w:r>
        <w:r w:rsidRPr="00714626">
          <w:rPr>
            <w:rFonts w:eastAsiaTheme="minorHAnsi"/>
            <w:i/>
          </w:rPr>
          <w:tab/>
          <w:delText>iné problémy</w:delText>
        </w:r>
        <w:r>
          <w:rPr>
            <w:rFonts w:eastAsiaTheme="minorHAnsi"/>
            <w:i/>
          </w:rPr>
          <w:delText>/riziká</w:delText>
        </w:r>
        <w:r w:rsidRPr="00714626">
          <w:rPr>
            <w:rFonts w:eastAsiaTheme="minorHAnsi"/>
            <w:i/>
          </w:rPr>
          <w:delText xml:space="preserve"> pri vykonávaní </w:delText>
        </w:r>
        <w:r w:rsidR="003254DE" w:rsidRPr="00714626">
          <w:rPr>
            <w:rFonts w:eastAsiaTheme="minorHAnsi"/>
            <w:i/>
          </w:rPr>
          <w:delText>priorit</w:delText>
        </w:r>
        <w:r w:rsidR="003254DE">
          <w:rPr>
            <w:rFonts w:eastAsiaTheme="minorHAnsi"/>
            <w:i/>
          </w:rPr>
          <w:delText>y Únie</w:delText>
        </w:r>
        <w:r w:rsidR="003254DE" w:rsidRPr="00714626">
          <w:rPr>
            <w:rFonts w:eastAsiaTheme="minorHAnsi"/>
            <w:i/>
          </w:rPr>
          <w:delText xml:space="preserve"> </w:delText>
        </w:r>
        <w:r w:rsidRPr="00714626">
          <w:rPr>
            <w:rFonts w:eastAsiaTheme="minorHAnsi"/>
            <w:i/>
          </w:rPr>
          <w:delText>(nové problémy</w:delText>
        </w:r>
        <w:r>
          <w:rPr>
            <w:rFonts w:eastAsiaTheme="minorHAnsi"/>
            <w:i/>
          </w:rPr>
          <w:delText>/riziká ako aj pokrok v riešení tých</w:delText>
        </w:r>
        <w:r w:rsidRPr="00714626">
          <w:rPr>
            <w:rFonts w:eastAsiaTheme="minorHAnsi"/>
            <w:i/>
          </w:rPr>
          <w:delText xml:space="preserve"> z minulých rokov).</w:delText>
        </w:r>
      </w:del>
    </w:p>
    <w:p w14:paraId="23ACEFBD" w14:textId="77777777" w:rsidR="00D60717" w:rsidRPr="00125F1A" w:rsidRDefault="00D60717" w:rsidP="00D60717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51" w:author="OMH CKO" w:date="2018-04-17T12:27:00Z"/>
          <w:rFonts w:eastAsiaTheme="minorHAnsi"/>
          <w:i/>
          <w:u w:val="single"/>
        </w:rPr>
      </w:pPr>
      <w:del w:id="2952" w:author="OMH CKO" w:date="2018-04-17T12:27:00Z">
        <w:r w:rsidRPr="00125F1A">
          <w:rPr>
            <w:rFonts w:eastAsiaTheme="minorHAnsi"/>
            <w:i/>
            <w:u w:val="single"/>
            <w:shd w:val="clear" w:color="auto" w:fill="B8CCE4" w:themeFill="accent1" w:themeFillTint="66"/>
          </w:rPr>
          <w:delText>Zdroj údajov</w:delText>
        </w:r>
      </w:del>
    </w:p>
    <w:p w14:paraId="3C75E6A0" w14:textId="77777777" w:rsidR="00D60717" w:rsidRPr="002A612F" w:rsidRDefault="00D60717" w:rsidP="00D60717">
      <w:pPr>
        <w:shd w:val="clear" w:color="auto" w:fill="B8CCE4" w:themeFill="accent1" w:themeFillTint="66"/>
        <w:spacing w:before="120" w:after="120"/>
        <w:ind w:left="705" w:hanging="705"/>
        <w:jc w:val="both"/>
        <w:rPr>
          <w:del w:id="2953" w:author="OMH CKO" w:date="2018-04-17T12:27:00Z"/>
          <w:rFonts w:eastAsiaTheme="minorHAnsi"/>
          <w:i/>
        </w:rPr>
      </w:pPr>
      <w:del w:id="2954" w:author="OMH CKO" w:date="2018-04-17T12:27:00Z">
        <w:r>
          <w:rPr>
            <w:rFonts w:eastAsiaTheme="minorHAnsi"/>
            <w:i/>
          </w:rPr>
          <w:delText xml:space="preserve"> ITMS2014+, správy z auditov,</w:delText>
        </w:r>
        <w:r w:rsidRPr="00F329C1">
          <w:rPr>
            <w:rFonts w:eastAsiaTheme="minorHAnsi"/>
            <w:i/>
          </w:rPr>
          <w:delText xml:space="preserve"> </w:delText>
        </w:r>
        <w:r>
          <w:rPr>
            <w:rFonts w:eastAsiaTheme="minorHAnsi"/>
            <w:i/>
          </w:rPr>
          <w:delText>závery hodnotení</w:delText>
        </w:r>
      </w:del>
    </w:p>
    <w:p w14:paraId="121D4E1C" w14:textId="77777777" w:rsidR="005F0D2C" w:rsidRDefault="005F0D2C" w:rsidP="00826112">
      <w:pPr>
        <w:spacing w:after="200" w:line="276" w:lineRule="auto"/>
        <w:rPr>
          <w:del w:id="2955" w:author="OMH CKO" w:date="2018-04-17T12:27:00Z"/>
          <w:rFonts w:eastAsiaTheme="minorHAnsi"/>
          <w:b/>
          <w:sz w:val="22"/>
          <w:szCs w:val="22"/>
        </w:rPr>
        <w:sectPr w:rsidR="005F0D2C" w:rsidSect="005F0D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4A54AD" w14:textId="77777777" w:rsidR="00826112" w:rsidRPr="00826112" w:rsidRDefault="00803ECC" w:rsidP="00F75371">
      <w:pPr>
        <w:pStyle w:val="MPCKO4"/>
        <w:rPr>
          <w:del w:id="2956" w:author="OMH CKO" w:date="2018-04-17T12:27:00Z"/>
          <w:rFonts w:eastAsiaTheme="minorHAnsi"/>
          <w:lang w:eastAsia="en-US"/>
        </w:rPr>
      </w:pPr>
      <w:bookmarkStart w:id="2957" w:name="_Toc428367989"/>
      <w:del w:id="2958" w:author="OMH CKO" w:date="2018-04-17T12:27:00Z">
        <w:r>
          <w:rPr>
            <w:rFonts w:eastAsiaTheme="minorHAnsi"/>
            <w:lang w:eastAsia="en-US"/>
          </w:rPr>
          <w:lastRenderedPageBreak/>
          <w:delText>II.</w:delText>
        </w:r>
        <w:r w:rsidR="00826112" w:rsidRPr="00826112">
          <w:rPr>
            <w:rFonts w:eastAsiaTheme="minorHAnsi"/>
            <w:lang w:eastAsia="en-US"/>
          </w:rPr>
          <w:delText xml:space="preserve">3.2 </w:delText>
        </w:r>
        <w:r w:rsidR="001F5991">
          <w:rPr>
            <w:rFonts w:eastAsiaTheme="minorHAnsi"/>
            <w:lang w:eastAsia="en-US"/>
          </w:rPr>
          <w:delText>Ukazovatele výstupov, výsledkov a finančné ukazovatele týkajúce sa ENRF</w:delText>
        </w:r>
        <w:bookmarkEnd w:id="2957"/>
        <w:r w:rsidR="001F5991">
          <w:rPr>
            <w:rFonts w:eastAsiaTheme="minorHAnsi"/>
            <w:lang w:eastAsia="en-US"/>
          </w:rPr>
          <w:delText xml:space="preserve"> </w:delText>
        </w:r>
      </w:del>
    </w:p>
    <w:p w14:paraId="039F35C9" w14:textId="77777777" w:rsidR="00826112" w:rsidRPr="00826112" w:rsidRDefault="00826112" w:rsidP="00826112">
      <w:pPr>
        <w:spacing w:after="200" w:line="276" w:lineRule="auto"/>
        <w:rPr>
          <w:del w:id="2959" w:author="OMH CKO" w:date="2018-04-17T12:27:00Z"/>
          <w:rFonts w:eastAsiaTheme="minorHAnsi"/>
          <w:b/>
        </w:rPr>
      </w:pPr>
      <w:del w:id="2960" w:author="OMH CKO" w:date="2018-04-17T12:27:00Z">
        <w:r w:rsidRPr="00826112">
          <w:rPr>
            <w:rFonts w:eastAsiaTheme="minorHAnsi"/>
            <w:b/>
          </w:rPr>
          <w:delText>Tabuľka 1 Ukazovatele výsledk</w:delText>
        </w:r>
        <w:r w:rsidR="006E51BD">
          <w:rPr>
            <w:rFonts w:eastAsiaTheme="minorHAnsi"/>
            <w:b/>
          </w:rPr>
          <w:delText>ov</w:delText>
        </w:r>
        <w:r w:rsidRPr="00826112">
          <w:rPr>
            <w:rFonts w:eastAsiaTheme="minorHAnsi"/>
            <w:b/>
          </w:rPr>
          <w:delText xml:space="preserve"> </w:delText>
        </w:r>
        <w:r w:rsidR="001F5991">
          <w:rPr>
            <w:rFonts w:eastAsiaTheme="minorHAnsi"/>
            <w:b/>
          </w:rPr>
          <w:delText xml:space="preserve">pre ENRF </w:delText>
        </w:r>
      </w:del>
    </w:p>
    <w:p w14:paraId="0DDF17B2" w14:textId="77777777" w:rsidR="006E51BD" w:rsidRDefault="006E51BD" w:rsidP="004E4F15">
      <w:pPr>
        <w:shd w:val="clear" w:color="auto" w:fill="B8CCE4" w:themeFill="accent1" w:themeFillTint="66"/>
        <w:spacing w:before="120" w:after="120"/>
        <w:jc w:val="both"/>
        <w:rPr>
          <w:del w:id="2961" w:author="OMH CKO" w:date="2018-04-17T12:27:00Z"/>
          <w:rFonts w:eastAsiaTheme="minorHAnsi"/>
          <w:i/>
          <w:u w:val="single"/>
        </w:rPr>
      </w:pPr>
      <w:del w:id="2962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429CB991" w14:textId="77777777" w:rsidR="006E51BD" w:rsidRPr="00F41510" w:rsidRDefault="008A3FB3" w:rsidP="004E4F15">
      <w:pPr>
        <w:shd w:val="clear" w:color="auto" w:fill="B8CCE4" w:themeFill="accent1" w:themeFillTint="66"/>
        <w:spacing w:before="120" w:after="120"/>
        <w:jc w:val="both"/>
        <w:rPr>
          <w:del w:id="2963" w:author="OMH CKO" w:date="2018-04-17T12:27:00Z"/>
          <w:rFonts w:eastAsiaTheme="minorHAnsi"/>
          <w:i/>
        </w:rPr>
      </w:pPr>
      <w:del w:id="2964" w:author="OMH CKO" w:date="2018-04-17T12:27:00Z">
        <w:r w:rsidRPr="00125F1A">
          <w:rPr>
            <w:rFonts w:eastAsiaTheme="minorHAnsi"/>
            <w:i/>
          </w:rPr>
          <w:delText xml:space="preserve">Údaje </w:delText>
        </w:r>
        <w:r>
          <w:rPr>
            <w:rFonts w:eastAsiaTheme="minorHAnsi"/>
            <w:i/>
          </w:rPr>
          <w:delText xml:space="preserve">v tabuľke 1 nadväzujú na tabuľku 3.2 vzoru </w:delText>
        </w:r>
        <w:r w:rsidRPr="00125F1A">
          <w:rPr>
            <w:rFonts w:eastAsiaTheme="minorHAnsi"/>
            <w:i/>
          </w:rPr>
          <w:delText>OP</w:delText>
        </w:r>
        <w:r>
          <w:rPr>
            <w:rFonts w:eastAsiaTheme="minorHAnsi"/>
            <w:i/>
          </w:rPr>
          <w:delText xml:space="preserve">. </w:delText>
        </w:r>
        <w:r w:rsidR="006E51BD">
          <w:rPr>
            <w:rFonts w:eastAsiaTheme="minorHAnsi"/>
            <w:i/>
          </w:rPr>
          <w:delText>Tabuľku je potrebné vyplniť pre každú prioritu Únie.</w:delText>
        </w:r>
      </w:del>
    </w:p>
    <w:p w14:paraId="1187C878" w14:textId="77777777" w:rsidR="004E4F15" w:rsidRDefault="004E4F15" w:rsidP="004E4F15">
      <w:pPr>
        <w:shd w:val="clear" w:color="auto" w:fill="B8CCE4" w:themeFill="accent1" w:themeFillTint="66"/>
        <w:spacing w:before="120" w:after="120"/>
        <w:jc w:val="both"/>
        <w:rPr>
          <w:del w:id="2965" w:author="OMH CKO" w:date="2018-04-17T12:27:00Z"/>
          <w:rFonts w:eastAsiaTheme="minorHAnsi"/>
          <w:i/>
          <w:u w:val="single"/>
        </w:rPr>
      </w:pPr>
      <w:del w:id="2966" w:author="OMH CKO" w:date="2018-04-17T12:27:00Z">
        <w:r w:rsidRPr="00063CD4">
          <w:rPr>
            <w:rFonts w:eastAsiaTheme="minorHAnsi"/>
            <w:i/>
            <w:u w:val="single"/>
          </w:rPr>
          <w:delText>Zdroj údajov</w:delText>
        </w:r>
      </w:del>
    </w:p>
    <w:p w14:paraId="21226070" w14:textId="77777777" w:rsidR="004E4F15" w:rsidRPr="00125F1A" w:rsidRDefault="004E4F15" w:rsidP="004E4F15">
      <w:pPr>
        <w:shd w:val="clear" w:color="auto" w:fill="B8CCE4" w:themeFill="accent1" w:themeFillTint="66"/>
        <w:tabs>
          <w:tab w:val="left" w:pos="5987"/>
        </w:tabs>
        <w:spacing w:before="120" w:after="120"/>
        <w:jc w:val="both"/>
        <w:rPr>
          <w:del w:id="2967" w:author="OMH CKO" w:date="2018-04-17T12:27:00Z"/>
          <w:rFonts w:eastAsiaTheme="minorHAnsi"/>
          <w:i/>
        </w:rPr>
      </w:pPr>
      <w:del w:id="2968" w:author="OMH CKO" w:date="2018-04-17T12:27:00Z">
        <w:r w:rsidRPr="00125F1A">
          <w:rPr>
            <w:rFonts w:eastAsiaTheme="minorHAnsi"/>
            <w:i/>
          </w:rPr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 w:rsidR="00836F95">
          <w:rPr>
            <w:rFonts w:eastAsiaTheme="minorHAnsi"/>
            <w:i/>
          </w:rPr>
          <w:delText>4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125F1A">
          <w:rPr>
            <w:rFonts w:eastAsiaTheme="minorHAnsi"/>
            <w:i/>
          </w:rPr>
          <w:delText xml:space="preserve"> automaticky generované </w:delText>
        </w:r>
        <w:r>
          <w:rPr>
            <w:rFonts w:eastAsiaTheme="minorHAnsi"/>
            <w:i/>
          </w:rPr>
          <w:delText>ITMS2014+</w:delText>
        </w:r>
        <w:r>
          <w:rPr>
            <w:rFonts w:eastAsiaTheme="minorHAnsi"/>
            <w:i/>
          </w:rPr>
          <w:tab/>
        </w:r>
      </w:del>
    </w:p>
    <w:p w14:paraId="3EDA6F0C" w14:textId="77777777" w:rsidR="004E4F15" w:rsidRPr="00125F1A" w:rsidRDefault="004E4F15" w:rsidP="004E4F15">
      <w:pPr>
        <w:shd w:val="clear" w:color="auto" w:fill="B8CCE4" w:themeFill="accent1" w:themeFillTint="66"/>
        <w:spacing w:before="120" w:after="120"/>
        <w:jc w:val="both"/>
        <w:rPr>
          <w:del w:id="2969" w:author="OMH CKO" w:date="2018-04-17T12:27:00Z"/>
          <w:rFonts w:eastAsiaTheme="minorHAnsi"/>
          <w:i/>
        </w:rPr>
      </w:pPr>
      <w:del w:id="2970" w:author="OMH CKO" w:date="2018-04-17T12:27:00Z">
        <w:r w:rsidRPr="00125F1A">
          <w:rPr>
            <w:rFonts w:eastAsiaTheme="minorHAnsi"/>
            <w:i/>
          </w:rPr>
          <w:delText>St</w:delText>
        </w:r>
        <w:r w:rsidR="00840CC1">
          <w:rPr>
            <w:rFonts w:eastAsiaTheme="minorHAnsi"/>
            <w:i/>
          </w:rPr>
          <w:delText xml:space="preserve">ĺpec </w:delText>
        </w:r>
        <w:r w:rsidR="00836F95">
          <w:rPr>
            <w:rFonts w:eastAsiaTheme="minorHAnsi"/>
            <w:i/>
          </w:rPr>
          <w:delText>5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 xml:space="preserve">– </w:delText>
        </w:r>
        <w:r w:rsidRPr="00125F1A">
          <w:rPr>
            <w:rFonts w:eastAsiaTheme="minorHAnsi"/>
            <w:i/>
          </w:rPr>
          <w:delText xml:space="preserve">RO vyplní </w:delText>
        </w:r>
        <w:r w:rsidR="00836F95">
          <w:rPr>
            <w:rFonts w:eastAsiaTheme="minorHAnsi"/>
            <w:i/>
          </w:rPr>
          <w:delText>roč</w:delText>
        </w:r>
        <w:r w:rsidR="006E51BD">
          <w:rPr>
            <w:rFonts w:eastAsiaTheme="minorHAnsi"/>
            <w:i/>
          </w:rPr>
          <w:delText>nú</w:delText>
        </w:r>
        <w:r w:rsidRPr="00125F1A">
          <w:rPr>
            <w:rFonts w:eastAsiaTheme="minorHAnsi"/>
            <w:i/>
          </w:rPr>
          <w:delText xml:space="preserve"> hodnotu</w:delText>
        </w:r>
        <w:r w:rsidR="006E51BD">
          <w:rPr>
            <w:rFonts w:eastAsiaTheme="minorHAnsi"/>
            <w:i/>
          </w:rPr>
          <w:delText xml:space="preserve"> ukazovateľa. </w:delText>
        </w:r>
        <w:r>
          <w:rPr>
            <w:rFonts w:eastAsiaTheme="minorHAnsi"/>
            <w:i/>
          </w:rPr>
          <w:delText xml:space="preserve">Hodnota merateľného ukazovateľa sa vypĺňa na základe hodnôt dosiahnutých v rámci plne realizovaných projektov. </w:delText>
        </w:r>
        <w:r w:rsidRPr="00125F1A">
          <w:rPr>
            <w:rFonts w:eastAsiaTheme="minorHAnsi"/>
            <w:i/>
          </w:rPr>
          <w:delText>Ak je relevantné, pri ukazovateli „počet projektov...“RO  vypĺňa údaj za vybrané projekty, pričom v poznámke uvedie aj počet plne realizovaných projektov.</w:delText>
        </w:r>
      </w:del>
    </w:p>
    <w:p w14:paraId="5CE2E857" w14:textId="77777777" w:rsidR="004E4F15" w:rsidRPr="0088274D" w:rsidRDefault="004E4F15" w:rsidP="004E4F15">
      <w:pPr>
        <w:shd w:val="clear" w:color="auto" w:fill="B8CCE4" w:themeFill="accent1" w:themeFillTint="66"/>
        <w:spacing w:before="120" w:after="120"/>
        <w:jc w:val="both"/>
        <w:rPr>
          <w:del w:id="2971" w:author="OMH CKO" w:date="2018-04-17T12:27:00Z"/>
          <w:rFonts w:eastAsiaTheme="minorHAnsi"/>
          <w:i/>
        </w:rPr>
      </w:pPr>
      <w:del w:id="2972" w:author="OMH CKO" w:date="2018-04-17T12:27:00Z">
        <w:r w:rsidRPr="00125F1A">
          <w:rPr>
            <w:rFonts w:eastAsiaTheme="minorHAnsi"/>
            <w:i/>
          </w:rPr>
          <w:delText xml:space="preserve">Stĺpec </w:delText>
        </w:r>
        <w:r w:rsidR="00836F95">
          <w:rPr>
            <w:rFonts w:eastAsiaTheme="minorHAnsi"/>
            <w:i/>
          </w:rPr>
          <w:delText>6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 xml:space="preserve">– </w:delText>
        </w:r>
        <w:r w:rsidR="00836F95" w:rsidRPr="00125F1A">
          <w:rPr>
            <w:rFonts w:eastAsiaTheme="minorHAnsi"/>
            <w:i/>
          </w:rPr>
          <w:delText xml:space="preserve">automaticky generované </w:delText>
        </w:r>
        <w:r w:rsidR="00836F95">
          <w:rPr>
            <w:rFonts w:eastAsiaTheme="minorHAnsi"/>
            <w:i/>
          </w:rPr>
          <w:delText>ITMS2014+na základe zadaných ročných hodnôt</w:delText>
        </w:r>
      </w:del>
    </w:p>
    <w:p w14:paraId="07F8284D" w14:textId="77777777" w:rsidR="00826112" w:rsidRPr="00826112" w:rsidRDefault="00826112" w:rsidP="00826112">
      <w:pPr>
        <w:rPr>
          <w:del w:id="2973" w:author="OMH CKO" w:date="2018-04-17T12:27:00Z"/>
          <w:rFonts w:eastAsiaTheme="minorHAns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1120"/>
        <w:gridCol w:w="974"/>
        <w:gridCol w:w="980"/>
        <w:gridCol w:w="697"/>
        <w:gridCol w:w="837"/>
        <w:gridCol w:w="837"/>
        <w:gridCol w:w="837"/>
        <w:gridCol w:w="837"/>
        <w:gridCol w:w="837"/>
        <w:gridCol w:w="980"/>
        <w:gridCol w:w="954"/>
        <w:gridCol w:w="862"/>
        <w:gridCol w:w="982"/>
        <w:gridCol w:w="1181"/>
      </w:tblGrid>
      <w:tr w:rsidR="00836F95" w:rsidRPr="00826112" w14:paraId="5C4273F9" w14:textId="77777777" w:rsidTr="00F41510">
        <w:trPr>
          <w:trHeight w:val="454"/>
          <w:jc w:val="center"/>
          <w:del w:id="2974" w:author="OMH CKO" w:date="2018-04-17T12:27:00Z"/>
        </w:trPr>
        <w:tc>
          <w:tcPr>
            <w:tcW w:w="5000" w:type="pct"/>
            <w:gridSpan w:val="15"/>
            <w:shd w:val="clear" w:color="auto" w:fill="B8CCE4" w:themeFill="accent1" w:themeFillTint="66"/>
            <w:vAlign w:val="center"/>
          </w:tcPr>
          <w:p w14:paraId="562ECB84" w14:textId="77777777" w:rsidR="00836F95" w:rsidRDefault="00836F9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75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2976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 xml:space="preserve">Priorita Únie </w:delText>
              </w:r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</w:tr>
      <w:tr w:rsidR="008A3FB3" w:rsidRPr="00826112" w14:paraId="660E86BD" w14:textId="77777777" w:rsidTr="00F41510">
        <w:trPr>
          <w:trHeight w:val="314"/>
          <w:jc w:val="center"/>
          <w:del w:id="2977" w:author="OMH CKO" w:date="2018-04-17T12:27:00Z"/>
        </w:trPr>
        <w:tc>
          <w:tcPr>
            <w:tcW w:w="386" w:type="pct"/>
            <w:vMerge w:val="restart"/>
            <w:shd w:val="clear" w:color="auto" w:fill="B8CCE4" w:themeFill="accent1" w:themeFillTint="66"/>
            <w:vAlign w:val="center"/>
          </w:tcPr>
          <w:p w14:paraId="7C67FC4F" w14:textId="77777777" w:rsidR="00836F95" w:rsidRPr="00826112" w:rsidRDefault="00836F9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7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979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1.</w:delText>
              </w:r>
            </w:del>
          </w:p>
        </w:tc>
        <w:tc>
          <w:tcPr>
            <w:tcW w:w="400" w:type="pct"/>
            <w:vMerge w:val="restart"/>
            <w:shd w:val="clear" w:color="auto" w:fill="B8CCE4" w:themeFill="accent1" w:themeFillTint="66"/>
            <w:vAlign w:val="center"/>
          </w:tcPr>
          <w:p w14:paraId="3C474F45" w14:textId="77777777" w:rsidR="00836F95" w:rsidRPr="00826112" w:rsidRDefault="00836F9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8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981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2.</w:delText>
              </w:r>
            </w:del>
          </w:p>
        </w:tc>
        <w:tc>
          <w:tcPr>
            <w:tcW w:w="348" w:type="pct"/>
            <w:vMerge w:val="restart"/>
            <w:shd w:val="clear" w:color="auto" w:fill="B8CCE4" w:themeFill="accent1" w:themeFillTint="66"/>
            <w:vAlign w:val="center"/>
          </w:tcPr>
          <w:p w14:paraId="16B8EB8D" w14:textId="77777777" w:rsidR="00836F95" w:rsidRPr="00D60717" w:rsidRDefault="00836F95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8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2983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3.</w:delText>
              </w:r>
            </w:del>
          </w:p>
        </w:tc>
        <w:tc>
          <w:tcPr>
            <w:tcW w:w="350" w:type="pct"/>
            <w:vMerge w:val="restart"/>
            <w:shd w:val="clear" w:color="auto" w:fill="B8CCE4" w:themeFill="accent1" w:themeFillTint="66"/>
            <w:vAlign w:val="center"/>
          </w:tcPr>
          <w:p w14:paraId="4F313FC3" w14:textId="77777777" w:rsidR="00836F95" w:rsidRPr="00826112" w:rsidRDefault="00836F9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84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2985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4.</w:delText>
              </w:r>
            </w:del>
          </w:p>
        </w:tc>
        <w:tc>
          <w:tcPr>
            <w:tcW w:w="3094" w:type="pct"/>
            <w:gridSpan w:val="10"/>
            <w:shd w:val="clear" w:color="auto" w:fill="B8CCE4" w:themeFill="accent1" w:themeFillTint="66"/>
            <w:vAlign w:val="center"/>
          </w:tcPr>
          <w:p w14:paraId="2F67F6E1" w14:textId="77777777" w:rsidR="00836F95" w:rsidRPr="00826112" w:rsidRDefault="00836F95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86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2987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5.</w:delText>
              </w:r>
            </w:del>
          </w:p>
        </w:tc>
        <w:tc>
          <w:tcPr>
            <w:tcW w:w="422" w:type="pct"/>
            <w:vMerge w:val="restart"/>
            <w:shd w:val="clear" w:color="auto" w:fill="B8CCE4" w:themeFill="accent1" w:themeFillTint="66"/>
            <w:vAlign w:val="center"/>
          </w:tcPr>
          <w:p w14:paraId="4276E3D0" w14:textId="77777777" w:rsidR="00836F95" w:rsidRPr="00826112" w:rsidRDefault="00836F95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88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2989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6.</w:delText>
              </w:r>
            </w:del>
          </w:p>
        </w:tc>
      </w:tr>
      <w:tr w:rsidR="008A3FB3" w:rsidRPr="00826112" w14:paraId="611002A6" w14:textId="77777777" w:rsidTr="00F41510">
        <w:trPr>
          <w:trHeight w:val="276"/>
          <w:jc w:val="center"/>
          <w:del w:id="2990" w:author="OMH CKO" w:date="2018-04-17T12:27:00Z"/>
        </w:trPr>
        <w:tc>
          <w:tcPr>
            <w:tcW w:w="386" w:type="pct"/>
            <w:vMerge/>
            <w:shd w:val="clear" w:color="auto" w:fill="B8CCE4" w:themeFill="accent1" w:themeFillTint="66"/>
            <w:vAlign w:val="center"/>
          </w:tcPr>
          <w:p w14:paraId="5653FB3E" w14:textId="77777777" w:rsidR="00836F95" w:rsidRPr="00826112" w:rsidDel="001F5991" w:rsidRDefault="00836F95" w:rsidP="00826112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9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00" w:type="pct"/>
            <w:vMerge/>
            <w:shd w:val="clear" w:color="auto" w:fill="B8CCE4" w:themeFill="accent1" w:themeFillTint="66"/>
            <w:vAlign w:val="center"/>
          </w:tcPr>
          <w:p w14:paraId="6EDA59A7" w14:textId="77777777" w:rsidR="00836F95" w:rsidRPr="00826112" w:rsidRDefault="00836F95" w:rsidP="00826112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9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48" w:type="pct"/>
            <w:vMerge/>
            <w:shd w:val="clear" w:color="auto" w:fill="B8CCE4" w:themeFill="accent1" w:themeFillTint="66"/>
            <w:vAlign w:val="center"/>
          </w:tcPr>
          <w:p w14:paraId="49AE5D98" w14:textId="77777777" w:rsidR="00836F95" w:rsidRPr="00826112" w:rsidRDefault="00836F95" w:rsidP="00826112">
            <w:pPr>
              <w:snapToGrid w:val="0"/>
              <w:spacing w:after="200" w:line="276" w:lineRule="auto"/>
              <w:jc w:val="center"/>
              <w:rPr>
                <w:del w:id="299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50" w:type="pct"/>
            <w:vMerge/>
            <w:shd w:val="clear" w:color="auto" w:fill="B8CCE4" w:themeFill="accent1" w:themeFillTint="66"/>
            <w:vAlign w:val="center"/>
          </w:tcPr>
          <w:p w14:paraId="414968DC" w14:textId="77777777" w:rsidR="00836F95" w:rsidRPr="00826112" w:rsidDel="001F5991" w:rsidRDefault="00836F95" w:rsidP="00826112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94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094" w:type="pct"/>
            <w:gridSpan w:val="10"/>
            <w:shd w:val="clear" w:color="auto" w:fill="B8CCE4" w:themeFill="accent1" w:themeFillTint="66"/>
            <w:vAlign w:val="center"/>
          </w:tcPr>
          <w:p w14:paraId="38489531" w14:textId="77777777" w:rsidR="00836F95" w:rsidRPr="00826112" w:rsidRDefault="00836F95" w:rsidP="00826112">
            <w:pPr>
              <w:spacing w:after="200" w:line="276" w:lineRule="auto"/>
              <w:jc w:val="center"/>
              <w:rPr>
                <w:del w:id="2995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2996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Ročná hodnota</w:delText>
              </w:r>
            </w:del>
          </w:p>
        </w:tc>
        <w:tc>
          <w:tcPr>
            <w:tcW w:w="422" w:type="pct"/>
            <w:vMerge/>
            <w:shd w:val="clear" w:color="auto" w:fill="B8CCE4" w:themeFill="accent1" w:themeFillTint="66"/>
            <w:vAlign w:val="center"/>
          </w:tcPr>
          <w:p w14:paraId="53904766" w14:textId="77777777" w:rsidR="00836F95" w:rsidRPr="00826112" w:rsidDel="001F5991" w:rsidRDefault="00836F95" w:rsidP="001F5991">
            <w:pPr>
              <w:spacing w:after="200" w:line="276" w:lineRule="auto"/>
              <w:jc w:val="center"/>
              <w:rPr>
                <w:del w:id="2997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</w:p>
        </w:tc>
      </w:tr>
      <w:tr w:rsidR="008A3FB3" w:rsidRPr="00826112" w14:paraId="1B3E0264" w14:textId="77777777" w:rsidTr="00F41510">
        <w:trPr>
          <w:trHeight w:val="963"/>
          <w:jc w:val="center"/>
          <w:del w:id="2998" w:author="OMH CKO" w:date="2018-04-17T12:27:00Z"/>
        </w:trPr>
        <w:tc>
          <w:tcPr>
            <w:tcW w:w="386" w:type="pct"/>
            <w:shd w:val="clear" w:color="auto" w:fill="B8CCE4" w:themeFill="accent1" w:themeFillTint="66"/>
            <w:vAlign w:val="center"/>
          </w:tcPr>
          <w:p w14:paraId="3E42780A" w14:textId="77777777" w:rsidR="001F5991" w:rsidRPr="00826112" w:rsidRDefault="008A3FB3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299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00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Špecifický</w:delText>
              </w:r>
              <w:r w:rsidR="001F5991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cieľ</w:delText>
              </w:r>
            </w:del>
          </w:p>
        </w:tc>
        <w:tc>
          <w:tcPr>
            <w:tcW w:w="400" w:type="pct"/>
            <w:shd w:val="clear" w:color="auto" w:fill="B8CCE4" w:themeFill="accent1" w:themeFillTint="66"/>
            <w:vAlign w:val="center"/>
          </w:tcPr>
          <w:p w14:paraId="1703FA64" w14:textId="77777777" w:rsidR="001F5991" w:rsidRPr="00826112" w:rsidRDefault="001F5991" w:rsidP="00826112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0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002" w:author="OMH CKO" w:date="2018-04-17T12:27:00Z">
              <w:r w:rsidRPr="0082611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Ukazovateľ  výsledku</w:delText>
              </w:r>
            </w:del>
          </w:p>
        </w:tc>
        <w:tc>
          <w:tcPr>
            <w:tcW w:w="348" w:type="pct"/>
            <w:shd w:val="clear" w:color="auto" w:fill="B8CCE4" w:themeFill="accent1" w:themeFillTint="66"/>
            <w:vAlign w:val="center"/>
          </w:tcPr>
          <w:p w14:paraId="0EA9913E" w14:textId="77777777" w:rsidR="001F5991" w:rsidRPr="00826112" w:rsidRDefault="001F5991" w:rsidP="00826112">
            <w:pPr>
              <w:snapToGrid w:val="0"/>
              <w:spacing w:after="200" w:line="276" w:lineRule="auto"/>
              <w:jc w:val="center"/>
              <w:rPr>
                <w:del w:id="300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004" w:author="OMH CKO" w:date="2018-04-17T12:27:00Z">
              <w:r w:rsidRPr="0082611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Merná jednotka</w:delText>
              </w:r>
            </w:del>
          </w:p>
        </w:tc>
        <w:tc>
          <w:tcPr>
            <w:tcW w:w="350" w:type="pct"/>
            <w:shd w:val="clear" w:color="auto" w:fill="B8CCE4" w:themeFill="accent1" w:themeFillTint="66"/>
            <w:vAlign w:val="center"/>
          </w:tcPr>
          <w:p w14:paraId="1A35B2DF" w14:textId="77777777" w:rsidR="001F5991" w:rsidRPr="00826112" w:rsidRDefault="001F5991" w:rsidP="00826112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05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006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Hodnota zámeru</w:delText>
              </w:r>
              <w:r w:rsidRPr="00826112"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 xml:space="preserve"> (2023)</w:delText>
              </w:r>
            </w:del>
          </w:p>
        </w:tc>
        <w:tc>
          <w:tcPr>
            <w:tcW w:w="249" w:type="pct"/>
            <w:shd w:val="clear" w:color="auto" w:fill="B8CCE4" w:themeFill="accent1" w:themeFillTint="66"/>
            <w:vAlign w:val="center"/>
          </w:tcPr>
          <w:p w14:paraId="191BC318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07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08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2014</w:delText>
              </w:r>
            </w:del>
          </w:p>
        </w:tc>
        <w:tc>
          <w:tcPr>
            <w:tcW w:w="299" w:type="pct"/>
            <w:shd w:val="clear" w:color="auto" w:fill="B8CCE4" w:themeFill="accent1" w:themeFillTint="66"/>
            <w:vAlign w:val="center"/>
          </w:tcPr>
          <w:p w14:paraId="59183E64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09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10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2015</w:delText>
              </w:r>
            </w:del>
          </w:p>
        </w:tc>
        <w:tc>
          <w:tcPr>
            <w:tcW w:w="299" w:type="pct"/>
            <w:shd w:val="clear" w:color="auto" w:fill="B8CCE4" w:themeFill="accent1" w:themeFillTint="66"/>
            <w:vAlign w:val="center"/>
          </w:tcPr>
          <w:p w14:paraId="121E77E5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11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12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2016</w:delText>
              </w:r>
            </w:del>
          </w:p>
        </w:tc>
        <w:tc>
          <w:tcPr>
            <w:tcW w:w="299" w:type="pct"/>
            <w:shd w:val="clear" w:color="auto" w:fill="B8CCE4" w:themeFill="accent1" w:themeFillTint="66"/>
            <w:vAlign w:val="center"/>
          </w:tcPr>
          <w:p w14:paraId="35EA3F71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13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14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2017</w:delText>
              </w:r>
            </w:del>
          </w:p>
        </w:tc>
        <w:tc>
          <w:tcPr>
            <w:tcW w:w="299" w:type="pct"/>
            <w:shd w:val="clear" w:color="auto" w:fill="B8CCE4" w:themeFill="accent1" w:themeFillTint="66"/>
            <w:vAlign w:val="center"/>
          </w:tcPr>
          <w:p w14:paraId="7690B52E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15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16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2018</w:delText>
              </w:r>
            </w:del>
          </w:p>
        </w:tc>
        <w:tc>
          <w:tcPr>
            <w:tcW w:w="299" w:type="pct"/>
            <w:shd w:val="clear" w:color="auto" w:fill="B8CCE4" w:themeFill="accent1" w:themeFillTint="66"/>
            <w:vAlign w:val="center"/>
          </w:tcPr>
          <w:p w14:paraId="28838B77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17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18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2019</w:delText>
              </w:r>
            </w:del>
          </w:p>
        </w:tc>
        <w:tc>
          <w:tcPr>
            <w:tcW w:w="350" w:type="pct"/>
            <w:shd w:val="clear" w:color="auto" w:fill="B8CCE4" w:themeFill="accent1" w:themeFillTint="66"/>
            <w:vAlign w:val="center"/>
          </w:tcPr>
          <w:p w14:paraId="598A217B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19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20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2020</w:delText>
              </w:r>
            </w:del>
          </w:p>
        </w:tc>
        <w:tc>
          <w:tcPr>
            <w:tcW w:w="341" w:type="pct"/>
            <w:shd w:val="clear" w:color="auto" w:fill="B8CCE4" w:themeFill="accent1" w:themeFillTint="66"/>
            <w:vAlign w:val="center"/>
          </w:tcPr>
          <w:p w14:paraId="23334FF1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21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22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2021</w:delText>
              </w:r>
            </w:del>
          </w:p>
        </w:tc>
        <w:tc>
          <w:tcPr>
            <w:tcW w:w="308" w:type="pct"/>
            <w:shd w:val="clear" w:color="auto" w:fill="B8CCE4" w:themeFill="accent1" w:themeFillTint="66"/>
            <w:vAlign w:val="center"/>
          </w:tcPr>
          <w:p w14:paraId="028E8561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23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24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2022</w:delText>
              </w:r>
            </w:del>
          </w:p>
        </w:tc>
        <w:tc>
          <w:tcPr>
            <w:tcW w:w="351" w:type="pct"/>
            <w:shd w:val="clear" w:color="auto" w:fill="B8CCE4" w:themeFill="accent1" w:themeFillTint="66"/>
            <w:vAlign w:val="center"/>
          </w:tcPr>
          <w:p w14:paraId="309F8FE3" w14:textId="77777777" w:rsidR="001F5991" w:rsidRPr="00826112" w:rsidRDefault="001F5991" w:rsidP="00826112">
            <w:pPr>
              <w:spacing w:after="200" w:line="276" w:lineRule="auto"/>
              <w:jc w:val="center"/>
              <w:rPr>
                <w:del w:id="3025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26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2023</w:delText>
              </w:r>
            </w:del>
          </w:p>
        </w:tc>
        <w:tc>
          <w:tcPr>
            <w:tcW w:w="422" w:type="pct"/>
            <w:shd w:val="clear" w:color="auto" w:fill="B8CCE4" w:themeFill="accent1" w:themeFillTint="66"/>
            <w:vAlign w:val="center"/>
          </w:tcPr>
          <w:p w14:paraId="745FD367" w14:textId="77777777" w:rsidR="001F5991" w:rsidRPr="00826112" w:rsidRDefault="001F5991">
            <w:pPr>
              <w:spacing w:after="200" w:line="276" w:lineRule="auto"/>
              <w:jc w:val="center"/>
              <w:rPr>
                <w:del w:id="3027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28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Kumulatívna hodnota</w:delText>
              </w:r>
            </w:del>
          </w:p>
        </w:tc>
      </w:tr>
      <w:tr w:rsidR="008A3FB3" w:rsidRPr="00826112" w14:paraId="74264722" w14:textId="77777777" w:rsidTr="00F41510">
        <w:trPr>
          <w:cantSplit/>
          <w:trHeight w:val="1131"/>
          <w:jc w:val="center"/>
          <w:del w:id="3029" w:author="OMH CKO" w:date="2018-04-17T12:27:00Z"/>
        </w:trPr>
        <w:tc>
          <w:tcPr>
            <w:tcW w:w="386" w:type="pct"/>
            <w:shd w:val="clear" w:color="auto" w:fill="auto"/>
            <w:vAlign w:val="center"/>
          </w:tcPr>
          <w:p w14:paraId="34EE866D" w14:textId="77777777" w:rsidR="005F3DCD" w:rsidRPr="00826112" w:rsidRDefault="005F3DCD" w:rsidP="00826112">
            <w:pPr>
              <w:tabs>
                <w:tab w:val="left" w:pos="720"/>
              </w:tabs>
              <w:contextualSpacing/>
              <w:jc w:val="center"/>
              <w:rPr>
                <w:del w:id="3030" w:author="OMH CKO" w:date="2018-04-17T12:27:00Z"/>
                <w:b/>
                <w:color w:val="1F497D"/>
                <w:sz w:val="18"/>
                <w:szCs w:val="18"/>
              </w:rPr>
            </w:pPr>
            <w:del w:id="3031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400" w:type="pct"/>
            <w:shd w:val="clear" w:color="auto" w:fill="auto"/>
            <w:vAlign w:val="center"/>
          </w:tcPr>
          <w:p w14:paraId="3DA7E41B" w14:textId="77777777" w:rsidR="005F3DCD" w:rsidRPr="00826112" w:rsidRDefault="005F3DCD" w:rsidP="00826112">
            <w:pPr>
              <w:tabs>
                <w:tab w:val="left" w:pos="720"/>
              </w:tabs>
              <w:contextualSpacing/>
              <w:jc w:val="center"/>
              <w:rPr>
                <w:del w:id="3032" w:author="OMH CKO" w:date="2018-04-17T12:27:00Z"/>
                <w:b/>
                <w:color w:val="1F497D"/>
                <w:sz w:val="18"/>
                <w:szCs w:val="18"/>
              </w:rPr>
            </w:pPr>
            <w:del w:id="3033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348" w:type="pct"/>
            <w:shd w:val="clear" w:color="auto" w:fill="auto"/>
            <w:vAlign w:val="center"/>
          </w:tcPr>
          <w:p w14:paraId="6CE6B7D9" w14:textId="77777777" w:rsidR="005F3DCD" w:rsidRPr="00826112" w:rsidRDefault="005F3DCD" w:rsidP="00826112">
            <w:pPr>
              <w:snapToGrid w:val="0"/>
              <w:jc w:val="center"/>
              <w:rPr>
                <w:del w:id="3034" w:author="OMH CKO" w:date="2018-04-17T12:27:00Z"/>
                <w:b/>
                <w:color w:val="1F497D"/>
                <w:sz w:val="18"/>
                <w:szCs w:val="18"/>
              </w:rPr>
            </w:pPr>
            <w:del w:id="3035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350" w:type="pct"/>
            <w:shd w:val="clear" w:color="auto" w:fill="auto"/>
            <w:vAlign w:val="center"/>
          </w:tcPr>
          <w:p w14:paraId="6A27EA14" w14:textId="77777777" w:rsidR="005F3DCD" w:rsidRPr="00826112" w:rsidRDefault="005F3DCD">
            <w:pPr>
              <w:tabs>
                <w:tab w:val="left" w:pos="720"/>
              </w:tabs>
              <w:contextualSpacing/>
              <w:jc w:val="center"/>
              <w:rPr>
                <w:del w:id="3036" w:author="OMH CKO" w:date="2018-04-17T12:27:00Z"/>
                <w:b/>
                <w:color w:val="1F497D"/>
                <w:sz w:val="18"/>
                <w:szCs w:val="18"/>
              </w:rPr>
            </w:pPr>
            <w:del w:id="3037" w:author="OMH CKO" w:date="2018-04-17T12:27:00Z">
              <w:r w:rsidRPr="00826112">
                <w:rPr>
                  <w:i/>
                  <w:sz w:val="18"/>
                  <w:szCs w:val="18"/>
                </w:rPr>
                <w:delText>&lt;typ='N vstup='G'&gt;</w:delText>
              </w:r>
            </w:del>
          </w:p>
        </w:tc>
        <w:tc>
          <w:tcPr>
            <w:tcW w:w="249" w:type="pct"/>
            <w:shd w:val="clear" w:color="auto" w:fill="auto"/>
          </w:tcPr>
          <w:p w14:paraId="184BF0FD" w14:textId="77777777" w:rsidR="005F3DCD" w:rsidRPr="00826112" w:rsidRDefault="005F3DCD" w:rsidP="00F41510">
            <w:pPr>
              <w:spacing w:after="200" w:line="276" w:lineRule="auto"/>
              <w:rPr>
                <w:del w:id="3038" w:author="OMH CKO" w:date="2018-04-17T12:27:00Z"/>
                <w:rFonts w:eastAsiaTheme="minorHAnsi"/>
                <w:b/>
                <w:sz w:val="18"/>
                <w:szCs w:val="18"/>
                <w:lang w:eastAsia="de-DE"/>
              </w:rPr>
            </w:pPr>
            <w:del w:id="3039" w:author="OMH CKO" w:date="2018-04-17T12:27:00Z">
              <w:r w:rsidRPr="00826112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299" w:type="pct"/>
            <w:shd w:val="clear" w:color="auto" w:fill="auto"/>
          </w:tcPr>
          <w:p w14:paraId="3468C6B8" w14:textId="77777777" w:rsidR="005F3DCD" w:rsidRPr="00826112" w:rsidRDefault="005F3DCD" w:rsidP="00826112">
            <w:pPr>
              <w:ind w:left="113" w:right="113"/>
              <w:rPr>
                <w:del w:id="3040" w:author="OMH CKO" w:date="2018-04-17T12:27:00Z"/>
                <w:sz w:val="18"/>
                <w:szCs w:val="18"/>
              </w:rPr>
            </w:pPr>
            <w:del w:id="3041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299" w:type="pct"/>
            <w:shd w:val="clear" w:color="auto" w:fill="auto"/>
          </w:tcPr>
          <w:p w14:paraId="329C4C26" w14:textId="77777777" w:rsidR="005F3DCD" w:rsidRPr="00826112" w:rsidRDefault="005F3DCD" w:rsidP="00826112">
            <w:pPr>
              <w:ind w:left="113" w:right="113"/>
              <w:rPr>
                <w:del w:id="3042" w:author="OMH CKO" w:date="2018-04-17T12:27:00Z"/>
                <w:sz w:val="18"/>
                <w:szCs w:val="18"/>
              </w:rPr>
            </w:pPr>
            <w:del w:id="3043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299" w:type="pct"/>
            <w:shd w:val="clear" w:color="auto" w:fill="auto"/>
          </w:tcPr>
          <w:p w14:paraId="31221656" w14:textId="77777777" w:rsidR="005F3DCD" w:rsidRPr="00826112" w:rsidRDefault="005F3DCD" w:rsidP="00826112">
            <w:pPr>
              <w:ind w:left="113" w:right="113"/>
              <w:rPr>
                <w:del w:id="3044" w:author="OMH CKO" w:date="2018-04-17T12:27:00Z"/>
                <w:sz w:val="18"/>
                <w:szCs w:val="18"/>
              </w:rPr>
            </w:pPr>
            <w:del w:id="3045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299" w:type="pct"/>
            <w:shd w:val="clear" w:color="auto" w:fill="auto"/>
          </w:tcPr>
          <w:p w14:paraId="03BFB47E" w14:textId="77777777" w:rsidR="005F3DCD" w:rsidRPr="00826112" w:rsidRDefault="005F3DCD" w:rsidP="00826112">
            <w:pPr>
              <w:ind w:left="113" w:right="113"/>
              <w:rPr>
                <w:del w:id="3046" w:author="OMH CKO" w:date="2018-04-17T12:27:00Z"/>
                <w:sz w:val="18"/>
                <w:szCs w:val="18"/>
              </w:rPr>
            </w:pPr>
            <w:del w:id="3047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299" w:type="pct"/>
            <w:shd w:val="clear" w:color="auto" w:fill="auto"/>
          </w:tcPr>
          <w:p w14:paraId="6C7BF1AE" w14:textId="77777777" w:rsidR="005F3DCD" w:rsidRPr="00826112" w:rsidRDefault="005F3DCD" w:rsidP="00826112">
            <w:pPr>
              <w:ind w:left="113" w:right="113"/>
              <w:rPr>
                <w:del w:id="3048" w:author="OMH CKO" w:date="2018-04-17T12:27:00Z"/>
                <w:sz w:val="18"/>
                <w:szCs w:val="18"/>
              </w:rPr>
            </w:pPr>
            <w:del w:id="3049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50" w:type="pct"/>
            <w:shd w:val="clear" w:color="auto" w:fill="auto"/>
          </w:tcPr>
          <w:p w14:paraId="69F38AFB" w14:textId="77777777" w:rsidR="005F3DCD" w:rsidRPr="00826112" w:rsidRDefault="005F3DCD" w:rsidP="00826112">
            <w:pPr>
              <w:ind w:left="113" w:right="113"/>
              <w:rPr>
                <w:del w:id="3050" w:author="OMH CKO" w:date="2018-04-17T12:27:00Z"/>
                <w:sz w:val="18"/>
                <w:szCs w:val="18"/>
              </w:rPr>
            </w:pPr>
            <w:del w:id="3051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41" w:type="pct"/>
            <w:shd w:val="clear" w:color="auto" w:fill="auto"/>
          </w:tcPr>
          <w:p w14:paraId="3F27B93E" w14:textId="77777777" w:rsidR="005F3DCD" w:rsidRPr="00826112" w:rsidRDefault="005F3DCD" w:rsidP="00826112">
            <w:pPr>
              <w:ind w:left="113" w:right="113"/>
              <w:rPr>
                <w:del w:id="3052" w:author="OMH CKO" w:date="2018-04-17T12:27:00Z"/>
                <w:sz w:val="18"/>
                <w:szCs w:val="18"/>
              </w:rPr>
            </w:pPr>
            <w:del w:id="3053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08" w:type="pct"/>
            <w:shd w:val="clear" w:color="auto" w:fill="auto"/>
          </w:tcPr>
          <w:p w14:paraId="71FA553D" w14:textId="77777777" w:rsidR="005F3DCD" w:rsidRPr="00826112" w:rsidRDefault="005F3DCD" w:rsidP="00826112">
            <w:pPr>
              <w:ind w:left="113" w:right="113"/>
              <w:rPr>
                <w:del w:id="3054" w:author="OMH CKO" w:date="2018-04-17T12:27:00Z"/>
                <w:sz w:val="18"/>
                <w:szCs w:val="18"/>
              </w:rPr>
            </w:pPr>
            <w:del w:id="3055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51" w:type="pct"/>
          </w:tcPr>
          <w:p w14:paraId="2BA4FD92" w14:textId="77777777" w:rsidR="005F3DCD" w:rsidRPr="00826112" w:rsidRDefault="005F3DCD" w:rsidP="00826112">
            <w:pPr>
              <w:ind w:left="113" w:right="113"/>
              <w:rPr>
                <w:del w:id="3056" w:author="OMH CKO" w:date="2018-04-17T12:27:00Z"/>
                <w:sz w:val="18"/>
                <w:szCs w:val="18"/>
              </w:rPr>
            </w:pPr>
            <w:del w:id="3057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422" w:type="pct"/>
            <w:shd w:val="clear" w:color="auto" w:fill="auto"/>
            <w:vAlign w:val="center"/>
          </w:tcPr>
          <w:p w14:paraId="73A09FFB" w14:textId="77777777" w:rsidR="005F3DCD" w:rsidRPr="00826112" w:rsidRDefault="005F3DCD" w:rsidP="00F41510">
            <w:pPr>
              <w:jc w:val="center"/>
              <w:rPr>
                <w:del w:id="3058" w:author="OMH CKO" w:date="2018-04-17T12:27:00Z"/>
                <w:b/>
                <w:sz w:val="16"/>
                <w:szCs w:val="16"/>
                <w:lang w:eastAsia="de-DE"/>
              </w:rPr>
            </w:pPr>
            <w:del w:id="3059" w:author="OMH CKO" w:date="2018-04-17T12:27:00Z">
              <w:r w:rsidRPr="00826112">
                <w:rPr>
                  <w:i/>
                  <w:sz w:val="16"/>
                  <w:szCs w:val="16"/>
                </w:rPr>
                <w:delText>&lt;typ='S' up='</w:delText>
              </w:r>
              <w:r w:rsidR="00E8246A">
                <w:rPr>
                  <w:i/>
                  <w:sz w:val="16"/>
                  <w:szCs w:val="16"/>
                </w:rPr>
                <w:delText>G</w:delText>
              </w:r>
              <w:r w:rsidRPr="00826112">
                <w:rPr>
                  <w:i/>
                  <w:sz w:val="16"/>
                  <w:szCs w:val="16"/>
                </w:rPr>
                <w:delText>'&gt;</w:delText>
              </w:r>
            </w:del>
          </w:p>
        </w:tc>
      </w:tr>
    </w:tbl>
    <w:p w14:paraId="7B83D35E" w14:textId="77777777" w:rsidR="008A3FB3" w:rsidRDefault="008A3FB3" w:rsidP="00726FBA">
      <w:pPr>
        <w:spacing w:after="200" w:line="276" w:lineRule="auto"/>
        <w:rPr>
          <w:del w:id="3060" w:author="OMH CKO" w:date="2018-04-17T12:27:00Z"/>
          <w:rFonts w:eastAsiaTheme="minorHAnsi"/>
          <w:sz w:val="20"/>
          <w:szCs w:val="20"/>
        </w:rPr>
      </w:pPr>
    </w:p>
    <w:p w14:paraId="0B50AC45" w14:textId="77777777" w:rsidR="008A3FB3" w:rsidRDefault="008A3FB3" w:rsidP="00826112">
      <w:pPr>
        <w:spacing w:after="200" w:line="276" w:lineRule="auto"/>
        <w:jc w:val="both"/>
        <w:rPr>
          <w:del w:id="3061" w:author="OMH CKO" w:date="2018-04-17T12:27:00Z"/>
          <w:rFonts w:eastAsiaTheme="minorHAnsi"/>
          <w:sz w:val="20"/>
          <w:szCs w:val="20"/>
        </w:rPr>
      </w:pPr>
    </w:p>
    <w:p w14:paraId="30ED94EE" w14:textId="77777777" w:rsidR="006E51BD" w:rsidRPr="00826112" w:rsidRDefault="006E51BD" w:rsidP="00726FBA">
      <w:pPr>
        <w:spacing w:after="200" w:line="276" w:lineRule="auto"/>
        <w:rPr>
          <w:del w:id="3062" w:author="OMH CKO" w:date="2018-04-17T12:27:00Z"/>
          <w:rFonts w:eastAsiaTheme="minorHAnsi"/>
          <w:b/>
        </w:rPr>
      </w:pPr>
      <w:del w:id="3063" w:author="OMH CKO" w:date="2018-04-17T12:27:00Z">
        <w:r w:rsidRPr="00826112">
          <w:rPr>
            <w:rFonts w:eastAsiaTheme="minorHAnsi"/>
            <w:b/>
          </w:rPr>
          <w:delText xml:space="preserve">Tabuľka </w:delText>
        </w:r>
        <w:r>
          <w:rPr>
            <w:rFonts w:eastAsiaTheme="minorHAnsi"/>
            <w:b/>
          </w:rPr>
          <w:delText>2</w:delText>
        </w:r>
        <w:r w:rsidRPr="00826112">
          <w:rPr>
            <w:rFonts w:eastAsiaTheme="minorHAnsi"/>
            <w:b/>
          </w:rPr>
          <w:delText xml:space="preserve"> Ukazovatele vý</w:delText>
        </w:r>
        <w:r w:rsidR="00E8246A">
          <w:rPr>
            <w:rFonts w:eastAsiaTheme="minorHAnsi"/>
            <w:b/>
          </w:rPr>
          <w:delText>stupov</w:delText>
        </w:r>
        <w:r w:rsidRPr="00826112">
          <w:rPr>
            <w:rFonts w:eastAsiaTheme="minorHAnsi"/>
            <w:b/>
          </w:rPr>
          <w:delText xml:space="preserve"> </w:delText>
        </w:r>
        <w:r>
          <w:rPr>
            <w:rFonts w:eastAsiaTheme="minorHAnsi"/>
            <w:b/>
          </w:rPr>
          <w:delText xml:space="preserve">pre ENRF </w:delText>
        </w:r>
      </w:del>
    </w:p>
    <w:p w14:paraId="25773B57" w14:textId="77777777" w:rsidR="006E51BD" w:rsidRDefault="006E51BD" w:rsidP="00726FBA">
      <w:pPr>
        <w:shd w:val="clear" w:color="auto" w:fill="B8CCE4" w:themeFill="accent1" w:themeFillTint="66"/>
        <w:spacing w:before="120" w:after="120"/>
        <w:jc w:val="both"/>
        <w:rPr>
          <w:del w:id="3064" w:author="OMH CKO" w:date="2018-04-17T12:27:00Z"/>
          <w:rFonts w:eastAsiaTheme="minorHAnsi"/>
          <w:i/>
          <w:u w:val="single"/>
        </w:rPr>
      </w:pPr>
      <w:del w:id="3065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6A2C3A04" w14:textId="77777777" w:rsidR="006E51BD" w:rsidRPr="00F41510" w:rsidRDefault="006E51BD" w:rsidP="00726FBA">
      <w:pPr>
        <w:shd w:val="clear" w:color="auto" w:fill="B8CCE4" w:themeFill="accent1" w:themeFillTint="66"/>
        <w:spacing w:before="120" w:after="120"/>
        <w:jc w:val="both"/>
        <w:rPr>
          <w:del w:id="3066" w:author="OMH CKO" w:date="2018-04-17T12:27:00Z"/>
          <w:rFonts w:eastAsiaTheme="minorHAnsi"/>
          <w:i/>
        </w:rPr>
      </w:pPr>
      <w:del w:id="3067" w:author="OMH CKO" w:date="2018-04-17T12:27:00Z">
        <w:r>
          <w:rPr>
            <w:rFonts w:eastAsiaTheme="minorHAnsi"/>
            <w:i/>
          </w:rPr>
          <w:delText xml:space="preserve">Tabuľku je potrebné vyplniť pre každý zvolený </w:delText>
        </w:r>
        <w:r w:rsidR="008A3FB3">
          <w:rPr>
            <w:rFonts w:eastAsiaTheme="minorHAnsi"/>
            <w:i/>
          </w:rPr>
          <w:delText>špecifický</w:delText>
        </w:r>
        <w:r>
          <w:rPr>
            <w:rFonts w:eastAsiaTheme="minorHAnsi"/>
            <w:i/>
          </w:rPr>
          <w:delText xml:space="preserve"> cieľ príslušnej priority Únie.</w:delText>
        </w:r>
        <w:r w:rsidR="008A3FB3" w:rsidRPr="008A3FB3">
          <w:rPr>
            <w:rFonts w:eastAsiaTheme="minorHAnsi"/>
            <w:i/>
          </w:rPr>
          <w:delText xml:space="preserve"> </w:delText>
        </w:r>
        <w:r w:rsidR="008A3FB3" w:rsidRPr="00125F1A">
          <w:rPr>
            <w:rFonts w:eastAsiaTheme="minorHAnsi"/>
            <w:i/>
          </w:rPr>
          <w:delText xml:space="preserve">Údaje </w:delText>
        </w:r>
        <w:r w:rsidR="008A3FB3">
          <w:rPr>
            <w:rFonts w:eastAsiaTheme="minorHAnsi"/>
            <w:i/>
          </w:rPr>
          <w:delText xml:space="preserve">v tabuľke 1 nadväzujú na tabuľku 3.3 a 7.1 vzoru </w:delText>
        </w:r>
        <w:r w:rsidR="008A3FB3" w:rsidRPr="00125F1A">
          <w:rPr>
            <w:rFonts w:eastAsiaTheme="minorHAnsi"/>
            <w:i/>
          </w:rPr>
          <w:delText>OP</w:delText>
        </w:r>
        <w:r w:rsidR="008A3FB3">
          <w:rPr>
            <w:rFonts w:eastAsiaTheme="minorHAnsi"/>
            <w:i/>
          </w:rPr>
          <w:delText xml:space="preserve">. </w:delText>
        </w:r>
      </w:del>
    </w:p>
    <w:p w14:paraId="3DBA9B3F" w14:textId="77777777" w:rsidR="006E51BD" w:rsidRDefault="006E51BD" w:rsidP="00726FBA">
      <w:pPr>
        <w:shd w:val="clear" w:color="auto" w:fill="B8CCE4" w:themeFill="accent1" w:themeFillTint="66"/>
        <w:spacing w:before="120" w:after="120"/>
        <w:jc w:val="both"/>
        <w:rPr>
          <w:del w:id="3068" w:author="OMH CKO" w:date="2018-04-17T12:27:00Z"/>
          <w:rFonts w:eastAsiaTheme="minorHAnsi"/>
          <w:i/>
          <w:u w:val="single"/>
        </w:rPr>
      </w:pPr>
      <w:del w:id="3069" w:author="OMH CKO" w:date="2018-04-17T12:27:00Z">
        <w:r w:rsidRPr="00063CD4">
          <w:rPr>
            <w:rFonts w:eastAsiaTheme="minorHAnsi"/>
            <w:i/>
            <w:u w:val="single"/>
          </w:rPr>
          <w:delText>Zdroj údajov</w:delText>
        </w:r>
      </w:del>
    </w:p>
    <w:p w14:paraId="3AE29A07" w14:textId="77777777" w:rsidR="006E51BD" w:rsidRPr="00125F1A" w:rsidRDefault="006E51BD" w:rsidP="00726FBA">
      <w:pPr>
        <w:shd w:val="clear" w:color="auto" w:fill="B8CCE4" w:themeFill="accent1" w:themeFillTint="66"/>
        <w:tabs>
          <w:tab w:val="left" w:pos="5987"/>
        </w:tabs>
        <w:spacing w:before="120" w:after="120"/>
        <w:jc w:val="both"/>
        <w:rPr>
          <w:del w:id="3070" w:author="OMH CKO" w:date="2018-04-17T12:27:00Z"/>
          <w:rFonts w:eastAsiaTheme="minorHAnsi"/>
          <w:i/>
        </w:rPr>
      </w:pPr>
      <w:del w:id="3071" w:author="OMH CKO" w:date="2018-04-17T12:27:00Z">
        <w:r w:rsidRPr="00125F1A">
          <w:rPr>
            <w:rFonts w:eastAsiaTheme="minorHAnsi"/>
            <w:i/>
          </w:rPr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 w:rsidR="00E8246A">
          <w:rPr>
            <w:rFonts w:eastAsiaTheme="minorHAnsi"/>
            <w:i/>
          </w:rPr>
          <w:delText>6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125F1A">
          <w:rPr>
            <w:rFonts w:eastAsiaTheme="minorHAnsi"/>
            <w:i/>
          </w:rPr>
          <w:delText xml:space="preserve"> automaticky generované </w:delText>
        </w:r>
        <w:r>
          <w:rPr>
            <w:rFonts w:eastAsiaTheme="minorHAnsi"/>
            <w:i/>
          </w:rPr>
          <w:delText>ITMS2014+</w:delText>
        </w:r>
        <w:r>
          <w:rPr>
            <w:rFonts w:eastAsiaTheme="minorHAnsi"/>
            <w:i/>
          </w:rPr>
          <w:tab/>
        </w:r>
      </w:del>
    </w:p>
    <w:p w14:paraId="223BC5BA" w14:textId="77777777" w:rsidR="006E51BD" w:rsidRPr="00125F1A" w:rsidRDefault="006E51BD" w:rsidP="00726FBA">
      <w:pPr>
        <w:shd w:val="clear" w:color="auto" w:fill="B8CCE4" w:themeFill="accent1" w:themeFillTint="66"/>
        <w:spacing w:before="120" w:after="120"/>
        <w:jc w:val="both"/>
        <w:rPr>
          <w:del w:id="3072" w:author="OMH CKO" w:date="2018-04-17T12:27:00Z"/>
          <w:rFonts w:eastAsiaTheme="minorHAnsi"/>
          <w:i/>
        </w:rPr>
      </w:pPr>
      <w:del w:id="3073" w:author="OMH CKO" w:date="2018-04-17T12:27:00Z">
        <w:r w:rsidRPr="00125F1A">
          <w:rPr>
            <w:rFonts w:eastAsiaTheme="minorHAnsi"/>
            <w:i/>
          </w:rPr>
          <w:delText>St</w:delText>
        </w:r>
        <w:r>
          <w:rPr>
            <w:rFonts w:eastAsiaTheme="minorHAnsi"/>
            <w:i/>
          </w:rPr>
          <w:delText xml:space="preserve">ĺpec </w:delText>
        </w:r>
        <w:r w:rsidR="00E8246A">
          <w:rPr>
            <w:rFonts w:eastAsiaTheme="minorHAnsi"/>
            <w:i/>
          </w:rPr>
          <w:delText>7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</w:delText>
        </w:r>
        <w:r w:rsidRPr="00125F1A">
          <w:rPr>
            <w:rFonts w:eastAsiaTheme="minorHAnsi"/>
            <w:i/>
          </w:rPr>
          <w:delText xml:space="preserve">RO vyplní </w:delText>
        </w:r>
        <w:r>
          <w:rPr>
            <w:rFonts w:eastAsiaTheme="minorHAnsi"/>
            <w:i/>
          </w:rPr>
          <w:delText>ročnú</w:delText>
        </w:r>
        <w:r w:rsidRPr="00125F1A">
          <w:rPr>
            <w:rFonts w:eastAsiaTheme="minorHAnsi"/>
            <w:i/>
          </w:rPr>
          <w:delText xml:space="preserve"> hodnotu</w:delText>
        </w:r>
        <w:r>
          <w:rPr>
            <w:rFonts w:eastAsiaTheme="minorHAnsi"/>
            <w:i/>
          </w:rPr>
          <w:delText xml:space="preserve"> ukazovateľa. Hodnota merateľného ukazovateľa sa vypĺňa na základe hodnôt dosiahnutých v rámci plne realizovaných projektov. </w:delText>
        </w:r>
        <w:r w:rsidRPr="00125F1A">
          <w:rPr>
            <w:rFonts w:eastAsiaTheme="minorHAnsi"/>
            <w:i/>
          </w:rPr>
          <w:delText>Ak je relevantné, pri ukazovateli „počet projektov...“RO  vypĺňa údaj za vybrané projekty, pričom v poznámke uvedie aj počet plne realizovaných projektov.</w:delText>
        </w:r>
      </w:del>
    </w:p>
    <w:p w14:paraId="6A1D3979" w14:textId="77777777" w:rsidR="006E51BD" w:rsidRDefault="006E51BD" w:rsidP="006E51BD">
      <w:pPr>
        <w:shd w:val="clear" w:color="auto" w:fill="B8CCE4" w:themeFill="accent1" w:themeFillTint="66"/>
        <w:spacing w:before="120" w:after="120"/>
        <w:jc w:val="both"/>
        <w:rPr>
          <w:del w:id="3074" w:author="OMH CKO" w:date="2018-04-17T12:27:00Z"/>
          <w:rFonts w:eastAsiaTheme="minorHAnsi"/>
          <w:i/>
        </w:rPr>
      </w:pPr>
      <w:del w:id="3075" w:author="OMH CKO" w:date="2018-04-17T12:27:00Z">
        <w:r w:rsidRPr="00125F1A">
          <w:rPr>
            <w:rFonts w:eastAsiaTheme="minorHAnsi"/>
            <w:i/>
          </w:rPr>
          <w:delText xml:space="preserve">Stĺpec </w:delText>
        </w:r>
        <w:r w:rsidR="00E8246A">
          <w:rPr>
            <w:rFonts w:eastAsiaTheme="minorHAnsi"/>
            <w:i/>
          </w:rPr>
          <w:delText>8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</w:delText>
        </w:r>
        <w:r w:rsidRPr="00125F1A">
          <w:rPr>
            <w:rFonts w:eastAsiaTheme="minorHAnsi"/>
            <w:i/>
          </w:rPr>
          <w:delText xml:space="preserve">automaticky generované </w:delText>
        </w:r>
        <w:r>
          <w:rPr>
            <w:rFonts w:eastAsiaTheme="minorHAnsi"/>
            <w:i/>
          </w:rPr>
          <w:delText>ITMS2014+na základe zadaných ročných hodnôt</w:delText>
        </w:r>
      </w:del>
    </w:p>
    <w:p w14:paraId="7E32CD0A" w14:textId="77777777" w:rsidR="00410F5A" w:rsidRPr="0088274D" w:rsidRDefault="00410F5A" w:rsidP="00F41510">
      <w:pPr>
        <w:shd w:val="clear" w:color="auto" w:fill="FFFFFF" w:themeFill="background1"/>
        <w:spacing w:before="120" w:after="120"/>
        <w:jc w:val="both"/>
        <w:rPr>
          <w:del w:id="3076" w:author="OMH CKO" w:date="2018-04-17T12:27:00Z"/>
          <w:rFonts w:eastAsia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614"/>
        <w:gridCol w:w="520"/>
        <w:gridCol w:w="992"/>
        <w:gridCol w:w="992"/>
        <w:gridCol w:w="851"/>
        <w:gridCol w:w="708"/>
        <w:gridCol w:w="851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FD4430" w:rsidRPr="00826112" w14:paraId="220DE9E7" w14:textId="77777777" w:rsidTr="00F41510">
        <w:trPr>
          <w:trHeight w:val="382"/>
          <w:jc w:val="center"/>
          <w:del w:id="3077" w:author="OMH CKO" w:date="2018-04-17T12:27:00Z"/>
        </w:trPr>
        <w:tc>
          <w:tcPr>
            <w:tcW w:w="13923" w:type="dxa"/>
            <w:gridSpan w:val="17"/>
            <w:shd w:val="clear" w:color="auto" w:fill="B8CCE4" w:themeFill="accent1" w:themeFillTint="66"/>
          </w:tcPr>
          <w:p w14:paraId="7DF10306" w14:textId="77777777" w:rsidR="00FD4430" w:rsidRPr="00F41510" w:rsidRDefault="00FD4430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7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079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Priorita Únie </w:delText>
              </w:r>
              <w:r w:rsidRPr="00E8246A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</w:tr>
      <w:tr w:rsidR="00FD4430" w:rsidRPr="00826112" w14:paraId="5D7F2D1E" w14:textId="77777777" w:rsidTr="00F41510">
        <w:trPr>
          <w:trHeight w:val="331"/>
          <w:jc w:val="center"/>
          <w:del w:id="3080" w:author="OMH CKO" w:date="2018-04-17T12:27:00Z"/>
        </w:trPr>
        <w:tc>
          <w:tcPr>
            <w:tcW w:w="13923" w:type="dxa"/>
            <w:gridSpan w:val="17"/>
            <w:shd w:val="clear" w:color="auto" w:fill="B8CCE4" w:themeFill="accent1" w:themeFillTint="66"/>
          </w:tcPr>
          <w:p w14:paraId="0AD30BFA" w14:textId="77777777" w:rsidR="00FD4430" w:rsidRPr="00F41510" w:rsidRDefault="00FD4430" w:rsidP="006E51BD">
            <w:pPr>
              <w:spacing w:after="200" w:line="276" w:lineRule="auto"/>
              <w:contextualSpacing/>
              <w:jc w:val="center"/>
              <w:rPr>
                <w:del w:id="308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082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Názov osobitného cieľa </w:delText>
              </w:r>
              <w:r w:rsidRPr="00E8246A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</w:tr>
      <w:tr w:rsidR="00410F5A" w:rsidRPr="00826112" w14:paraId="25C85B08" w14:textId="77777777" w:rsidTr="00F41510">
        <w:trPr>
          <w:trHeight w:val="350"/>
          <w:jc w:val="center"/>
          <w:del w:id="3083" w:author="OMH CKO" w:date="2018-04-17T12:27:00Z"/>
        </w:trPr>
        <w:tc>
          <w:tcPr>
            <w:tcW w:w="1024" w:type="dxa"/>
            <w:vMerge w:val="restart"/>
            <w:shd w:val="clear" w:color="auto" w:fill="B8CCE4" w:themeFill="accent1" w:themeFillTint="66"/>
            <w:vAlign w:val="center"/>
          </w:tcPr>
          <w:p w14:paraId="72F2B3AF" w14:textId="77777777" w:rsidR="00410F5A" w:rsidRDefault="00410F5A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8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085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1.</w:delText>
              </w:r>
            </w:del>
          </w:p>
        </w:tc>
        <w:tc>
          <w:tcPr>
            <w:tcW w:w="614" w:type="dxa"/>
            <w:vMerge w:val="restart"/>
            <w:shd w:val="clear" w:color="auto" w:fill="B8CCE4" w:themeFill="accent1" w:themeFillTint="66"/>
            <w:vAlign w:val="center"/>
          </w:tcPr>
          <w:p w14:paraId="63E42DF8" w14:textId="77777777" w:rsidR="00410F5A" w:rsidRDefault="00410F5A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8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08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2.</w:delText>
              </w:r>
            </w:del>
          </w:p>
        </w:tc>
        <w:tc>
          <w:tcPr>
            <w:tcW w:w="520" w:type="dxa"/>
            <w:vMerge w:val="restart"/>
            <w:shd w:val="clear" w:color="auto" w:fill="B8CCE4" w:themeFill="accent1" w:themeFillTint="66"/>
            <w:vAlign w:val="center"/>
          </w:tcPr>
          <w:p w14:paraId="43C4646D" w14:textId="77777777" w:rsidR="00410F5A" w:rsidRPr="00F41510" w:rsidRDefault="00410F5A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88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089" w:author="OMH CKO" w:date="2018-04-17T12:27:00Z">
              <w:r w:rsidRPr="00F41510"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3.</w:delText>
              </w:r>
            </w:del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14:paraId="604D8190" w14:textId="77777777" w:rsidR="00410F5A" w:rsidRPr="00F41510" w:rsidRDefault="00410F5A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90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091" w:author="OMH CKO" w:date="2018-04-17T12:27:00Z">
              <w:r w:rsidRPr="00F41510"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4.</w:delText>
              </w:r>
            </w:del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14:paraId="18705498" w14:textId="77777777" w:rsidR="00410F5A" w:rsidRPr="00F41510" w:rsidRDefault="00410F5A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92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093" w:author="OMH CKO" w:date="2018-04-17T12:27:00Z">
              <w:r w:rsidRPr="00F41510"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5.</w:delText>
              </w:r>
            </w:del>
          </w:p>
        </w:tc>
        <w:tc>
          <w:tcPr>
            <w:tcW w:w="851" w:type="dxa"/>
            <w:vMerge w:val="restart"/>
            <w:shd w:val="clear" w:color="auto" w:fill="B8CCE4" w:themeFill="accent1" w:themeFillTint="66"/>
            <w:vAlign w:val="center"/>
          </w:tcPr>
          <w:p w14:paraId="286A188C" w14:textId="77777777" w:rsidR="00410F5A" w:rsidRDefault="00410F5A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094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095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6.</w:delText>
              </w:r>
            </w:del>
          </w:p>
        </w:tc>
        <w:tc>
          <w:tcPr>
            <w:tcW w:w="8111" w:type="dxa"/>
            <w:gridSpan w:val="10"/>
            <w:shd w:val="clear" w:color="auto" w:fill="B8CCE4" w:themeFill="accent1" w:themeFillTint="66"/>
            <w:vAlign w:val="center"/>
          </w:tcPr>
          <w:p w14:paraId="093C77B9" w14:textId="77777777" w:rsidR="00410F5A" w:rsidRPr="00826112" w:rsidRDefault="00410F5A" w:rsidP="00726FBA">
            <w:pPr>
              <w:spacing w:after="200" w:line="276" w:lineRule="auto"/>
              <w:jc w:val="center"/>
              <w:rPr>
                <w:del w:id="3096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97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7.</w:delText>
              </w:r>
            </w:del>
          </w:p>
        </w:tc>
        <w:tc>
          <w:tcPr>
            <w:tcW w:w="819" w:type="dxa"/>
            <w:vMerge w:val="restart"/>
            <w:shd w:val="clear" w:color="auto" w:fill="B8CCE4" w:themeFill="accent1" w:themeFillTint="66"/>
            <w:vAlign w:val="center"/>
          </w:tcPr>
          <w:p w14:paraId="6FC9A4E8" w14:textId="77777777" w:rsidR="00410F5A" w:rsidRDefault="00410F5A" w:rsidP="00726FBA">
            <w:pPr>
              <w:spacing w:after="200" w:line="276" w:lineRule="auto"/>
              <w:jc w:val="center"/>
              <w:rPr>
                <w:del w:id="3098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099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8.</w:delText>
              </w:r>
            </w:del>
          </w:p>
        </w:tc>
      </w:tr>
      <w:tr w:rsidR="00410F5A" w:rsidRPr="00826112" w14:paraId="7FC37A16" w14:textId="77777777" w:rsidTr="00F41510">
        <w:trPr>
          <w:cantSplit/>
          <w:trHeight w:val="246"/>
          <w:jc w:val="center"/>
          <w:del w:id="3100" w:author="OMH CKO" w:date="2018-04-17T12:27:00Z"/>
        </w:trPr>
        <w:tc>
          <w:tcPr>
            <w:tcW w:w="1024" w:type="dxa"/>
            <w:vMerge/>
            <w:shd w:val="clear" w:color="auto" w:fill="B8CCE4" w:themeFill="accent1" w:themeFillTint="66"/>
            <w:vAlign w:val="center"/>
          </w:tcPr>
          <w:p w14:paraId="12591A66" w14:textId="77777777" w:rsidR="00410F5A" w:rsidRDefault="00410F5A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0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14" w:type="dxa"/>
            <w:vMerge/>
            <w:shd w:val="clear" w:color="auto" w:fill="B8CCE4" w:themeFill="accent1" w:themeFillTint="66"/>
            <w:vAlign w:val="center"/>
          </w:tcPr>
          <w:p w14:paraId="7F568262" w14:textId="77777777" w:rsidR="00410F5A" w:rsidRDefault="00410F5A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0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0" w:type="dxa"/>
            <w:vMerge/>
            <w:shd w:val="clear" w:color="auto" w:fill="B8CCE4" w:themeFill="accent1" w:themeFillTint="66"/>
            <w:textDirection w:val="btLr"/>
            <w:vAlign w:val="center"/>
          </w:tcPr>
          <w:p w14:paraId="34D4E6CF" w14:textId="77777777" w:rsidR="00410F5A" w:rsidRDefault="00410F5A" w:rsidP="00FD4430">
            <w:pPr>
              <w:snapToGrid w:val="0"/>
              <w:spacing w:after="200" w:line="276" w:lineRule="auto"/>
              <w:ind w:left="113" w:right="113"/>
              <w:jc w:val="center"/>
              <w:rPr>
                <w:del w:id="310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B8CCE4" w:themeFill="accent1" w:themeFillTint="66"/>
            <w:vAlign w:val="center"/>
          </w:tcPr>
          <w:p w14:paraId="66A75AC1" w14:textId="77777777" w:rsidR="00410F5A" w:rsidRDefault="00410F5A" w:rsidP="00FD4430">
            <w:pPr>
              <w:snapToGrid w:val="0"/>
              <w:spacing w:after="200" w:line="276" w:lineRule="auto"/>
              <w:jc w:val="center"/>
              <w:rPr>
                <w:del w:id="310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B8CCE4" w:themeFill="accent1" w:themeFillTint="66"/>
            <w:vAlign w:val="center"/>
          </w:tcPr>
          <w:p w14:paraId="3D5189DC" w14:textId="77777777" w:rsidR="00410F5A" w:rsidRDefault="00410F5A" w:rsidP="00E8246A">
            <w:pPr>
              <w:snapToGrid w:val="0"/>
              <w:spacing w:after="200" w:line="276" w:lineRule="auto"/>
              <w:jc w:val="center"/>
              <w:rPr>
                <w:del w:id="310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B8CCE4" w:themeFill="accent1" w:themeFillTint="66"/>
            <w:vAlign w:val="center"/>
          </w:tcPr>
          <w:p w14:paraId="7C229E66" w14:textId="77777777" w:rsidR="00410F5A" w:rsidRDefault="00410F5A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06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8111" w:type="dxa"/>
            <w:gridSpan w:val="10"/>
            <w:shd w:val="clear" w:color="auto" w:fill="B8CCE4" w:themeFill="accent1" w:themeFillTint="66"/>
            <w:vAlign w:val="center"/>
          </w:tcPr>
          <w:p w14:paraId="5723BB52" w14:textId="77777777" w:rsidR="00410F5A" w:rsidRPr="00826112" w:rsidRDefault="00410F5A" w:rsidP="00726FBA">
            <w:pPr>
              <w:spacing w:after="200" w:line="276" w:lineRule="auto"/>
              <w:jc w:val="center"/>
              <w:rPr>
                <w:del w:id="3107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08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Ročná hodnota</w:delText>
              </w:r>
            </w:del>
          </w:p>
        </w:tc>
        <w:tc>
          <w:tcPr>
            <w:tcW w:w="819" w:type="dxa"/>
            <w:vMerge/>
            <w:shd w:val="clear" w:color="auto" w:fill="B8CCE4" w:themeFill="accent1" w:themeFillTint="66"/>
            <w:vAlign w:val="center"/>
          </w:tcPr>
          <w:p w14:paraId="10D613D5" w14:textId="77777777" w:rsidR="00410F5A" w:rsidRDefault="00410F5A" w:rsidP="00726FBA">
            <w:pPr>
              <w:spacing w:after="200" w:line="276" w:lineRule="auto"/>
              <w:jc w:val="center"/>
              <w:rPr>
                <w:del w:id="3109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</w:p>
        </w:tc>
      </w:tr>
      <w:tr w:rsidR="00E646A0" w:rsidRPr="00826112" w14:paraId="2DFC176D" w14:textId="77777777" w:rsidTr="008A3FB3">
        <w:trPr>
          <w:cantSplit/>
          <w:trHeight w:val="1170"/>
          <w:jc w:val="center"/>
          <w:del w:id="3110" w:author="OMH CKO" w:date="2018-04-17T12:27:00Z"/>
        </w:trPr>
        <w:tc>
          <w:tcPr>
            <w:tcW w:w="1024" w:type="dxa"/>
            <w:shd w:val="clear" w:color="auto" w:fill="B8CCE4" w:themeFill="accent1" w:themeFillTint="66"/>
            <w:vAlign w:val="center"/>
          </w:tcPr>
          <w:p w14:paraId="092FA88A" w14:textId="77777777" w:rsidR="00FD4430" w:rsidRPr="00826112" w:rsidRDefault="00FD4430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1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11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Vybrané príslušné opatrenia</w:delText>
              </w:r>
            </w:del>
          </w:p>
        </w:tc>
        <w:tc>
          <w:tcPr>
            <w:tcW w:w="614" w:type="dxa"/>
            <w:shd w:val="clear" w:color="auto" w:fill="B8CCE4" w:themeFill="accent1" w:themeFillTint="66"/>
            <w:vAlign w:val="center"/>
          </w:tcPr>
          <w:p w14:paraId="04616411" w14:textId="77777777" w:rsidR="00FD4430" w:rsidRPr="00826112" w:rsidRDefault="00FD4430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1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114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TC</w:delText>
              </w:r>
            </w:del>
          </w:p>
        </w:tc>
        <w:tc>
          <w:tcPr>
            <w:tcW w:w="520" w:type="dxa"/>
            <w:shd w:val="clear" w:color="auto" w:fill="B8CCE4" w:themeFill="accent1" w:themeFillTint="66"/>
            <w:textDirection w:val="btLr"/>
            <w:vAlign w:val="center"/>
          </w:tcPr>
          <w:p w14:paraId="2748A0EA" w14:textId="77777777" w:rsidR="00FD4430" w:rsidRDefault="00FD4430" w:rsidP="00F41510">
            <w:pPr>
              <w:snapToGrid w:val="0"/>
              <w:spacing w:after="200" w:line="276" w:lineRule="auto"/>
              <w:ind w:left="113" w:right="113"/>
              <w:jc w:val="center"/>
              <w:rPr>
                <w:del w:id="311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116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Ukazovateľ</w:delText>
              </w:r>
            </w:del>
          </w:p>
        </w:tc>
        <w:tc>
          <w:tcPr>
            <w:tcW w:w="992" w:type="dxa"/>
            <w:shd w:val="clear" w:color="auto" w:fill="B8CCE4" w:themeFill="accent1" w:themeFillTint="66"/>
            <w:vAlign w:val="center"/>
          </w:tcPr>
          <w:p w14:paraId="28520873" w14:textId="77777777" w:rsidR="00FD4430" w:rsidRPr="00826112" w:rsidRDefault="00FD4430">
            <w:pPr>
              <w:snapToGrid w:val="0"/>
              <w:spacing w:after="200" w:line="276" w:lineRule="auto"/>
              <w:jc w:val="center"/>
              <w:rPr>
                <w:del w:id="311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118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Zahrnuté do výkon. rámca</w:delText>
              </w:r>
            </w:del>
          </w:p>
        </w:tc>
        <w:tc>
          <w:tcPr>
            <w:tcW w:w="992" w:type="dxa"/>
            <w:shd w:val="clear" w:color="auto" w:fill="B8CCE4" w:themeFill="accent1" w:themeFillTint="66"/>
            <w:textDirection w:val="btLr"/>
            <w:vAlign w:val="center"/>
          </w:tcPr>
          <w:p w14:paraId="6E1AFCA4" w14:textId="77777777" w:rsidR="00FD4430" w:rsidRPr="00826112" w:rsidRDefault="00FD4430">
            <w:pPr>
              <w:snapToGrid w:val="0"/>
              <w:spacing w:after="200" w:line="276" w:lineRule="auto"/>
              <w:jc w:val="center"/>
              <w:rPr>
                <w:del w:id="311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12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Čiastkový cieľ</w:delText>
              </w:r>
              <w:r w:rsidR="00E8246A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(2018)</w:delText>
              </w:r>
            </w:del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14:paraId="1C5B09C1" w14:textId="77777777" w:rsidR="00FD4430" w:rsidRPr="00826112" w:rsidRDefault="00FD4430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21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122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Hodnota zámeru</w:delText>
              </w:r>
              <w:r w:rsidRPr="00826112"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 xml:space="preserve"> (2023)</w:delText>
              </w:r>
            </w:del>
          </w:p>
        </w:tc>
        <w:tc>
          <w:tcPr>
            <w:tcW w:w="708" w:type="dxa"/>
            <w:shd w:val="clear" w:color="auto" w:fill="B8CCE4" w:themeFill="accent1" w:themeFillTint="66"/>
            <w:vAlign w:val="center"/>
          </w:tcPr>
          <w:p w14:paraId="6B91F36C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23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24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2014</w:delText>
              </w:r>
            </w:del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14:paraId="59346CEB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25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26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2015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4B4368C9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27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28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2016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7417B2B2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29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30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2017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4C2F4209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31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32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2018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4C053859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33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34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2019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7F4F8971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35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36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2020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2958AF76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37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38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2021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4A4FFBA3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39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40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2022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797577C6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41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42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2023</w:delText>
              </w:r>
            </w:del>
          </w:p>
        </w:tc>
        <w:tc>
          <w:tcPr>
            <w:tcW w:w="819" w:type="dxa"/>
            <w:shd w:val="clear" w:color="auto" w:fill="B8CCE4" w:themeFill="accent1" w:themeFillTint="66"/>
            <w:vAlign w:val="center"/>
          </w:tcPr>
          <w:p w14:paraId="2A80E5C9" w14:textId="77777777" w:rsidR="00FD4430" w:rsidRPr="00826112" w:rsidRDefault="00FD4430" w:rsidP="00726FBA">
            <w:pPr>
              <w:spacing w:after="200" w:line="276" w:lineRule="auto"/>
              <w:jc w:val="center"/>
              <w:rPr>
                <w:del w:id="3143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144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Kumul. hodnota</w:delText>
              </w:r>
            </w:del>
          </w:p>
        </w:tc>
      </w:tr>
      <w:tr w:rsidR="00FD4430" w:rsidRPr="00826112" w14:paraId="1CD41149" w14:textId="77777777" w:rsidTr="00F41510">
        <w:trPr>
          <w:cantSplit/>
          <w:trHeight w:val="1131"/>
          <w:jc w:val="center"/>
          <w:del w:id="3145" w:author="OMH CKO" w:date="2018-04-17T12:27:00Z"/>
        </w:trPr>
        <w:tc>
          <w:tcPr>
            <w:tcW w:w="1024" w:type="dxa"/>
            <w:shd w:val="clear" w:color="auto" w:fill="auto"/>
            <w:vAlign w:val="center"/>
          </w:tcPr>
          <w:p w14:paraId="3B1B8E69" w14:textId="77777777" w:rsidR="00FD4430" w:rsidRPr="00826112" w:rsidRDefault="00FD4430">
            <w:pPr>
              <w:tabs>
                <w:tab w:val="left" w:pos="720"/>
              </w:tabs>
              <w:contextualSpacing/>
              <w:jc w:val="center"/>
              <w:rPr>
                <w:del w:id="3146" w:author="OMH CKO" w:date="2018-04-17T12:27:00Z"/>
                <w:b/>
                <w:color w:val="1F497D"/>
                <w:sz w:val="18"/>
                <w:szCs w:val="18"/>
              </w:rPr>
            </w:pPr>
            <w:del w:id="3147" w:author="OMH CKO" w:date="2018-04-17T12:27:00Z">
              <w:r w:rsidRPr="00826112">
                <w:rPr>
                  <w:i/>
                  <w:sz w:val="18"/>
                  <w:szCs w:val="18"/>
                </w:rPr>
                <w:lastRenderedPageBreak/>
                <w:delText>&lt;typ='S' vstup='G'&gt;</w:delText>
              </w:r>
            </w:del>
          </w:p>
        </w:tc>
        <w:tc>
          <w:tcPr>
            <w:tcW w:w="614" w:type="dxa"/>
            <w:shd w:val="clear" w:color="auto" w:fill="auto"/>
            <w:vAlign w:val="center"/>
          </w:tcPr>
          <w:p w14:paraId="2B331582" w14:textId="77777777" w:rsidR="00FD4430" w:rsidRPr="00826112" w:rsidRDefault="00FD4430">
            <w:pPr>
              <w:tabs>
                <w:tab w:val="left" w:pos="720"/>
              </w:tabs>
              <w:contextualSpacing/>
              <w:jc w:val="center"/>
              <w:rPr>
                <w:del w:id="3148" w:author="OMH CKO" w:date="2018-04-17T12:27:00Z"/>
                <w:b/>
                <w:color w:val="1F497D"/>
                <w:sz w:val="18"/>
                <w:szCs w:val="18"/>
              </w:rPr>
            </w:pPr>
            <w:del w:id="3149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520" w:type="dxa"/>
            <w:vAlign w:val="center"/>
          </w:tcPr>
          <w:p w14:paraId="61CCDB04" w14:textId="77777777" w:rsidR="00FD4430" w:rsidRPr="00826112" w:rsidRDefault="00FD4430">
            <w:pPr>
              <w:snapToGrid w:val="0"/>
              <w:jc w:val="center"/>
              <w:rPr>
                <w:del w:id="3150" w:author="OMH CKO" w:date="2018-04-17T12:27:00Z"/>
                <w:i/>
                <w:sz w:val="18"/>
                <w:szCs w:val="18"/>
              </w:rPr>
            </w:pPr>
            <w:del w:id="3151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992" w:type="dxa"/>
            <w:vAlign w:val="center"/>
          </w:tcPr>
          <w:p w14:paraId="0AFB0A8A" w14:textId="77777777" w:rsidR="00FD4430" w:rsidRPr="00826112" w:rsidRDefault="00D64462">
            <w:pPr>
              <w:snapToGrid w:val="0"/>
              <w:jc w:val="center"/>
              <w:rPr>
                <w:del w:id="3152" w:author="OMH CKO" w:date="2018-04-17T12:27:00Z"/>
                <w:i/>
                <w:sz w:val="18"/>
                <w:szCs w:val="18"/>
              </w:rPr>
            </w:pPr>
            <w:del w:id="3153" w:author="OMH CKO" w:date="2018-04-17T12:27:00Z">
              <w:r>
                <w:rPr>
                  <w:i/>
                  <w:sz w:val="18"/>
                  <w:szCs w:val="18"/>
                </w:rPr>
                <w:delText>&lt;typ='B</w:delText>
              </w:r>
              <w:r w:rsidRPr="00826112">
                <w:rPr>
                  <w:i/>
                  <w:sz w:val="18"/>
                  <w:szCs w:val="18"/>
                </w:rPr>
                <w:delText>' vstup='G'&gt;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5BCFFAB1" w14:textId="77777777" w:rsidR="00FD4430" w:rsidRPr="00826112" w:rsidRDefault="00E8246A">
            <w:pPr>
              <w:snapToGrid w:val="0"/>
              <w:jc w:val="center"/>
              <w:rPr>
                <w:del w:id="3154" w:author="OMH CKO" w:date="2018-04-17T12:27:00Z"/>
                <w:b/>
                <w:color w:val="1F497D"/>
                <w:sz w:val="18"/>
                <w:szCs w:val="18"/>
              </w:rPr>
            </w:pPr>
            <w:del w:id="3155" w:author="OMH CKO" w:date="2018-04-17T12:27:00Z">
              <w:r>
                <w:rPr>
                  <w:i/>
                  <w:sz w:val="18"/>
                  <w:szCs w:val="18"/>
                </w:rPr>
                <w:delText>&lt;typ='N</w:delText>
              </w:r>
              <w:r w:rsidR="00FD4430" w:rsidRPr="00826112">
                <w:rPr>
                  <w:i/>
                  <w:sz w:val="18"/>
                  <w:szCs w:val="18"/>
                </w:rPr>
                <w:delText>' vstup='G'&gt;</w:delText>
              </w:r>
            </w:del>
          </w:p>
        </w:tc>
        <w:tc>
          <w:tcPr>
            <w:tcW w:w="851" w:type="dxa"/>
            <w:shd w:val="clear" w:color="auto" w:fill="auto"/>
            <w:vAlign w:val="center"/>
          </w:tcPr>
          <w:p w14:paraId="54D138BC" w14:textId="77777777" w:rsidR="00FD4430" w:rsidRPr="00826112" w:rsidRDefault="00FD4430">
            <w:pPr>
              <w:tabs>
                <w:tab w:val="left" w:pos="720"/>
              </w:tabs>
              <w:contextualSpacing/>
              <w:jc w:val="center"/>
              <w:rPr>
                <w:del w:id="3156" w:author="OMH CKO" w:date="2018-04-17T12:27:00Z"/>
                <w:b/>
                <w:color w:val="1F497D"/>
                <w:sz w:val="18"/>
                <w:szCs w:val="18"/>
              </w:rPr>
            </w:pPr>
            <w:del w:id="3157" w:author="OMH CKO" w:date="2018-04-17T12:27:00Z">
              <w:r w:rsidRPr="00826112">
                <w:rPr>
                  <w:i/>
                  <w:sz w:val="18"/>
                  <w:szCs w:val="18"/>
                </w:rPr>
                <w:delText>&lt;typ='N vstup='G'&gt;</w:delText>
              </w:r>
            </w:del>
          </w:p>
        </w:tc>
        <w:tc>
          <w:tcPr>
            <w:tcW w:w="708" w:type="dxa"/>
            <w:shd w:val="clear" w:color="auto" w:fill="auto"/>
            <w:vAlign w:val="center"/>
          </w:tcPr>
          <w:p w14:paraId="797A555E" w14:textId="77777777" w:rsidR="00FD4430" w:rsidRPr="00826112" w:rsidRDefault="00FD4430" w:rsidP="00F41510">
            <w:pPr>
              <w:spacing w:after="200" w:line="276" w:lineRule="auto"/>
              <w:jc w:val="center"/>
              <w:rPr>
                <w:del w:id="3158" w:author="OMH CKO" w:date="2018-04-17T12:27:00Z"/>
                <w:rFonts w:eastAsiaTheme="minorHAnsi"/>
                <w:b/>
                <w:sz w:val="18"/>
                <w:szCs w:val="18"/>
                <w:lang w:eastAsia="de-DE"/>
              </w:rPr>
            </w:pPr>
            <w:del w:id="3159" w:author="OMH CKO" w:date="2018-04-17T12:27:00Z">
              <w:r w:rsidRPr="00826112">
                <w:rPr>
                  <w:i/>
                  <w:sz w:val="18"/>
                  <w:szCs w:val="18"/>
                </w:rPr>
                <w:delText>&lt;typ='N'vstup='M'&gt;</w:delText>
              </w:r>
            </w:del>
          </w:p>
        </w:tc>
        <w:tc>
          <w:tcPr>
            <w:tcW w:w="851" w:type="dxa"/>
            <w:shd w:val="clear" w:color="auto" w:fill="auto"/>
            <w:vAlign w:val="center"/>
          </w:tcPr>
          <w:p w14:paraId="6529E584" w14:textId="77777777" w:rsidR="00FD4430" w:rsidRPr="00826112" w:rsidRDefault="00FD4430" w:rsidP="00F41510">
            <w:pPr>
              <w:ind w:left="113" w:right="113"/>
              <w:jc w:val="center"/>
              <w:rPr>
                <w:del w:id="3160" w:author="OMH CKO" w:date="2018-04-17T12:27:00Z"/>
                <w:sz w:val="18"/>
                <w:szCs w:val="18"/>
              </w:rPr>
            </w:pPr>
            <w:del w:id="3161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1356E83A" w14:textId="77777777" w:rsidR="00FD4430" w:rsidRPr="00826112" w:rsidRDefault="00FD4430" w:rsidP="00F41510">
            <w:pPr>
              <w:ind w:left="113" w:right="113"/>
              <w:jc w:val="center"/>
              <w:rPr>
                <w:del w:id="3162" w:author="OMH CKO" w:date="2018-04-17T12:27:00Z"/>
                <w:sz w:val="18"/>
                <w:szCs w:val="18"/>
              </w:rPr>
            </w:pPr>
            <w:del w:id="3163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0817A26F" w14:textId="77777777" w:rsidR="00FD4430" w:rsidRPr="00826112" w:rsidRDefault="00FD4430" w:rsidP="00F41510">
            <w:pPr>
              <w:ind w:left="113" w:right="113"/>
              <w:jc w:val="center"/>
              <w:rPr>
                <w:del w:id="3164" w:author="OMH CKO" w:date="2018-04-17T12:27:00Z"/>
                <w:sz w:val="18"/>
                <w:szCs w:val="18"/>
              </w:rPr>
            </w:pPr>
            <w:del w:id="3165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0DBF39FE" w14:textId="77777777" w:rsidR="00FD4430" w:rsidRPr="00826112" w:rsidRDefault="00FD4430" w:rsidP="00F41510">
            <w:pPr>
              <w:ind w:left="113" w:right="113"/>
              <w:jc w:val="center"/>
              <w:rPr>
                <w:del w:id="3166" w:author="OMH CKO" w:date="2018-04-17T12:27:00Z"/>
                <w:sz w:val="18"/>
                <w:szCs w:val="18"/>
              </w:rPr>
            </w:pPr>
            <w:del w:id="3167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7C208B8E" w14:textId="77777777" w:rsidR="00FD4430" w:rsidRPr="00826112" w:rsidRDefault="00FD4430" w:rsidP="00F41510">
            <w:pPr>
              <w:ind w:left="113" w:right="113"/>
              <w:jc w:val="center"/>
              <w:rPr>
                <w:del w:id="3168" w:author="OMH CKO" w:date="2018-04-17T12:27:00Z"/>
                <w:sz w:val="18"/>
                <w:szCs w:val="18"/>
              </w:rPr>
            </w:pPr>
            <w:del w:id="3169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0796AEF7" w14:textId="77777777" w:rsidR="00FD4430" w:rsidRPr="00826112" w:rsidRDefault="00FD4430" w:rsidP="00F41510">
            <w:pPr>
              <w:ind w:left="113" w:right="113"/>
              <w:jc w:val="center"/>
              <w:rPr>
                <w:del w:id="3170" w:author="OMH CKO" w:date="2018-04-17T12:27:00Z"/>
                <w:sz w:val="18"/>
                <w:szCs w:val="18"/>
              </w:rPr>
            </w:pPr>
            <w:del w:id="3171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3AC2EE41" w14:textId="77777777" w:rsidR="00FD4430" w:rsidRPr="00826112" w:rsidRDefault="00FD4430" w:rsidP="00F41510">
            <w:pPr>
              <w:ind w:left="113" w:right="113"/>
              <w:jc w:val="center"/>
              <w:rPr>
                <w:del w:id="3172" w:author="OMH CKO" w:date="2018-04-17T12:27:00Z"/>
                <w:sz w:val="18"/>
                <w:szCs w:val="18"/>
              </w:rPr>
            </w:pPr>
            <w:del w:id="3173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633B1A1D" w14:textId="77777777" w:rsidR="00FD4430" w:rsidRPr="00826112" w:rsidRDefault="00FD4430" w:rsidP="00F41510">
            <w:pPr>
              <w:ind w:left="113" w:right="113"/>
              <w:jc w:val="center"/>
              <w:rPr>
                <w:del w:id="3174" w:author="OMH CKO" w:date="2018-04-17T12:27:00Z"/>
                <w:sz w:val="18"/>
                <w:szCs w:val="18"/>
              </w:rPr>
            </w:pPr>
            <w:del w:id="3175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vAlign w:val="center"/>
          </w:tcPr>
          <w:p w14:paraId="6D65B6F4" w14:textId="77777777" w:rsidR="00FD4430" w:rsidRPr="00826112" w:rsidRDefault="00FD4430" w:rsidP="00F41510">
            <w:pPr>
              <w:ind w:left="113" w:right="113"/>
              <w:jc w:val="center"/>
              <w:rPr>
                <w:del w:id="3176" w:author="OMH CKO" w:date="2018-04-17T12:27:00Z"/>
                <w:sz w:val="18"/>
                <w:szCs w:val="18"/>
              </w:rPr>
            </w:pPr>
            <w:del w:id="3177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819" w:type="dxa"/>
            <w:shd w:val="clear" w:color="auto" w:fill="auto"/>
            <w:vAlign w:val="center"/>
          </w:tcPr>
          <w:p w14:paraId="7228A879" w14:textId="77777777" w:rsidR="00FD4430" w:rsidRPr="00826112" w:rsidRDefault="00FD4430">
            <w:pPr>
              <w:jc w:val="center"/>
              <w:rPr>
                <w:del w:id="3178" w:author="OMH CKO" w:date="2018-04-17T12:27:00Z"/>
                <w:b/>
                <w:sz w:val="16"/>
                <w:szCs w:val="16"/>
                <w:lang w:eastAsia="de-DE"/>
              </w:rPr>
            </w:pPr>
            <w:del w:id="3179" w:author="OMH CKO" w:date="2018-04-17T12:27:00Z">
              <w:r w:rsidRPr="00826112">
                <w:rPr>
                  <w:i/>
                  <w:sz w:val="16"/>
                  <w:szCs w:val="16"/>
                </w:rPr>
                <w:delText xml:space="preserve">&lt;typ='S' </w:delText>
              </w:r>
              <w:r w:rsidR="00E8246A">
                <w:rPr>
                  <w:i/>
                  <w:sz w:val="16"/>
                  <w:szCs w:val="16"/>
                </w:rPr>
                <w:delText>up='G</w:delText>
              </w:r>
              <w:r w:rsidRPr="00826112">
                <w:rPr>
                  <w:i/>
                  <w:sz w:val="16"/>
                  <w:szCs w:val="16"/>
                </w:rPr>
                <w:delText>'&gt;</w:delText>
              </w:r>
            </w:del>
          </w:p>
        </w:tc>
      </w:tr>
    </w:tbl>
    <w:p w14:paraId="0EA7E395" w14:textId="77777777" w:rsidR="00C03D41" w:rsidRDefault="00C03D41" w:rsidP="007F17E3">
      <w:pPr>
        <w:spacing w:after="200" w:line="276" w:lineRule="auto"/>
        <w:rPr>
          <w:del w:id="3180" w:author="OMH CKO" w:date="2018-04-17T12:27:00Z"/>
          <w:rFonts w:eastAsiaTheme="minorHAnsi"/>
          <w:b/>
        </w:rPr>
      </w:pPr>
    </w:p>
    <w:p w14:paraId="59D2783C" w14:textId="77777777" w:rsidR="007F17E3" w:rsidRPr="00CF458F" w:rsidRDefault="007F17E3" w:rsidP="007F17E3">
      <w:pPr>
        <w:spacing w:after="200" w:line="276" w:lineRule="auto"/>
        <w:rPr>
          <w:del w:id="3181" w:author="OMH CKO" w:date="2018-04-17T12:27:00Z"/>
          <w:rFonts w:eastAsiaTheme="minorHAnsi"/>
          <w:b/>
        </w:rPr>
      </w:pPr>
      <w:del w:id="3182" w:author="OMH CKO" w:date="2018-04-17T12:27:00Z">
        <w:r w:rsidRPr="00E02998">
          <w:rPr>
            <w:rFonts w:eastAsiaTheme="minorHAnsi"/>
            <w:b/>
          </w:rPr>
          <w:delText>Ta</w:delText>
        </w:r>
        <w:r>
          <w:rPr>
            <w:rFonts w:eastAsiaTheme="minorHAnsi"/>
            <w:b/>
          </w:rPr>
          <w:delText>buľka 3</w:delText>
        </w:r>
        <w:r w:rsidRPr="00E02998">
          <w:rPr>
            <w:rFonts w:eastAsiaTheme="minorHAnsi"/>
            <w:b/>
          </w:rPr>
          <w:delText xml:space="preserve"> </w:delText>
        </w:r>
        <w:r>
          <w:rPr>
            <w:rFonts w:eastAsiaTheme="minorHAnsi"/>
            <w:b/>
          </w:rPr>
          <w:delText>Finančné ukazovatele pre ENRF</w:delText>
        </w:r>
      </w:del>
    </w:p>
    <w:p w14:paraId="7A5B7CF8" w14:textId="77777777" w:rsidR="007F17E3" w:rsidRDefault="007F17E3" w:rsidP="007F17E3">
      <w:pPr>
        <w:shd w:val="clear" w:color="auto" w:fill="B8CCE4" w:themeFill="accent1" w:themeFillTint="66"/>
        <w:spacing w:before="120" w:after="120"/>
        <w:jc w:val="both"/>
        <w:rPr>
          <w:del w:id="3183" w:author="OMH CKO" w:date="2018-04-17T12:27:00Z"/>
          <w:rFonts w:eastAsiaTheme="minorHAnsi"/>
          <w:i/>
          <w:u w:val="single"/>
        </w:rPr>
      </w:pPr>
      <w:del w:id="3184" w:author="OMH CKO" w:date="2018-04-17T12:27:00Z">
        <w:r w:rsidRPr="00063CD4">
          <w:rPr>
            <w:rFonts w:eastAsiaTheme="minorHAnsi"/>
            <w:i/>
            <w:u w:val="single"/>
          </w:rPr>
          <w:delText>Zdroj údajov</w:delText>
        </w:r>
      </w:del>
    </w:p>
    <w:p w14:paraId="22D63ADE" w14:textId="77777777" w:rsidR="007F17E3" w:rsidRPr="00125F1A" w:rsidRDefault="007F17E3" w:rsidP="007F17E3">
      <w:pPr>
        <w:shd w:val="clear" w:color="auto" w:fill="B8CCE4" w:themeFill="accent1" w:themeFillTint="66"/>
        <w:spacing w:before="120" w:after="120"/>
        <w:jc w:val="both"/>
        <w:rPr>
          <w:del w:id="3185" w:author="OMH CKO" w:date="2018-04-17T12:27:00Z"/>
          <w:rFonts w:eastAsiaTheme="minorHAnsi"/>
          <w:i/>
        </w:rPr>
      </w:pPr>
      <w:del w:id="3186" w:author="OMH CKO" w:date="2018-04-17T12:27:00Z">
        <w:r w:rsidRPr="00125F1A">
          <w:rPr>
            <w:rFonts w:eastAsiaTheme="minorHAnsi"/>
            <w:i/>
          </w:rPr>
          <w:delText xml:space="preserve">Údaje </w:delText>
        </w:r>
        <w:r>
          <w:rPr>
            <w:rFonts w:eastAsiaTheme="minorHAnsi"/>
            <w:i/>
          </w:rPr>
          <w:delText xml:space="preserve">v tabuľke 1 nadväzujú na tabuľku 7.1 vzoru </w:delText>
        </w:r>
        <w:r w:rsidRPr="00125F1A">
          <w:rPr>
            <w:rFonts w:eastAsiaTheme="minorHAnsi"/>
            <w:i/>
          </w:rPr>
          <w:delText>OP</w:delText>
        </w:r>
        <w:r>
          <w:rPr>
            <w:rFonts w:eastAsiaTheme="minorHAnsi"/>
            <w:i/>
          </w:rPr>
          <w:delText xml:space="preserve">. </w:delText>
        </w:r>
      </w:del>
    </w:p>
    <w:p w14:paraId="0F9D2B65" w14:textId="77777777" w:rsidR="007F17E3" w:rsidRPr="00125F1A" w:rsidRDefault="007F17E3" w:rsidP="007F17E3">
      <w:pPr>
        <w:shd w:val="clear" w:color="auto" w:fill="B8CCE4" w:themeFill="accent1" w:themeFillTint="66"/>
        <w:tabs>
          <w:tab w:val="left" w:pos="5987"/>
        </w:tabs>
        <w:spacing w:before="120" w:after="120"/>
        <w:jc w:val="both"/>
        <w:rPr>
          <w:del w:id="3187" w:author="OMH CKO" w:date="2018-04-17T12:27:00Z"/>
          <w:rFonts w:eastAsiaTheme="minorHAnsi"/>
          <w:i/>
        </w:rPr>
      </w:pPr>
      <w:del w:id="3188" w:author="OMH CKO" w:date="2018-04-17T12:27:00Z">
        <w:r w:rsidRPr="00125F1A">
          <w:rPr>
            <w:rFonts w:eastAsiaTheme="minorHAnsi"/>
            <w:i/>
          </w:rPr>
          <w:delText xml:space="preserve">Stĺpce 1 </w:delText>
        </w:r>
        <w:r>
          <w:rPr>
            <w:rFonts w:eastAsiaTheme="minorHAnsi"/>
            <w:i/>
          </w:rPr>
          <w:delText>-</w:delText>
        </w:r>
        <w:r w:rsidRPr="0010757D">
          <w:rPr>
            <w:rFonts w:eastAsiaTheme="minorHAnsi"/>
            <w:i/>
          </w:rPr>
          <w:delText xml:space="preserve"> </w:delText>
        </w:r>
        <w:r w:rsidR="0021035E">
          <w:rPr>
            <w:rFonts w:eastAsiaTheme="minorHAnsi"/>
            <w:i/>
          </w:rPr>
          <w:delText>4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125F1A">
          <w:rPr>
            <w:rFonts w:eastAsiaTheme="minorHAnsi"/>
            <w:i/>
          </w:rPr>
          <w:delText xml:space="preserve"> automaticky generované </w:delText>
        </w:r>
        <w:r>
          <w:rPr>
            <w:rFonts w:eastAsiaTheme="minorHAnsi"/>
            <w:i/>
          </w:rPr>
          <w:delText>ITMS2014+</w:delText>
        </w:r>
        <w:r>
          <w:rPr>
            <w:rFonts w:eastAsiaTheme="minorHAnsi"/>
            <w:i/>
          </w:rPr>
          <w:tab/>
        </w:r>
      </w:del>
    </w:p>
    <w:p w14:paraId="1B9685E1" w14:textId="77777777" w:rsidR="0021035E" w:rsidRDefault="007F17E3" w:rsidP="007F17E3">
      <w:pPr>
        <w:shd w:val="clear" w:color="auto" w:fill="B8CCE4" w:themeFill="accent1" w:themeFillTint="66"/>
        <w:spacing w:before="120" w:after="120"/>
        <w:jc w:val="both"/>
        <w:rPr>
          <w:del w:id="3189" w:author="OMH CKO" w:date="2018-04-17T12:27:00Z"/>
          <w:rFonts w:eastAsiaTheme="minorHAnsi"/>
          <w:i/>
        </w:rPr>
      </w:pPr>
      <w:del w:id="3190" w:author="OMH CKO" w:date="2018-04-17T12:27:00Z">
        <w:r w:rsidRPr="00125F1A">
          <w:rPr>
            <w:rFonts w:eastAsiaTheme="minorHAnsi"/>
            <w:i/>
          </w:rPr>
          <w:delText>St</w:delText>
        </w:r>
        <w:r>
          <w:rPr>
            <w:rFonts w:eastAsiaTheme="minorHAnsi"/>
            <w:i/>
          </w:rPr>
          <w:delText xml:space="preserve">ĺpec </w:delText>
        </w:r>
        <w:r w:rsidR="0021035E">
          <w:rPr>
            <w:rFonts w:eastAsiaTheme="minorHAnsi"/>
            <w:i/>
          </w:rPr>
          <w:delText>5</w:delText>
        </w:r>
        <w:r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</w:delText>
        </w:r>
        <w:r w:rsidRPr="00125F1A">
          <w:rPr>
            <w:rFonts w:eastAsiaTheme="minorHAnsi"/>
            <w:i/>
          </w:rPr>
          <w:delText xml:space="preserve">RO vyplní </w:delText>
        </w:r>
        <w:r>
          <w:rPr>
            <w:rFonts w:eastAsiaTheme="minorHAnsi"/>
            <w:i/>
          </w:rPr>
          <w:delText>ročnú</w:delText>
        </w:r>
        <w:r w:rsidRPr="00125F1A">
          <w:rPr>
            <w:rFonts w:eastAsiaTheme="minorHAnsi"/>
            <w:i/>
          </w:rPr>
          <w:delText xml:space="preserve"> hodnotu</w:delText>
        </w:r>
        <w:r>
          <w:rPr>
            <w:rFonts w:eastAsiaTheme="minorHAnsi"/>
            <w:i/>
          </w:rPr>
          <w:delText xml:space="preserve"> ukazovateľa. </w:delText>
        </w:r>
      </w:del>
    </w:p>
    <w:p w14:paraId="789AC773" w14:textId="77777777" w:rsidR="007F17E3" w:rsidRDefault="007F17E3" w:rsidP="007F17E3">
      <w:pPr>
        <w:shd w:val="clear" w:color="auto" w:fill="B8CCE4" w:themeFill="accent1" w:themeFillTint="66"/>
        <w:spacing w:before="120" w:after="120"/>
        <w:jc w:val="both"/>
        <w:rPr>
          <w:del w:id="3191" w:author="OMH CKO" w:date="2018-04-17T12:27:00Z"/>
          <w:rFonts w:eastAsiaTheme="minorHAnsi"/>
          <w:i/>
        </w:rPr>
      </w:pPr>
      <w:del w:id="3192" w:author="OMH CKO" w:date="2018-04-17T12:27:00Z">
        <w:r w:rsidRPr="00125F1A">
          <w:rPr>
            <w:rFonts w:eastAsiaTheme="minorHAnsi"/>
            <w:i/>
          </w:rPr>
          <w:delText xml:space="preserve">Stĺpec </w:delText>
        </w:r>
        <w:r w:rsidR="0021035E">
          <w:rPr>
            <w:rFonts w:eastAsiaTheme="minorHAnsi"/>
            <w:i/>
          </w:rPr>
          <w:delText>6</w:delText>
        </w:r>
        <w:r w:rsidRPr="00125F1A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>
          <w:rPr>
            <w:rFonts w:eastAsiaTheme="minorHAnsi"/>
            <w:i/>
          </w:rPr>
          <w:delText xml:space="preserve"> </w:delText>
        </w:r>
        <w:r w:rsidRPr="00125F1A">
          <w:rPr>
            <w:rFonts w:eastAsiaTheme="minorHAnsi"/>
            <w:i/>
          </w:rPr>
          <w:delText xml:space="preserve">automaticky generované </w:delText>
        </w:r>
        <w:r>
          <w:rPr>
            <w:rFonts w:eastAsiaTheme="minorHAnsi"/>
            <w:i/>
          </w:rPr>
          <w:delText>ITMS2014+na základe zadaných ročných hodnôt</w:delText>
        </w:r>
      </w:del>
    </w:p>
    <w:p w14:paraId="64E28840" w14:textId="77777777" w:rsidR="0021035E" w:rsidRDefault="0021035E" w:rsidP="00F41510">
      <w:pPr>
        <w:shd w:val="clear" w:color="auto" w:fill="FFFFFF" w:themeFill="background1"/>
        <w:spacing w:before="120" w:after="120"/>
        <w:ind w:firstLine="708"/>
        <w:jc w:val="both"/>
        <w:rPr>
          <w:del w:id="3193" w:author="OMH CKO" w:date="2018-04-17T12:27:00Z"/>
          <w:rFonts w:eastAsiaTheme="minorHAnsi"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182"/>
        <w:gridCol w:w="1034"/>
        <w:gridCol w:w="884"/>
        <w:gridCol w:w="739"/>
        <w:gridCol w:w="884"/>
        <w:gridCol w:w="884"/>
        <w:gridCol w:w="952"/>
        <w:gridCol w:w="817"/>
        <w:gridCol w:w="884"/>
        <w:gridCol w:w="884"/>
        <w:gridCol w:w="884"/>
        <w:gridCol w:w="884"/>
        <w:gridCol w:w="890"/>
        <w:gridCol w:w="1234"/>
      </w:tblGrid>
      <w:tr w:rsidR="0021035E" w:rsidRPr="00826112" w14:paraId="34BA108F" w14:textId="77777777" w:rsidTr="00F41510">
        <w:trPr>
          <w:trHeight w:val="454"/>
          <w:jc w:val="center"/>
          <w:del w:id="3194" w:author="OMH CKO" w:date="2018-04-17T12:27:00Z"/>
        </w:trPr>
        <w:tc>
          <w:tcPr>
            <w:tcW w:w="342" w:type="pct"/>
            <w:vMerge w:val="restart"/>
            <w:shd w:val="clear" w:color="auto" w:fill="B8CCE4" w:themeFill="accent1" w:themeFillTint="66"/>
            <w:vAlign w:val="center"/>
          </w:tcPr>
          <w:p w14:paraId="6191FAA8" w14:textId="77777777" w:rsidR="0021035E" w:rsidRPr="00826112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9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196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1.</w:delText>
              </w:r>
            </w:del>
          </w:p>
        </w:tc>
        <w:tc>
          <w:tcPr>
            <w:tcW w:w="422" w:type="pct"/>
            <w:vMerge w:val="restart"/>
            <w:shd w:val="clear" w:color="auto" w:fill="B8CCE4" w:themeFill="accent1" w:themeFillTint="66"/>
            <w:vAlign w:val="center"/>
          </w:tcPr>
          <w:p w14:paraId="3849DF17" w14:textId="77777777" w:rsidR="0021035E" w:rsidRPr="00826112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9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198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2.</w:delText>
              </w:r>
            </w:del>
          </w:p>
        </w:tc>
        <w:tc>
          <w:tcPr>
            <w:tcW w:w="369" w:type="pct"/>
            <w:vMerge w:val="restart"/>
            <w:shd w:val="clear" w:color="auto" w:fill="B8CCE4" w:themeFill="accent1" w:themeFillTint="66"/>
            <w:vAlign w:val="center"/>
          </w:tcPr>
          <w:p w14:paraId="050049F4" w14:textId="77777777" w:rsidR="0021035E" w:rsidRPr="00D60717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19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0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3.</w:delText>
              </w:r>
            </w:del>
          </w:p>
        </w:tc>
        <w:tc>
          <w:tcPr>
            <w:tcW w:w="316" w:type="pct"/>
            <w:vMerge w:val="restart"/>
            <w:shd w:val="clear" w:color="auto" w:fill="B8CCE4" w:themeFill="accent1" w:themeFillTint="66"/>
            <w:vAlign w:val="center"/>
          </w:tcPr>
          <w:p w14:paraId="7721CBE3" w14:textId="77777777" w:rsidR="0021035E" w:rsidRPr="00826112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01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202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4.</w:delText>
              </w:r>
            </w:del>
          </w:p>
        </w:tc>
        <w:tc>
          <w:tcPr>
            <w:tcW w:w="3110" w:type="pct"/>
            <w:gridSpan w:val="10"/>
            <w:shd w:val="clear" w:color="auto" w:fill="B8CCE4" w:themeFill="accent1" w:themeFillTint="66"/>
            <w:vAlign w:val="center"/>
          </w:tcPr>
          <w:p w14:paraId="6697B0C8" w14:textId="77777777" w:rsidR="0021035E" w:rsidRPr="00826112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03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04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5.</w:delText>
              </w:r>
            </w:del>
          </w:p>
        </w:tc>
        <w:tc>
          <w:tcPr>
            <w:tcW w:w="441" w:type="pct"/>
            <w:vMerge w:val="restart"/>
            <w:shd w:val="clear" w:color="auto" w:fill="B8CCE4" w:themeFill="accent1" w:themeFillTint="66"/>
            <w:vAlign w:val="center"/>
          </w:tcPr>
          <w:p w14:paraId="6465E975" w14:textId="77777777" w:rsidR="0021035E" w:rsidRPr="00826112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05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06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6.</w:delText>
              </w:r>
            </w:del>
          </w:p>
        </w:tc>
      </w:tr>
      <w:tr w:rsidR="0021035E" w:rsidRPr="00826112" w14:paraId="468BD8F3" w14:textId="77777777" w:rsidTr="00F41510">
        <w:trPr>
          <w:trHeight w:val="429"/>
          <w:jc w:val="center"/>
          <w:del w:id="3207" w:author="OMH CKO" w:date="2018-04-17T12:27:00Z"/>
        </w:trPr>
        <w:tc>
          <w:tcPr>
            <w:tcW w:w="342" w:type="pct"/>
            <w:vMerge/>
            <w:shd w:val="clear" w:color="auto" w:fill="B8CCE4" w:themeFill="accent1" w:themeFillTint="66"/>
            <w:vAlign w:val="center"/>
          </w:tcPr>
          <w:p w14:paraId="611A1CBB" w14:textId="77777777" w:rsidR="0021035E" w:rsidRPr="00826112" w:rsidDel="001F5991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0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2" w:type="pct"/>
            <w:vMerge/>
            <w:shd w:val="clear" w:color="auto" w:fill="B8CCE4" w:themeFill="accent1" w:themeFillTint="66"/>
            <w:vAlign w:val="center"/>
          </w:tcPr>
          <w:p w14:paraId="41CD2985" w14:textId="77777777" w:rsidR="0021035E" w:rsidRPr="00826112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0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9" w:type="pct"/>
            <w:vMerge/>
            <w:shd w:val="clear" w:color="auto" w:fill="B8CCE4" w:themeFill="accent1" w:themeFillTint="66"/>
            <w:vAlign w:val="center"/>
          </w:tcPr>
          <w:p w14:paraId="76BEA942" w14:textId="77777777" w:rsidR="0021035E" w:rsidRPr="00826112" w:rsidRDefault="0021035E" w:rsidP="00726FBA">
            <w:pPr>
              <w:snapToGrid w:val="0"/>
              <w:spacing w:after="200" w:line="276" w:lineRule="auto"/>
              <w:jc w:val="center"/>
              <w:rPr>
                <w:del w:id="321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16" w:type="pct"/>
            <w:vMerge/>
            <w:shd w:val="clear" w:color="auto" w:fill="B8CCE4" w:themeFill="accent1" w:themeFillTint="66"/>
            <w:vAlign w:val="center"/>
          </w:tcPr>
          <w:p w14:paraId="0B702FEE" w14:textId="77777777" w:rsidR="0021035E" w:rsidRPr="00826112" w:rsidDel="001F5991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11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110" w:type="pct"/>
            <w:gridSpan w:val="10"/>
            <w:shd w:val="clear" w:color="auto" w:fill="B8CCE4" w:themeFill="accent1" w:themeFillTint="66"/>
            <w:vAlign w:val="center"/>
          </w:tcPr>
          <w:p w14:paraId="69EB871D" w14:textId="77777777" w:rsidR="0021035E" w:rsidRPr="00F41510" w:rsidRDefault="0021035E" w:rsidP="00726FBA">
            <w:pPr>
              <w:spacing w:after="200" w:line="276" w:lineRule="auto"/>
              <w:jc w:val="center"/>
              <w:rPr>
                <w:del w:id="3212" w:author="OMH CKO" w:date="2018-04-17T12:27:00Z"/>
                <w:rFonts w:eastAsiaTheme="minorHAnsi"/>
                <w:b/>
                <w:sz w:val="18"/>
                <w:szCs w:val="18"/>
                <w:lang w:eastAsia="de-DE"/>
              </w:rPr>
            </w:pPr>
            <w:del w:id="3213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de-DE"/>
                </w:rPr>
                <w:delText>Ročná hodnota</w:delText>
              </w:r>
            </w:del>
          </w:p>
        </w:tc>
        <w:tc>
          <w:tcPr>
            <w:tcW w:w="441" w:type="pct"/>
            <w:vMerge/>
            <w:shd w:val="clear" w:color="auto" w:fill="B8CCE4" w:themeFill="accent1" w:themeFillTint="66"/>
            <w:vAlign w:val="center"/>
          </w:tcPr>
          <w:p w14:paraId="0BAB5295" w14:textId="77777777" w:rsidR="0021035E" w:rsidRPr="00826112" w:rsidDel="001F5991" w:rsidRDefault="0021035E" w:rsidP="00726FBA">
            <w:pPr>
              <w:spacing w:after="200" w:line="276" w:lineRule="auto"/>
              <w:jc w:val="center"/>
              <w:rPr>
                <w:del w:id="3214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</w:p>
        </w:tc>
      </w:tr>
      <w:tr w:rsidR="00726FBA" w:rsidRPr="00826112" w14:paraId="4C920599" w14:textId="77777777" w:rsidTr="00410F5A">
        <w:trPr>
          <w:trHeight w:val="1157"/>
          <w:jc w:val="center"/>
          <w:del w:id="3215" w:author="OMH CKO" w:date="2018-04-17T12:27:00Z"/>
        </w:trPr>
        <w:tc>
          <w:tcPr>
            <w:tcW w:w="342" w:type="pct"/>
            <w:shd w:val="clear" w:color="auto" w:fill="B8CCE4" w:themeFill="accent1" w:themeFillTint="66"/>
            <w:vAlign w:val="center"/>
          </w:tcPr>
          <w:p w14:paraId="7E0EAC4E" w14:textId="77777777" w:rsidR="0021035E" w:rsidRPr="0021035E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1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17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Priorita Únie</w:delText>
              </w:r>
            </w:del>
          </w:p>
        </w:tc>
        <w:tc>
          <w:tcPr>
            <w:tcW w:w="422" w:type="pct"/>
            <w:shd w:val="clear" w:color="auto" w:fill="B8CCE4" w:themeFill="accent1" w:themeFillTint="66"/>
            <w:vAlign w:val="center"/>
          </w:tcPr>
          <w:p w14:paraId="13F517DC" w14:textId="77777777" w:rsidR="0021035E" w:rsidRPr="00826112" w:rsidRDefault="0021035E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1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19" w:author="OMH CKO" w:date="2018-04-17T12:27:00Z">
              <w:r w:rsidRPr="0082611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Ukazovateľ  </w:delText>
              </w:r>
            </w:del>
          </w:p>
        </w:tc>
        <w:tc>
          <w:tcPr>
            <w:tcW w:w="369" w:type="pct"/>
            <w:shd w:val="clear" w:color="auto" w:fill="B8CCE4" w:themeFill="accent1" w:themeFillTint="66"/>
            <w:vAlign w:val="center"/>
          </w:tcPr>
          <w:p w14:paraId="3CA11F93" w14:textId="77777777" w:rsidR="0021035E" w:rsidRPr="00826112" w:rsidRDefault="0021035E" w:rsidP="00726FBA">
            <w:pPr>
              <w:snapToGrid w:val="0"/>
              <w:spacing w:after="200" w:line="276" w:lineRule="auto"/>
              <w:jc w:val="center"/>
              <w:rPr>
                <w:del w:id="322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21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Čiastkový cieľ (2018)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0C451D47" w14:textId="77777777" w:rsidR="0021035E" w:rsidRPr="00826112" w:rsidRDefault="0021035E" w:rsidP="00726FBA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22" w:author="OMH CKO" w:date="2018-04-17T12:27:00Z"/>
                <w:rFonts w:eastAsiaTheme="minorHAnsi"/>
                <w:b/>
                <w:sz w:val="17"/>
                <w:szCs w:val="17"/>
                <w:lang w:eastAsia="en-US"/>
              </w:rPr>
            </w:pPr>
            <w:del w:id="3223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>Hodnota zámeru</w:delText>
              </w:r>
              <w:r w:rsidRPr="00826112">
                <w:rPr>
                  <w:rFonts w:eastAsiaTheme="minorHAnsi"/>
                  <w:b/>
                  <w:sz w:val="17"/>
                  <w:szCs w:val="17"/>
                  <w:lang w:eastAsia="en-US"/>
                </w:rPr>
                <w:delText xml:space="preserve"> (2023)</w:delText>
              </w:r>
            </w:del>
          </w:p>
        </w:tc>
        <w:tc>
          <w:tcPr>
            <w:tcW w:w="264" w:type="pct"/>
            <w:shd w:val="clear" w:color="auto" w:fill="B8CCE4" w:themeFill="accent1" w:themeFillTint="66"/>
            <w:vAlign w:val="center"/>
          </w:tcPr>
          <w:p w14:paraId="5280DC39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24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25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2014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348D4FB9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26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27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2015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2C383DF5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28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29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2016</w:delText>
              </w:r>
            </w:del>
          </w:p>
        </w:tc>
        <w:tc>
          <w:tcPr>
            <w:tcW w:w="340" w:type="pct"/>
            <w:shd w:val="clear" w:color="auto" w:fill="B8CCE4" w:themeFill="accent1" w:themeFillTint="66"/>
            <w:vAlign w:val="center"/>
          </w:tcPr>
          <w:p w14:paraId="04AD9A01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30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31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2017</w:delText>
              </w:r>
            </w:del>
          </w:p>
        </w:tc>
        <w:tc>
          <w:tcPr>
            <w:tcW w:w="292" w:type="pct"/>
            <w:shd w:val="clear" w:color="auto" w:fill="B8CCE4" w:themeFill="accent1" w:themeFillTint="66"/>
            <w:vAlign w:val="center"/>
          </w:tcPr>
          <w:p w14:paraId="12F9BC1B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32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33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2018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11B223F0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34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35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2019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7A1976A4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36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37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2020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3DE96438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38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39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2021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3DB68EE3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40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41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2022</w:delText>
              </w:r>
            </w:del>
          </w:p>
        </w:tc>
        <w:tc>
          <w:tcPr>
            <w:tcW w:w="316" w:type="pct"/>
            <w:shd w:val="clear" w:color="auto" w:fill="B8CCE4" w:themeFill="accent1" w:themeFillTint="66"/>
            <w:vAlign w:val="center"/>
          </w:tcPr>
          <w:p w14:paraId="1F946C70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42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43" w:author="OMH CKO" w:date="2018-04-17T12:27:00Z">
              <w:r w:rsidRPr="00826112"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2023</w:delText>
              </w:r>
            </w:del>
          </w:p>
        </w:tc>
        <w:tc>
          <w:tcPr>
            <w:tcW w:w="441" w:type="pct"/>
            <w:shd w:val="clear" w:color="auto" w:fill="B8CCE4" w:themeFill="accent1" w:themeFillTint="66"/>
            <w:vAlign w:val="center"/>
          </w:tcPr>
          <w:p w14:paraId="1C10D397" w14:textId="77777777" w:rsidR="0021035E" w:rsidRPr="00826112" w:rsidRDefault="0021035E" w:rsidP="00726FBA">
            <w:pPr>
              <w:spacing w:after="200" w:line="276" w:lineRule="auto"/>
              <w:jc w:val="center"/>
              <w:rPr>
                <w:del w:id="3244" w:author="OMH CKO" w:date="2018-04-17T12:27:00Z"/>
                <w:rFonts w:eastAsiaTheme="minorHAnsi"/>
                <w:b/>
                <w:sz w:val="17"/>
                <w:szCs w:val="17"/>
                <w:lang w:eastAsia="de-DE"/>
              </w:rPr>
            </w:pPr>
            <w:del w:id="3245" w:author="OMH CKO" w:date="2018-04-17T12:27:00Z">
              <w:r>
                <w:rPr>
                  <w:rFonts w:eastAsiaTheme="minorHAnsi"/>
                  <w:b/>
                  <w:sz w:val="17"/>
                  <w:szCs w:val="17"/>
                  <w:lang w:eastAsia="de-DE"/>
                </w:rPr>
                <w:delText>Kumulatívna hodnota</w:delText>
              </w:r>
            </w:del>
          </w:p>
        </w:tc>
      </w:tr>
      <w:tr w:rsidR="0021035E" w:rsidRPr="00826112" w14:paraId="3C2BCAF1" w14:textId="77777777" w:rsidTr="00F41510">
        <w:trPr>
          <w:cantSplit/>
          <w:trHeight w:val="1131"/>
          <w:jc w:val="center"/>
          <w:del w:id="3246" w:author="OMH CKO" w:date="2018-04-17T12:27:00Z"/>
        </w:trPr>
        <w:tc>
          <w:tcPr>
            <w:tcW w:w="342" w:type="pct"/>
            <w:shd w:val="clear" w:color="auto" w:fill="auto"/>
            <w:vAlign w:val="center"/>
          </w:tcPr>
          <w:p w14:paraId="18ED8BD6" w14:textId="77777777" w:rsidR="0021035E" w:rsidRPr="00826112" w:rsidRDefault="0021035E" w:rsidP="00726FBA">
            <w:pPr>
              <w:tabs>
                <w:tab w:val="left" w:pos="720"/>
              </w:tabs>
              <w:contextualSpacing/>
              <w:jc w:val="center"/>
              <w:rPr>
                <w:del w:id="3247" w:author="OMH CKO" w:date="2018-04-17T12:27:00Z"/>
                <w:b/>
                <w:color w:val="1F497D"/>
                <w:sz w:val="18"/>
                <w:szCs w:val="18"/>
              </w:rPr>
            </w:pPr>
            <w:del w:id="3248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422" w:type="pct"/>
            <w:shd w:val="clear" w:color="auto" w:fill="auto"/>
            <w:vAlign w:val="center"/>
          </w:tcPr>
          <w:p w14:paraId="6C1A4EA1" w14:textId="77777777" w:rsidR="0021035E" w:rsidRPr="00826112" w:rsidRDefault="0021035E" w:rsidP="00726FBA">
            <w:pPr>
              <w:tabs>
                <w:tab w:val="left" w:pos="720"/>
              </w:tabs>
              <w:contextualSpacing/>
              <w:jc w:val="center"/>
              <w:rPr>
                <w:del w:id="3249" w:author="OMH CKO" w:date="2018-04-17T12:27:00Z"/>
                <w:b/>
                <w:color w:val="1F497D"/>
                <w:sz w:val="18"/>
                <w:szCs w:val="18"/>
              </w:rPr>
            </w:pPr>
            <w:del w:id="3250" w:author="OMH CKO" w:date="2018-04-17T12:27:00Z">
              <w:r w:rsidRPr="00826112">
                <w:rPr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369" w:type="pct"/>
            <w:shd w:val="clear" w:color="auto" w:fill="auto"/>
            <w:vAlign w:val="center"/>
          </w:tcPr>
          <w:p w14:paraId="4847780A" w14:textId="77777777" w:rsidR="0021035E" w:rsidRPr="00826112" w:rsidRDefault="0021035E" w:rsidP="00726FBA">
            <w:pPr>
              <w:snapToGrid w:val="0"/>
              <w:jc w:val="center"/>
              <w:rPr>
                <w:del w:id="3251" w:author="OMH CKO" w:date="2018-04-17T12:27:00Z"/>
                <w:b/>
                <w:color w:val="1F497D"/>
                <w:sz w:val="18"/>
                <w:szCs w:val="18"/>
              </w:rPr>
            </w:pPr>
            <w:del w:id="3252" w:author="OMH CKO" w:date="2018-04-17T12:27:00Z">
              <w:r>
                <w:rPr>
                  <w:i/>
                  <w:sz w:val="18"/>
                  <w:szCs w:val="18"/>
                </w:rPr>
                <w:delText>&lt;typ='N</w:delText>
              </w:r>
              <w:r w:rsidRPr="00826112">
                <w:rPr>
                  <w:i/>
                  <w:sz w:val="18"/>
                  <w:szCs w:val="18"/>
                </w:rPr>
                <w:delText>' vstup='G'&gt;</w:delText>
              </w:r>
            </w:del>
          </w:p>
        </w:tc>
        <w:tc>
          <w:tcPr>
            <w:tcW w:w="316" w:type="pct"/>
            <w:shd w:val="clear" w:color="auto" w:fill="auto"/>
            <w:vAlign w:val="center"/>
          </w:tcPr>
          <w:p w14:paraId="78D4F3B7" w14:textId="77777777" w:rsidR="0021035E" w:rsidRPr="00826112" w:rsidRDefault="0021035E" w:rsidP="00726FBA">
            <w:pPr>
              <w:tabs>
                <w:tab w:val="left" w:pos="720"/>
              </w:tabs>
              <w:contextualSpacing/>
              <w:jc w:val="center"/>
              <w:rPr>
                <w:del w:id="3253" w:author="OMH CKO" w:date="2018-04-17T12:27:00Z"/>
                <w:b/>
                <w:color w:val="1F497D"/>
                <w:sz w:val="18"/>
                <w:szCs w:val="18"/>
              </w:rPr>
            </w:pPr>
            <w:del w:id="3254" w:author="OMH CKO" w:date="2018-04-17T12:27:00Z">
              <w:r w:rsidRPr="00826112">
                <w:rPr>
                  <w:i/>
                  <w:sz w:val="18"/>
                  <w:szCs w:val="18"/>
                </w:rPr>
                <w:delText>&lt;typ='N vstup='G'&gt;</w:delText>
              </w:r>
            </w:del>
          </w:p>
        </w:tc>
        <w:tc>
          <w:tcPr>
            <w:tcW w:w="264" w:type="pct"/>
            <w:shd w:val="clear" w:color="auto" w:fill="auto"/>
          </w:tcPr>
          <w:p w14:paraId="1C96BCC0" w14:textId="77777777" w:rsidR="0021035E" w:rsidRPr="00826112" w:rsidRDefault="0021035E" w:rsidP="00726FBA">
            <w:pPr>
              <w:spacing w:after="200" w:line="276" w:lineRule="auto"/>
              <w:rPr>
                <w:del w:id="3255" w:author="OMH CKO" w:date="2018-04-17T12:27:00Z"/>
                <w:rFonts w:eastAsiaTheme="minorHAnsi"/>
                <w:b/>
                <w:sz w:val="18"/>
                <w:szCs w:val="18"/>
                <w:lang w:eastAsia="de-DE"/>
              </w:rPr>
            </w:pPr>
            <w:del w:id="3256" w:author="OMH CKO" w:date="2018-04-17T12:27:00Z">
              <w:r w:rsidRPr="00826112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16" w:type="pct"/>
            <w:shd w:val="clear" w:color="auto" w:fill="auto"/>
          </w:tcPr>
          <w:p w14:paraId="5DD3E299" w14:textId="77777777" w:rsidR="0021035E" w:rsidRPr="00826112" w:rsidRDefault="0021035E" w:rsidP="00726FBA">
            <w:pPr>
              <w:ind w:left="113" w:right="113"/>
              <w:rPr>
                <w:del w:id="3257" w:author="OMH CKO" w:date="2018-04-17T12:27:00Z"/>
                <w:sz w:val="18"/>
                <w:szCs w:val="18"/>
              </w:rPr>
            </w:pPr>
            <w:del w:id="3258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16" w:type="pct"/>
            <w:shd w:val="clear" w:color="auto" w:fill="auto"/>
          </w:tcPr>
          <w:p w14:paraId="24A8E10C" w14:textId="77777777" w:rsidR="0021035E" w:rsidRPr="00826112" w:rsidRDefault="0021035E" w:rsidP="00726FBA">
            <w:pPr>
              <w:ind w:left="113" w:right="113"/>
              <w:rPr>
                <w:del w:id="3259" w:author="OMH CKO" w:date="2018-04-17T12:27:00Z"/>
                <w:sz w:val="18"/>
                <w:szCs w:val="18"/>
              </w:rPr>
            </w:pPr>
            <w:del w:id="3260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40" w:type="pct"/>
            <w:shd w:val="clear" w:color="auto" w:fill="auto"/>
          </w:tcPr>
          <w:p w14:paraId="7DCE5E8D" w14:textId="77777777" w:rsidR="0021035E" w:rsidRPr="00826112" w:rsidRDefault="0021035E" w:rsidP="00726FBA">
            <w:pPr>
              <w:ind w:left="113" w:right="113"/>
              <w:rPr>
                <w:del w:id="3261" w:author="OMH CKO" w:date="2018-04-17T12:27:00Z"/>
                <w:sz w:val="18"/>
                <w:szCs w:val="18"/>
              </w:rPr>
            </w:pPr>
            <w:del w:id="3262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292" w:type="pct"/>
            <w:shd w:val="clear" w:color="auto" w:fill="auto"/>
          </w:tcPr>
          <w:p w14:paraId="710E3537" w14:textId="77777777" w:rsidR="0021035E" w:rsidRPr="00826112" w:rsidRDefault="0021035E" w:rsidP="00726FBA">
            <w:pPr>
              <w:ind w:left="113" w:right="113"/>
              <w:rPr>
                <w:del w:id="3263" w:author="OMH CKO" w:date="2018-04-17T12:27:00Z"/>
                <w:sz w:val="18"/>
                <w:szCs w:val="18"/>
              </w:rPr>
            </w:pPr>
            <w:del w:id="3264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16" w:type="pct"/>
            <w:shd w:val="clear" w:color="auto" w:fill="auto"/>
          </w:tcPr>
          <w:p w14:paraId="491C71B2" w14:textId="77777777" w:rsidR="0021035E" w:rsidRPr="00826112" w:rsidRDefault="0021035E" w:rsidP="00726FBA">
            <w:pPr>
              <w:ind w:left="113" w:right="113"/>
              <w:rPr>
                <w:del w:id="3265" w:author="OMH CKO" w:date="2018-04-17T12:27:00Z"/>
                <w:sz w:val="18"/>
                <w:szCs w:val="18"/>
              </w:rPr>
            </w:pPr>
            <w:del w:id="3266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16" w:type="pct"/>
            <w:shd w:val="clear" w:color="auto" w:fill="auto"/>
          </w:tcPr>
          <w:p w14:paraId="63429719" w14:textId="77777777" w:rsidR="0021035E" w:rsidRPr="00826112" w:rsidRDefault="0021035E" w:rsidP="00726FBA">
            <w:pPr>
              <w:ind w:left="113" w:right="113"/>
              <w:rPr>
                <w:del w:id="3267" w:author="OMH CKO" w:date="2018-04-17T12:27:00Z"/>
                <w:sz w:val="18"/>
                <w:szCs w:val="18"/>
              </w:rPr>
            </w:pPr>
            <w:del w:id="3268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16" w:type="pct"/>
            <w:shd w:val="clear" w:color="auto" w:fill="auto"/>
          </w:tcPr>
          <w:p w14:paraId="0CAB8755" w14:textId="77777777" w:rsidR="0021035E" w:rsidRPr="00826112" w:rsidRDefault="0021035E" w:rsidP="00726FBA">
            <w:pPr>
              <w:ind w:left="113" w:right="113"/>
              <w:rPr>
                <w:del w:id="3269" w:author="OMH CKO" w:date="2018-04-17T12:27:00Z"/>
                <w:sz w:val="18"/>
                <w:szCs w:val="18"/>
              </w:rPr>
            </w:pPr>
            <w:del w:id="3270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16" w:type="pct"/>
            <w:shd w:val="clear" w:color="auto" w:fill="auto"/>
          </w:tcPr>
          <w:p w14:paraId="2B7374EA" w14:textId="77777777" w:rsidR="0021035E" w:rsidRPr="00826112" w:rsidRDefault="0021035E" w:rsidP="00726FBA">
            <w:pPr>
              <w:ind w:left="113" w:right="113"/>
              <w:rPr>
                <w:del w:id="3271" w:author="OMH CKO" w:date="2018-04-17T12:27:00Z"/>
                <w:sz w:val="18"/>
                <w:szCs w:val="18"/>
              </w:rPr>
            </w:pPr>
            <w:del w:id="3272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316" w:type="pct"/>
          </w:tcPr>
          <w:p w14:paraId="0758EEDB" w14:textId="77777777" w:rsidR="0021035E" w:rsidRPr="00826112" w:rsidRDefault="0021035E" w:rsidP="00726FBA">
            <w:pPr>
              <w:ind w:left="113" w:right="113"/>
              <w:rPr>
                <w:del w:id="3273" w:author="OMH CKO" w:date="2018-04-17T12:27:00Z"/>
                <w:sz w:val="18"/>
                <w:szCs w:val="18"/>
              </w:rPr>
            </w:pPr>
            <w:del w:id="3274" w:author="OMH CKO" w:date="2018-04-17T12:27:00Z">
              <w:r w:rsidRPr="00475FC8">
                <w:rPr>
                  <w:i/>
                  <w:sz w:val="18"/>
                  <w:szCs w:val="18"/>
                </w:rPr>
                <w:delText>&lt;typ='N' vstup='M'&gt;</w:delText>
              </w:r>
            </w:del>
          </w:p>
        </w:tc>
        <w:tc>
          <w:tcPr>
            <w:tcW w:w="441" w:type="pct"/>
            <w:shd w:val="clear" w:color="auto" w:fill="auto"/>
            <w:vAlign w:val="center"/>
          </w:tcPr>
          <w:p w14:paraId="79D003B9" w14:textId="77777777" w:rsidR="0021035E" w:rsidRPr="00826112" w:rsidRDefault="0021035E" w:rsidP="00726FBA">
            <w:pPr>
              <w:jc w:val="center"/>
              <w:rPr>
                <w:del w:id="3275" w:author="OMH CKO" w:date="2018-04-17T12:27:00Z"/>
                <w:b/>
                <w:sz w:val="16"/>
                <w:szCs w:val="16"/>
                <w:lang w:eastAsia="de-DE"/>
              </w:rPr>
            </w:pPr>
            <w:del w:id="3276" w:author="OMH CKO" w:date="2018-04-17T12:27:00Z">
              <w:r w:rsidRPr="00826112">
                <w:rPr>
                  <w:i/>
                  <w:sz w:val="16"/>
                  <w:szCs w:val="16"/>
                </w:rPr>
                <w:delText>&lt;typ='S' up='</w:delText>
              </w:r>
              <w:r>
                <w:rPr>
                  <w:i/>
                  <w:sz w:val="16"/>
                  <w:szCs w:val="16"/>
                </w:rPr>
                <w:delText>G</w:delText>
              </w:r>
              <w:r w:rsidRPr="00826112">
                <w:rPr>
                  <w:i/>
                  <w:sz w:val="16"/>
                  <w:szCs w:val="16"/>
                </w:rPr>
                <w:delText>'&gt;</w:delText>
              </w:r>
            </w:del>
          </w:p>
        </w:tc>
      </w:tr>
    </w:tbl>
    <w:p w14:paraId="77154767" w14:textId="77777777" w:rsidR="00732BBA" w:rsidRDefault="00803ECC" w:rsidP="00F75371">
      <w:pPr>
        <w:pStyle w:val="MPCKO4"/>
        <w:rPr>
          <w:del w:id="3277" w:author="OMH CKO" w:date="2018-04-17T12:27:00Z"/>
          <w:rFonts w:eastAsiaTheme="minorHAnsi"/>
        </w:rPr>
      </w:pPr>
      <w:bookmarkStart w:id="3278" w:name="_Toc428367990"/>
      <w:del w:id="3279" w:author="OMH CKO" w:date="2018-04-17T12:27:00Z">
        <w:r>
          <w:rPr>
            <w:rFonts w:eastAsiaTheme="minorHAnsi"/>
          </w:rPr>
          <w:lastRenderedPageBreak/>
          <w:delText>II.</w:delText>
        </w:r>
        <w:r w:rsidR="00732BBA" w:rsidRPr="00AA7D81">
          <w:rPr>
            <w:rFonts w:eastAsiaTheme="minorHAnsi"/>
          </w:rPr>
          <w:delText>3.</w:delText>
        </w:r>
        <w:r w:rsidR="00774D16">
          <w:rPr>
            <w:rFonts w:eastAsiaTheme="minorHAnsi"/>
          </w:rPr>
          <w:delText>3</w:delText>
        </w:r>
        <w:r w:rsidR="00732BBA" w:rsidRPr="00AA7D81">
          <w:rPr>
            <w:rFonts w:eastAsiaTheme="minorHAnsi"/>
          </w:rPr>
          <w:delText xml:space="preserve"> Finančné údaje</w:delText>
        </w:r>
        <w:bookmarkEnd w:id="3278"/>
        <w:r w:rsidR="00732BBA" w:rsidRPr="00AA7D81">
          <w:rPr>
            <w:rFonts w:eastAsiaTheme="minorHAnsi"/>
          </w:rPr>
          <w:delText xml:space="preserve"> </w:delText>
        </w:r>
      </w:del>
    </w:p>
    <w:p w14:paraId="0661420B" w14:textId="77777777" w:rsidR="002E2DFC" w:rsidRDefault="006E6A5E" w:rsidP="001136F4">
      <w:pPr>
        <w:spacing w:after="200" w:line="276" w:lineRule="auto"/>
        <w:jc w:val="both"/>
        <w:rPr>
          <w:del w:id="3280" w:author="OMH CKO" w:date="2018-04-17T12:27:00Z"/>
          <w:rFonts w:eastAsiaTheme="minorHAnsi"/>
          <w:b/>
        </w:rPr>
      </w:pPr>
      <w:del w:id="3281" w:author="OMH CKO" w:date="2018-04-17T12:27:00Z">
        <w:r w:rsidRPr="00732BBA">
          <w:rPr>
            <w:rFonts w:eastAsiaTheme="minorHAnsi"/>
            <w:b/>
          </w:rPr>
          <w:delText xml:space="preserve">Tabuľka 4 Finančné </w:delText>
        </w:r>
        <w:r w:rsidR="002E2DFC">
          <w:rPr>
            <w:rFonts w:eastAsiaTheme="minorHAnsi"/>
            <w:b/>
          </w:rPr>
          <w:delText>údaje pre ENRF</w:delText>
        </w:r>
      </w:del>
    </w:p>
    <w:p w14:paraId="5C2F4AC7" w14:textId="77777777" w:rsidR="001B3431" w:rsidRPr="00C051A0" w:rsidRDefault="001B3431" w:rsidP="001B3431">
      <w:pPr>
        <w:shd w:val="clear" w:color="auto" w:fill="B8CCE4" w:themeFill="accent1" w:themeFillTint="66"/>
        <w:spacing w:after="120"/>
        <w:jc w:val="both"/>
        <w:rPr>
          <w:del w:id="3282" w:author="OMH CKO" w:date="2018-04-17T12:27:00Z"/>
          <w:rFonts w:eastAsiaTheme="minorHAnsi"/>
          <w:i/>
          <w:u w:val="single"/>
        </w:rPr>
      </w:pPr>
      <w:del w:id="3283" w:author="OMH CKO" w:date="2018-04-17T12:27:00Z">
        <w:r w:rsidRPr="00C051A0">
          <w:rPr>
            <w:rFonts w:eastAsiaTheme="minorHAnsi"/>
            <w:i/>
            <w:u w:val="single"/>
          </w:rPr>
          <w:delText>Zdroj údajov</w:delText>
        </w:r>
      </w:del>
    </w:p>
    <w:p w14:paraId="1D54A9A2" w14:textId="77777777" w:rsidR="0033203F" w:rsidRDefault="0033203F" w:rsidP="00F41510">
      <w:pPr>
        <w:shd w:val="clear" w:color="auto" w:fill="B8CCE4" w:themeFill="accent1" w:themeFillTint="66"/>
        <w:spacing w:before="120" w:after="120"/>
        <w:jc w:val="both"/>
        <w:rPr>
          <w:del w:id="3284" w:author="OMH CKO" w:date="2018-04-17T12:27:00Z"/>
          <w:rFonts w:eastAsiaTheme="minorHAnsi"/>
          <w:i/>
        </w:rPr>
      </w:pPr>
      <w:del w:id="3285" w:author="OMH CKO" w:date="2018-04-17T12:27:00Z">
        <w:r w:rsidRPr="00125F1A">
          <w:rPr>
            <w:rFonts w:eastAsiaTheme="minorHAnsi"/>
            <w:i/>
          </w:rPr>
          <w:delText xml:space="preserve">Údaje </w:delText>
        </w:r>
        <w:r>
          <w:rPr>
            <w:rFonts w:eastAsiaTheme="minorHAnsi"/>
            <w:i/>
          </w:rPr>
          <w:delText xml:space="preserve">v tabuľke 1 nadväzujú na tabuľku 8.2, 8.3 a 9.2 vzoru </w:delText>
        </w:r>
        <w:r w:rsidRPr="00125F1A">
          <w:rPr>
            <w:rFonts w:eastAsiaTheme="minorHAnsi"/>
            <w:i/>
          </w:rPr>
          <w:delText>OP</w:delText>
        </w:r>
        <w:r>
          <w:rPr>
            <w:rFonts w:eastAsiaTheme="minorHAnsi"/>
            <w:i/>
          </w:rPr>
          <w:delText xml:space="preserve">. </w:delText>
        </w:r>
      </w:del>
    </w:p>
    <w:p w14:paraId="53FC708F" w14:textId="77777777" w:rsidR="00C946C9" w:rsidRPr="00F41510" w:rsidRDefault="001B3431" w:rsidP="00F41510">
      <w:pPr>
        <w:shd w:val="clear" w:color="auto" w:fill="B8CCE4" w:themeFill="accent1" w:themeFillTint="66"/>
        <w:spacing w:after="120"/>
        <w:jc w:val="both"/>
        <w:rPr>
          <w:del w:id="3286" w:author="OMH CKO" w:date="2018-04-17T12:27:00Z"/>
          <w:rFonts w:eastAsiaTheme="minorHAnsi"/>
          <w:i/>
        </w:rPr>
      </w:pPr>
      <w:del w:id="3287" w:author="OMH CKO" w:date="2018-04-17T12:27:00Z">
        <w:r w:rsidRPr="00613CA6">
          <w:rPr>
            <w:rFonts w:eastAsiaTheme="minorHAnsi"/>
            <w:i/>
          </w:rPr>
          <w:delText xml:space="preserve">Stĺpce 1 - </w:delText>
        </w:r>
        <w:r w:rsidR="00613CA6" w:rsidRPr="00F41510">
          <w:rPr>
            <w:rFonts w:eastAsiaTheme="minorHAnsi"/>
            <w:i/>
          </w:rPr>
          <w:delText>17</w:delText>
        </w:r>
        <w:r w:rsidRPr="00613CA6">
          <w:rPr>
            <w:rFonts w:eastAsiaTheme="minorHAnsi"/>
            <w:i/>
          </w:rPr>
          <w:delText xml:space="preserve"> </w:delText>
        </w:r>
        <w:r w:rsidR="003C7CC5">
          <w:rPr>
            <w:rFonts w:eastAsiaTheme="minorHAnsi"/>
            <w:i/>
          </w:rPr>
          <w:delText>–</w:delText>
        </w:r>
        <w:r w:rsidRPr="00613CA6">
          <w:rPr>
            <w:rFonts w:eastAsiaTheme="minorHAnsi"/>
            <w:i/>
          </w:rPr>
          <w:delText xml:space="preserve"> automaticky generované ITMS2014+ </w:delText>
        </w:r>
      </w:del>
    </w:p>
    <w:tbl>
      <w:tblPr>
        <w:tblStyle w:val="Mriekatabuky"/>
        <w:tblW w:w="5062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257"/>
        <w:gridCol w:w="696"/>
        <w:gridCol w:w="693"/>
        <w:gridCol w:w="824"/>
        <w:gridCol w:w="825"/>
        <w:gridCol w:w="825"/>
        <w:gridCol w:w="825"/>
        <w:gridCol w:w="822"/>
        <w:gridCol w:w="822"/>
        <w:gridCol w:w="822"/>
        <w:gridCol w:w="822"/>
        <w:gridCol w:w="822"/>
        <w:gridCol w:w="822"/>
        <w:gridCol w:w="822"/>
        <w:gridCol w:w="856"/>
        <w:gridCol w:w="978"/>
        <w:gridCol w:w="635"/>
      </w:tblGrid>
      <w:tr w:rsidR="00063443" w:rsidRPr="00737FEF" w14:paraId="7014A94A" w14:textId="77777777" w:rsidTr="00F41510">
        <w:trPr>
          <w:cantSplit/>
          <w:trHeight w:val="458"/>
          <w:del w:id="3288" w:author="OMH CKO" w:date="2018-04-17T12:27:00Z"/>
        </w:trPr>
        <w:tc>
          <w:tcPr>
            <w:tcW w:w="444" w:type="pct"/>
            <w:shd w:val="clear" w:color="auto" w:fill="B8CCE4" w:themeFill="accent1" w:themeFillTint="66"/>
            <w:textDirection w:val="btLr"/>
            <w:vAlign w:val="center"/>
          </w:tcPr>
          <w:p w14:paraId="16770D72" w14:textId="77777777" w:rsidR="00C946C9" w:rsidRPr="00737FEF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89" w:author="OMH CKO" w:date="2018-04-17T12:27:00Z"/>
                <w:rFonts w:eastAsiaTheme="minorHAnsi"/>
                <w:b/>
                <w:sz w:val="15"/>
                <w:szCs w:val="15"/>
              </w:rPr>
            </w:pPr>
            <w:del w:id="3290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1.</w:delText>
              </w:r>
            </w:del>
          </w:p>
        </w:tc>
        <w:tc>
          <w:tcPr>
            <w:tcW w:w="246" w:type="pct"/>
            <w:shd w:val="clear" w:color="auto" w:fill="B8CCE4" w:themeFill="accent1" w:themeFillTint="66"/>
            <w:textDirection w:val="btLr"/>
            <w:vAlign w:val="center"/>
          </w:tcPr>
          <w:p w14:paraId="704B8CAD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9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92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2.</w:delText>
              </w:r>
            </w:del>
          </w:p>
        </w:tc>
        <w:tc>
          <w:tcPr>
            <w:tcW w:w="245" w:type="pct"/>
            <w:shd w:val="clear" w:color="auto" w:fill="B8CCE4" w:themeFill="accent1" w:themeFillTint="66"/>
            <w:textDirection w:val="btLr"/>
            <w:vAlign w:val="center"/>
          </w:tcPr>
          <w:p w14:paraId="1D60C6E1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9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94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3.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  <w:vAlign w:val="center"/>
          </w:tcPr>
          <w:p w14:paraId="24BA6D4C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9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96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4.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  <w:vAlign w:val="center"/>
          </w:tcPr>
          <w:p w14:paraId="1EFFC1FF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9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298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5.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  <w:vAlign w:val="center"/>
          </w:tcPr>
          <w:p w14:paraId="54C20EC1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29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00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6.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  <w:vAlign w:val="center"/>
          </w:tcPr>
          <w:p w14:paraId="33BCE804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0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02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7.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  <w:vAlign w:val="center"/>
          </w:tcPr>
          <w:p w14:paraId="711DBC7D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0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04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8.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  <w:vAlign w:val="center"/>
          </w:tcPr>
          <w:p w14:paraId="1CD4FBDA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0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06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9.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  <w:vAlign w:val="center"/>
          </w:tcPr>
          <w:p w14:paraId="31CE982A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0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08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10.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  <w:vAlign w:val="center"/>
          </w:tcPr>
          <w:p w14:paraId="5DB03F0D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0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10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11.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  <w:vAlign w:val="center"/>
          </w:tcPr>
          <w:p w14:paraId="4D6FAD9D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1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12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12.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  <w:vAlign w:val="center"/>
          </w:tcPr>
          <w:p w14:paraId="50643C59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1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14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13.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  <w:vAlign w:val="center"/>
          </w:tcPr>
          <w:p w14:paraId="306BF3C8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1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16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14.</w:delText>
              </w:r>
            </w:del>
          </w:p>
        </w:tc>
        <w:tc>
          <w:tcPr>
            <w:tcW w:w="302" w:type="pct"/>
            <w:shd w:val="clear" w:color="auto" w:fill="B8CCE4" w:themeFill="accent1" w:themeFillTint="66"/>
            <w:textDirection w:val="btLr"/>
            <w:vAlign w:val="center"/>
          </w:tcPr>
          <w:p w14:paraId="38740424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1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18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15.</w:delText>
              </w:r>
            </w:del>
          </w:p>
        </w:tc>
        <w:tc>
          <w:tcPr>
            <w:tcW w:w="345" w:type="pct"/>
            <w:shd w:val="clear" w:color="auto" w:fill="B8CCE4" w:themeFill="accent1" w:themeFillTint="66"/>
            <w:textDirection w:val="btLr"/>
            <w:vAlign w:val="center"/>
          </w:tcPr>
          <w:p w14:paraId="55CFB3AA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1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20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16.</w:delText>
              </w:r>
            </w:del>
          </w:p>
        </w:tc>
        <w:tc>
          <w:tcPr>
            <w:tcW w:w="224" w:type="pct"/>
            <w:shd w:val="clear" w:color="auto" w:fill="B8CCE4" w:themeFill="accent1" w:themeFillTint="66"/>
            <w:textDirection w:val="btLr"/>
            <w:vAlign w:val="center"/>
          </w:tcPr>
          <w:p w14:paraId="1C2C71C1" w14:textId="77777777" w:rsidR="00C946C9" w:rsidRPr="00F41510" w:rsidRDefault="00C946C9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32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322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17.</w:delText>
              </w:r>
            </w:del>
          </w:p>
        </w:tc>
      </w:tr>
      <w:tr w:rsidR="00063443" w:rsidRPr="00737FEF" w14:paraId="0FEB3FBF" w14:textId="77777777" w:rsidTr="00F41510">
        <w:trPr>
          <w:cantSplit/>
          <w:trHeight w:val="2425"/>
          <w:del w:id="3323" w:author="OMH CKO" w:date="2018-04-17T12:27:00Z"/>
        </w:trPr>
        <w:tc>
          <w:tcPr>
            <w:tcW w:w="444" w:type="pct"/>
            <w:shd w:val="clear" w:color="auto" w:fill="B8CCE4" w:themeFill="accent1" w:themeFillTint="66"/>
            <w:textDirection w:val="btLr"/>
          </w:tcPr>
          <w:p w14:paraId="63AF7437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24" w:author="OMH CKO" w:date="2018-04-17T12:27:00Z"/>
                <w:rFonts w:eastAsiaTheme="minorHAnsi"/>
                <w:b/>
                <w:sz w:val="15"/>
                <w:szCs w:val="15"/>
              </w:rPr>
            </w:pPr>
            <w:del w:id="3325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Priorita Únie</w:delText>
              </w:r>
            </w:del>
          </w:p>
        </w:tc>
        <w:tc>
          <w:tcPr>
            <w:tcW w:w="246" w:type="pct"/>
            <w:shd w:val="clear" w:color="auto" w:fill="B8CCE4" w:themeFill="accent1" w:themeFillTint="66"/>
            <w:textDirection w:val="btLr"/>
          </w:tcPr>
          <w:p w14:paraId="5D0A5764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26" w:author="OMH CKO" w:date="2018-04-17T12:27:00Z"/>
                <w:rFonts w:eastAsiaTheme="minorHAnsi"/>
                <w:b/>
                <w:sz w:val="15"/>
                <w:szCs w:val="15"/>
              </w:rPr>
            </w:pPr>
            <w:del w:id="3327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Vybraný osobitný cieľ</w:delText>
              </w:r>
            </w:del>
          </w:p>
        </w:tc>
        <w:tc>
          <w:tcPr>
            <w:tcW w:w="245" w:type="pct"/>
            <w:shd w:val="clear" w:color="auto" w:fill="B8CCE4" w:themeFill="accent1" w:themeFillTint="66"/>
            <w:textDirection w:val="btLr"/>
          </w:tcPr>
          <w:p w14:paraId="70C7895E" w14:textId="77777777" w:rsidR="002E2DFC" w:rsidRPr="00F41510" w:rsidRDefault="00F14904" w:rsidP="00F41510">
            <w:pPr>
              <w:spacing w:after="200" w:line="276" w:lineRule="auto"/>
              <w:ind w:left="113" w:right="113"/>
              <w:jc w:val="center"/>
              <w:rPr>
                <w:del w:id="3328" w:author="OMH CKO" w:date="2018-04-17T12:27:00Z"/>
                <w:rFonts w:eastAsiaTheme="minorHAnsi"/>
                <w:b/>
                <w:sz w:val="15"/>
                <w:szCs w:val="15"/>
              </w:rPr>
            </w:pPr>
            <w:del w:id="3329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TC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</w:tcPr>
          <w:p w14:paraId="31EDC686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30" w:author="OMH CKO" w:date="2018-04-17T12:27:00Z"/>
                <w:rFonts w:eastAsiaTheme="minorHAnsi"/>
                <w:b/>
                <w:sz w:val="15"/>
                <w:szCs w:val="15"/>
              </w:rPr>
            </w:pPr>
            <w:del w:id="3331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Opatrenie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</w:tcPr>
          <w:p w14:paraId="09E5C166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32" w:author="OMH CKO" w:date="2018-04-17T12:27:00Z"/>
                <w:rFonts w:eastAsiaTheme="minorHAnsi"/>
                <w:b/>
                <w:sz w:val="15"/>
                <w:szCs w:val="15"/>
              </w:rPr>
            </w:pPr>
            <w:del w:id="3333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Celkový verejný príspevok (EUR)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</w:tcPr>
          <w:p w14:paraId="4E391ACE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34" w:author="OMH CKO" w:date="2018-04-17T12:27:00Z"/>
                <w:rFonts w:eastAsiaTheme="minorHAnsi"/>
                <w:b/>
                <w:sz w:val="15"/>
                <w:szCs w:val="15"/>
              </w:rPr>
            </w:pPr>
            <w:del w:id="3335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Príspevok ENRF (EUR)</w:delText>
              </w:r>
            </w:del>
          </w:p>
        </w:tc>
        <w:tc>
          <w:tcPr>
            <w:tcW w:w="291" w:type="pct"/>
            <w:shd w:val="clear" w:color="auto" w:fill="B8CCE4" w:themeFill="accent1" w:themeFillTint="66"/>
            <w:textDirection w:val="btLr"/>
          </w:tcPr>
          <w:p w14:paraId="7FC625E0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36" w:author="OMH CKO" w:date="2018-04-17T12:27:00Z"/>
                <w:rFonts w:eastAsiaTheme="minorHAnsi"/>
                <w:b/>
                <w:sz w:val="15"/>
                <w:szCs w:val="15"/>
              </w:rPr>
            </w:pPr>
            <w:del w:id="3337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Príspevok na oblasť zmeny klímy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</w:tcPr>
          <w:p w14:paraId="6FA808CB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38" w:author="OMH CKO" w:date="2018-04-17T12:27:00Z"/>
                <w:rFonts w:eastAsiaTheme="minorHAnsi"/>
                <w:b/>
                <w:sz w:val="15"/>
                <w:szCs w:val="15"/>
              </w:rPr>
            </w:pPr>
            <w:del w:id="3339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Miera spolufinancovania z ENRF (%)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</w:tcPr>
          <w:p w14:paraId="1C664EDB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40" w:author="OMH CKO" w:date="2018-04-17T12:27:00Z"/>
                <w:rFonts w:eastAsiaTheme="minorHAnsi"/>
                <w:b/>
                <w:sz w:val="15"/>
                <w:szCs w:val="15"/>
              </w:rPr>
            </w:pPr>
            <w:del w:id="3341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Celkové oprávnené výdavky na vybrané projekty (EUR)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</w:tcPr>
          <w:p w14:paraId="1BEBEBD2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42" w:author="OMH CKO" w:date="2018-04-17T12:27:00Z"/>
                <w:rFonts w:eastAsiaTheme="minorHAnsi"/>
                <w:b/>
                <w:sz w:val="15"/>
                <w:szCs w:val="15"/>
              </w:rPr>
            </w:pPr>
            <w:del w:id="3343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Celkový verejný príspevok na vybrané projekty (EUR)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</w:tcPr>
          <w:p w14:paraId="44C29CF9" w14:textId="77777777" w:rsidR="002E2DFC" w:rsidRPr="00F41510" w:rsidRDefault="002E2DFC" w:rsidP="00F41510">
            <w:pPr>
              <w:spacing w:after="200" w:line="276" w:lineRule="auto"/>
              <w:ind w:left="113" w:right="113"/>
              <w:jc w:val="center"/>
              <w:rPr>
                <w:del w:id="3344" w:author="OMH CKO" w:date="2018-04-17T12:27:00Z"/>
                <w:rFonts w:eastAsiaTheme="minorHAnsi"/>
                <w:b/>
                <w:sz w:val="15"/>
                <w:szCs w:val="15"/>
              </w:rPr>
            </w:pPr>
            <w:del w:id="3345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Podiel celkových pridelených prostriedkov na ktoré sa vzťahujú vybrané projekty (%)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</w:tcPr>
          <w:p w14:paraId="790CD372" w14:textId="77777777" w:rsidR="002E2DFC" w:rsidRPr="00F41510" w:rsidRDefault="00F14904" w:rsidP="00F41510">
            <w:pPr>
              <w:spacing w:after="200" w:line="276" w:lineRule="auto"/>
              <w:ind w:left="113" w:right="113"/>
              <w:jc w:val="center"/>
              <w:rPr>
                <w:del w:id="3346" w:author="OMH CKO" w:date="2018-04-17T12:27:00Z"/>
                <w:rFonts w:eastAsiaTheme="minorHAnsi"/>
                <w:b/>
                <w:sz w:val="15"/>
                <w:szCs w:val="15"/>
              </w:rPr>
            </w:pPr>
            <w:del w:id="3347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Príspevok vybraných projektov na podporu k oblasti zmeny klímy (EUR)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</w:tcPr>
          <w:p w14:paraId="7C18B831" w14:textId="77777777" w:rsidR="002E2DFC" w:rsidRPr="00F41510" w:rsidRDefault="00F14904" w:rsidP="00F41510">
            <w:pPr>
              <w:spacing w:after="200" w:line="276" w:lineRule="auto"/>
              <w:ind w:left="113" w:right="113"/>
              <w:jc w:val="center"/>
              <w:rPr>
                <w:del w:id="3348" w:author="OMH CKO" w:date="2018-04-17T12:27:00Z"/>
                <w:rFonts w:eastAsiaTheme="minorHAnsi"/>
                <w:b/>
                <w:sz w:val="15"/>
                <w:szCs w:val="15"/>
              </w:rPr>
            </w:pPr>
            <w:del w:id="3349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Celkové oprávnené výdavky, ktoré príjemcovia oznámili RO (EUR)</w:delText>
              </w:r>
            </w:del>
          </w:p>
        </w:tc>
        <w:tc>
          <w:tcPr>
            <w:tcW w:w="290" w:type="pct"/>
            <w:shd w:val="clear" w:color="auto" w:fill="B8CCE4" w:themeFill="accent1" w:themeFillTint="66"/>
            <w:textDirection w:val="btLr"/>
          </w:tcPr>
          <w:p w14:paraId="5B5F32B3" w14:textId="77777777" w:rsidR="002E2DFC" w:rsidRPr="00F41510" w:rsidRDefault="00F14904" w:rsidP="00F41510">
            <w:pPr>
              <w:spacing w:after="200" w:line="276" w:lineRule="auto"/>
              <w:ind w:left="113" w:right="113"/>
              <w:jc w:val="center"/>
              <w:rPr>
                <w:del w:id="3350" w:author="OMH CKO" w:date="2018-04-17T12:27:00Z"/>
                <w:rFonts w:eastAsiaTheme="minorHAnsi"/>
                <w:b/>
                <w:sz w:val="15"/>
                <w:szCs w:val="15"/>
              </w:rPr>
            </w:pPr>
            <w:del w:id="3351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Celkové oprávnené verejné výdavky, ktoré príjemcovia oznámili RO (EUR)</w:delText>
              </w:r>
            </w:del>
          </w:p>
        </w:tc>
        <w:tc>
          <w:tcPr>
            <w:tcW w:w="302" w:type="pct"/>
            <w:shd w:val="clear" w:color="auto" w:fill="B8CCE4" w:themeFill="accent1" w:themeFillTint="66"/>
            <w:textDirection w:val="btLr"/>
          </w:tcPr>
          <w:p w14:paraId="6E28E374" w14:textId="77777777" w:rsidR="002E2DFC" w:rsidRPr="00F41510" w:rsidRDefault="00F14904" w:rsidP="00F41510">
            <w:pPr>
              <w:spacing w:after="200" w:line="276" w:lineRule="auto"/>
              <w:ind w:left="113" w:right="113"/>
              <w:jc w:val="center"/>
              <w:rPr>
                <w:del w:id="3352" w:author="OMH CKO" w:date="2018-04-17T12:27:00Z"/>
                <w:rFonts w:eastAsiaTheme="minorHAnsi"/>
                <w:b/>
                <w:sz w:val="15"/>
                <w:szCs w:val="15"/>
              </w:rPr>
            </w:pPr>
            <w:del w:id="3353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Podiel príjemcami oznámených celkových oprávnených verejných výdavkov z celkových pridelených prostriedkov (%)</w:delText>
              </w:r>
            </w:del>
          </w:p>
        </w:tc>
        <w:tc>
          <w:tcPr>
            <w:tcW w:w="345" w:type="pct"/>
            <w:shd w:val="clear" w:color="auto" w:fill="B8CCE4" w:themeFill="accent1" w:themeFillTint="66"/>
            <w:textDirection w:val="btLr"/>
          </w:tcPr>
          <w:p w14:paraId="31AABE98" w14:textId="77777777" w:rsidR="002E2DFC" w:rsidRPr="00F41510" w:rsidRDefault="00F14904" w:rsidP="00F41510">
            <w:pPr>
              <w:spacing w:after="200" w:line="276" w:lineRule="auto"/>
              <w:ind w:left="113" w:right="113"/>
              <w:jc w:val="center"/>
              <w:rPr>
                <w:del w:id="3354" w:author="OMH CKO" w:date="2018-04-17T12:27:00Z"/>
                <w:rFonts w:eastAsiaTheme="minorHAnsi"/>
                <w:b/>
                <w:sz w:val="15"/>
                <w:szCs w:val="15"/>
              </w:rPr>
            </w:pPr>
            <w:del w:id="3355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>Príspevok celkových oprávnených verejných výdavkov k oblasti zmeny klímy, ktoré príjemcovia oznámili RO (EUR)</w:delText>
              </w:r>
            </w:del>
          </w:p>
        </w:tc>
        <w:tc>
          <w:tcPr>
            <w:tcW w:w="224" w:type="pct"/>
            <w:shd w:val="clear" w:color="auto" w:fill="B8CCE4" w:themeFill="accent1" w:themeFillTint="66"/>
            <w:textDirection w:val="btLr"/>
          </w:tcPr>
          <w:p w14:paraId="7E5EA4F5" w14:textId="77777777" w:rsidR="002E2DFC" w:rsidRPr="00F41510" w:rsidRDefault="00F14904" w:rsidP="00F41510">
            <w:pPr>
              <w:spacing w:after="200" w:line="276" w:lineRule="auto"/>
              <w:ind w:left="113" w:right="113"/>
              <w:jc w:val="center"/>
              <w:rPr>
                <w:del w:id="3356" w:author="OMH CKO" w:date="2018-04-17T12:27:00Z"/>
                <w:rFonts w:eastAsiaTheme="minorHAnsi"/>
                <w:b/>
                <w:sz w:val="15"/>
                <w:szCs w:val="15"/>
              </w:rPr>
            </w:pPr>
            <w:del w:id="3357" w:author="OMH CKO" w:date="2018-04-17T12:27:00Z">
              <w:r w:rsidRPr="00F41510">
                <w:rPr>
                  <w:rFonts w:eastAsiaTheme="minorHAnsi"/>
                  <w:b/>
                  <w:sz w:val="15"/>
                  <w:szCs w:val="15"/>
                </w:rPr>
                <w:delText xml:space="preserve">Počet vybraných </w:delText>
              </w:r>
              <w:r w:rsidR="00613CA6">
                <w:rPr>
                  <w:rFonts w:eastAsiaTheme="minorHAnsi"/>
                  <w:b/>
                  <w:sz w:val="15"/>
                  <w:szCs w:val="15"/>
                </w:rPr>
                <w:delText>projektov</w:delText>
              </w:r>
            </w:del>
          </w:p>
        </w:tc>
      </w:tr>
      <w:tr w:rsidR="00737FEF" w14:paraId="2E83263A" w14:textId="77777777" w:rsidTr="00F41510">
        <w:trPr>
          <w:del w:id="3358" w:author="OMH CKO" w:date="2018-04-17T12:27:00Z"/>
        </w:trPr>
        <w:tc>
          <w:tcPr>
            <w:tcW w:w="444" w:type="pct"/>
          </w:tcPr>
          <w:p w14:paraId="4EF935DD" w14:textId="77777777" w:rsidR="001C0AE4" w:rsidRPr="00F41510" w:rsidRDefault="00123D2A" w:rsidP="00F41510">
            <w:pPr>
              <w:spacing w:after="200" w:line="276" w:lineRule="auto"/>
              <w:rPr>
                <w:del w:id="3359" w:author="OMH CKO" w:date="2018-04-17T12:27:00Z"/>
                <w:rFonts w:eastAsiaTheme="minorHAnsi"/>
                <w:b/>
                <w:sz w:val="16"/>
                <w:szCs w:val="16"/>
              </w:rPr>
            </w:pPr>
            <w:del w:id="3360" w:author="OMH CKO" w:date="2018-04-17T12:27:00Z">
              <w:r>
                <w:rPr>
                  <w:rFonts w:eastAsiaTheme="minorHAnsi"/>
                  <w:b/>
                  <w:sz w:val="16"/>
                  <w:szCs w:val="16"/>
                </w:rPr>
                <w:delText xml:space="preserve">1 </w:delText>
              </w:r>
              <w:r w:rsidR="001C0AE4" w:rsidRPr="00F41510">
                <w:rPr>
                  <w:rFonts w:eastAsiaTheme="minorHAnsi"/>
                  <w:b/>
                  <w:sz w:val="16"/>
                  <w:szCs w:val="16"/>
                </w:rPr>
                <w:delText>Podpora  environmentálne udržateľného, zdrojovo efektívneho, inovačného, konkurencieschopného a znalostného rybárstva</w:delText>
              </w:r>
            </w:del>
          </w:p>
        </w:tc>
        <w:tc>
          <w:tcPr>
            <w:tcW w:w="246" w:type="pct"/>
          </w:tcPr>
          <w:p w14:paraId="499430F5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61" w:author="OMH CKO" w:date="2018-04-17T12:27:00Z"/>
                <w:rFonts w:eastAsiaTheme="minorHAnsi"/>
                <w:sz w:val="15"/>
                <w:szCs w:val="15"/>
              </w:rPr>
            </w:pPr>
            <w:del w:id="3362" w:author="OMH CKO" w:date="2018-04-17T12:27:00Z">
              <w:r w:rsidRPr="00F41510">
                <w:rPr>
                  <w:i/>
                  <w:sz w:val="15"/>
                  <w:szCs w:val="15"/>
                </w:rPr>
                <w:delText>&lt;typ='S' vstup='G'&gt;</w:delText>
              </w:r>
            </w:del>
          </w:p>
        </w:tc>
        <w:tc>
          <w:tcPr>
            <w:tcW w:w="245" w:type="pct"/>
          </w:tcPr>
          <w:p w14:paraId="55270064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63" w:author="OMH CKO" w:date="2018-04-17T12:27:00Z"/>
                <w:rFonts w:eastAsiaTheme="minorHAnsi"/>
                <w:sz w:val="15"/>
                <w:szCs w:val="15"/>
              </w:rPr>
            </w:pPr>
            <w:del w:id="3364" w:author="OMH CKO" w:date="2018-04-17T12:27:00Z">
              <w:r w:rsidRPr="00F41510">
                <w:rPr>
                  <w:i/>
                  <w:sz w:val="15"/>
                  <w:szCs w:val="15"/>
                </w:rPr>
                <w:delText>&lt;typ='S' vstup='G'&gt;</w:delText>
              </w:r>
            </w:del>
          </w:p>
        </w:tc>
        <w:tc>
          <w:tcPr>
            <w:tcW w:w="291" w:type="pct"/>
          </w:tcPr>
          <w:p w14:paraId="5446F0EA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65" w:author="OMH CKO" w:date="2018-04-17T12:27:00Z"/>
                <w:rFonts w:eastAsiaTheme="minorHAnsi"/>
                <w:sz w:val="15"/>
                <w:szCs w:val="15"/>
              </w:rPr>
            </w:pPr>
            <w:del w:id="3366" w:author="OMH CKO" w:date="2018-04-17T12:27:00Z">
              <w:r w:rsidRPr="00F41510">
                <w:rPr>
                  <w:i/>
                  <w:sz w:val="15"/>
                  <w:szCs w:val="15"/>
                </w:rPr>
                <w:delText>&lt;typ='S' vstup='G'&gt;</w:delText>
              </w:r>
            </w:del>
          </w:p>
        </w:tc>
        <w:tc>
          <w:tcPr>
            <w:tcW w:w="291" w:type="pct"/>
          </w:tcPr>
          <w:p w14:paraId="40953320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67" w:author="OMH CKO" w:date="2018-04-17T12:27:00Z"/>
                <w:rFonts w:eastAsiaTheme="minorHAnsi"/>
                <w:sz w:val="15"/>
                <w:szCs w:val="15"/>
              </w:rPr>
            </w:pPr>
            <w:del w:id="3368" w:author="OMH CKO" w:date="2018-04-17T12:27:00Z">
              <w:r w:rsidRPr="00F41510">
                <w:rPr>
                  <w:i/>
                  <w:sz w:val="15"/>
                  <w:szCs w:val="15"/>
                </w:rPr>
                <w:delText>&lt;typ='N' vstup='M'&gt;</w:delText>
              </w:r>
            </w:del>
          </w:p>
        </w:tc>
        <w:tc>
          <w:tcPr>
            <w:tcW w:w="291" w:type="pct"/>
          </w:tcPr>
          <w:p w14:paraId="36D71E9A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69" w:author="OMH CKO" w:date="2018-04-17T12:27:00Z"/>
                <w:rFonts w:eastAsiaTheme="minorHAnsi"/>
                <w:sz w:val="15"/>
                <w:szCs w:val="15"/>
              </w:rPr>
            </w:pPr>
            <w:del w:id="3370" w:author="OMH CKO" w:date="2018-04-17T12:27:00Z">
              <w:r w:rsidRPr="00F41510">
                <w:rPr>
                  <w:i/>
                  <w:sz w:val="15"/>
                  <w:szCs w:val="15"/>
                </w:rPr>
                <w:delText>&lt;typ='N' vstup='M'&gt;</w:delText>
              </w:r>
            </w:del>
          </w:p>
        </w:tc>
        <w:tc>
          <w:tcPr>
            <w:tcW w:w="291" w:type="pct"/>
          </w:tcPr>
          <w:p w14:paraId="75BDDAD3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71" w:author="OMH CKO" w:date="2018-04-17T12:27:00Z"/>
                <w:rFonts w:eastAsiaTheme="minorHAnsi"/>
                <w:sz w:val="15"/>
                <w:szCs w:val="15"/>
              </w:rPr>
            </w:pPr>
            <w:del w:id="3372" w:author="OMH CKO" w:date="2018-04-17T12:27:00Z">
              <w:r w:rsidRPr="00BF22BD">
                <w:rPr>
                  <w:i/>
                  <w:sz w:val="15"/>
                  <w:szCs w:val="15"/>
                </w:rPr>
                <w:delText xml:space="preserve">&lt;typ='N' </w:delText>
              </w:r>
              <w:r>
                <w:rPr>
                  <w:i/>
                  <w:sz w:val="15"/>
                  <w:szCs w:val="15"/>
                </w:rPr>
                <w:delText>vstup='G</w:delText>
              </w:r>
              <w:r w:rsidRPr="00BF22BD">
                <w:rPr>
                  <w:i/>
                  <w:sz w:val="15"/>
                  <w:szCs w:val="15"/>
                </w:rPr>
                <w:delText>'&gt;</w:delText>
              </w:r>
            </w:del>
          </w:p>
        </w:tc>
        <w:tc>
          <w:tcPr>
            <w:tcW w:w="290" w:type="pct"/>
          </w:tcPr>
          <w:p w14:paraId="0F80CB8A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73" w:author="OMH CKO" w:date="2018-04-17T12:27:00Z"/>
                <w:rFonts w:eastAsiaTheme="minorHAnsi"/>
                <w:sz w:val="15"/>
                <w:szCs w:val="15"/>
              </w:rPr>
            </w:pPr>
            <w:del w:id="3374" w:author="OMH CKO" w:date="2018-04-17T12:27:00Z">
              <w:r>
                <w:rPr>
                  <w:i/>
                  <w:sz w:val="15"/>
                  <w:szCs w:val="15"/>
                </w:rPr>
                <w:delText>&lt;typ='P</w:delText>
              </w:r>
              <w:r w:rsidRPr="00BF22BD">
                <w:rPr>
                  <w:i/>
                  <w:sz w:val="15"/>
                  <w:szCs w:val="15"/>
                </w:rPr>
                <w:delText xml:space="preserve">' </w:delText>
              </w:r>
              <w:r>
                <w:rPr>
                  <w:i/>
                  <w:sz w:val="15"/>
                  <w:szCs w:val="15"/>
                </w:rPr>
                <w:delText>vstup='G</w:delText>
              </w:r>
              <w:r w:rsidRPr="00BF22BD">
                <w:rPr>
                  <w:i/>
                  <w:sz w:val="15"/>
                  <w:szCs w:val="15"/>
                </w:rPr>
                <w:delText>'&gt;</w:delText>
              </w:r>
            </w:del>
          </w:p>
        </w:tc>
        <w:tc>
          <w:tcPr>
            <w:tcW w:w="290" w:type="pct"/>
          </w:tcPr>
          <w:p w14:paraId="5B0D1C69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75" w:author="OMH CKO" w:date="2018-04-17T12:27:00Z"/>
                <w:rFonts w:eastAsiaTheme="minorHAnsi"/>
                <w:sz w:val="15"/>
                <w:szCs w:val="15"/>
              </w:rPr>
            </w:pPr>
            <w:del w:id="3376" w:author="OMH CKO" w:date="2018-04-17T12:27:00Z">
              <w:r w:rsidRPr="00F41510">
                <w:rPr>
                  <w:i/>
                  <w:sz w:val="15"/>
                  <w:szCs w:val="15"/>
                </w:rPr>
                <w:delText>&lt;typ='N' vstup='M'&gt;</w:delText>
              </w:r>
            </w:del>
          </w:p>
        </w:tc>
        <w:tc>
          <w:tcPr>
            <w:tcW w:w="290" w:type="pct"/>
          </w:tcPr>
          <w:p w14:paraId="2107D997" w14:textId="77777777" w:rsidR="001C0AE4" w:rsidRPr="00F41510" w:rsidRDefault="001C0AE4" w:rsidP="007F3B96">
            <w:pPr>
              <w:spacing w:after="200" w:line="276" w:lineRule="auto"/>
              <w:jc w:val="both"/>
              <w:rPr>
                <w:del w:id="3377" w:author="OMH CKO" w:date="2018-04-17T12:27:00Z"/>
                <w:rFonts w:eastAsiaTheme="minorHAnsi"/>
                <w:sz w:val="15"/>
                <w:szCs w:val="15"/>
              </w:rPr>
            </w:pPr>
            <w:del w:id="3378" w:author="OMH CKO" w:date="2018-04-17T12:27:00Z">
              <w:r w:rsidRPr="00F41510">
                <w:rPr>
                  <w:i/>
                  <w:sz w:val="15"/>
                  <w:szCs w:val="15"/>
                </w:rPr>
                <w:delText>&lt;typ='N' vstup='M'&gt;</w:delText>
              </w:r>
            </w:del>
          </w:p>
        </w:tc>
        <w:tc>
          <w:tcPr>
            <w:tcW w:w="290" w:type="pct"/>
          </w:tcPr>
          <w:p w14:paraId="4533297B" w14:textId="77777777" w:rsidR="001C0AE4" w:rsidRDefault="001C0AE4" w:rsidP="007F3B96">
            <w:pPr>
              <w:spacing w:after="200" w:line="276" w:lineRule="auto"/>
              <w:jc w:val="both"/>
              <w:rPr>
                <w:del w:id="3379" w:author="OMH CKO" w:date="2018-04-17T12:27:00Z"/>
                <w:rFonts w:eastAsiaTheme="minorHAnsi"/>
              </w:rPr>
            </w:pPr>
            <w:del w:id="3380" w:author="OMH CKO" w:date="2018-04-17T12:27:00Z">
              <w:r>
                <w:rPr>
                  <w:i/>
                  <w:sz w:val="15"/>
                  <w:szCs w:val="15"/>
                </w:rPr>
                <w:delText>&lt;typ='P</w:delText>
              </w:r>
              <w:r w:rsidRPr="00BF22BD">
                <w:rPr>
                  <w:i/>
                  <w:sz w:val="15"/>
                  <w:szCs w:val="15"/>
                </w:rPr>
                <w:delText>' vstup='M'&gt;</w:delText>
              </w:r>
            </w:del>
          </w:p>
        </w:tc>
        <w:tc>
          <w:tcPr>
            <w:tcW w:w="290" w:type="pct"/>
          </w:tcPr>
          <w:p w14:paraId="56CB334B" w14:textId="77777777" w:rsidR="001C0AE4" w:rsidRDefault="001C0AE4" w:rsidP="007F3B96">
            <w:pPr>
              <w:spacing w:after="200" w:line="276" w:lineRule="auto"/>
              <w:jc w:val="both"/>
              <w:rPr>
                <w:del w:id="3381" w:author="OMH CKO" w:date="2018-04-17T12:27:00Z"/>
                <w:rFonts w:eastAsiaTheme="minorHAnsi"/>
              </w:rPr>
            </w:pPr>
            <w:del w:id="3382" w:author="OMH CKO" w:date="2018-04-17T12:27:00Z">
              <w:r w:rsidRPr="00BF22BD">
                <w:rPr>
                  <w:i/>
                  <w:sz w:val="15"/>
                  <w:szCs w:val="15"/>
                </w:rPr>
                <w:delText xml:space="preserve">&lt;typ='N' </w:delText>
              </w:r>
              <w:r>
                <w:rPr>
                  <w:i/>
                  <w:sz w:val="15"/>
                  <w:szCs w:val="15"/>
                </w:rPr>
                <w:delText>vstup='G</w:delText>
              </w:r>
              <w:r w:rsidRPr="00BF22BD">
                <w:rPr>
                  <w:i/>
                  <w:sz w:val="15"/>
                  <w:szCs w:val="15"/>
                </w:rPr>
                <w:delText>'&gt;</w:delText>
              </w:r>
            </w:del>
          </w:p>
        </w:tc>
        <w:tc>
          <w:tcPr>
            <w:tcW w:w="290" w:type="pct"/>
          </w:tcPr>
          <w:p w14:paraId="4C7B9565" w14:textId="77777777" w:rsidR="001C0AE4" w:rsidRDefault="001C0AE4" w:rsidP="007F3B96">
            <w:pPr>
              <w:spacing w:after="200" w:line="276" w:lineRule="auto"/>
              <w:jc w:val="both"/>
              <w:rPr>
                <w:del w:id="3383" w:author="OMH CKO" w:date="2018-04-17T12:27:00Z"/>
                <w:rFonts w:eastAsiaTheme="minorHAnsi"/>
              </w:rPr>
            </w:pPr>
            <w:del w:id="3384" w:author="OMH CKO" w:date="2018-04-17T12:27:00Z">
              <w:r w:rsidRPr="00BF22BD">
                <w:rPr>
                  <w:i/>
                  <w:sz w:val="15"/>
                  <w:szCs w:val="15"/>
                </w:rPr>
                <w:delText>&lt;typ='N' vstup='M'&gt;</w:delText>
              </w:r>
            </w:del>
          </w:p>
        </w:tc>
        <w:tc>
          <w:tcPr>
            <w:tcW w:w="290" w:type="pct"/>
          </w:tcPr>
          <w:p w14:paraId="3C1F12AB" w14:textId="77777777" w:rsidR="001C0AE4" w:rsidRDefault="001C0AE4" w:rsidP="007F3B96">
            <w:pPr>
              <w:spacing w:after="200" w:line="276" w:lineRule="auto"/>
              <w:jc w:val="both"/>
              <w:rPr>
                <w:del w:id="3385" w:author="OMH CKO" w:date="2018-04-17T12:27:00Z"/>
                <w:rFonts w:eastAsiaTheme="minorHAnsi"/>
              </w:rPr>
            </w:pPr>
            <w:del w:id="3386" w:author="OMH CKO" w:date="2018-04-17T12:27:00Z">
              <w:r w:rsidRPr="00BF22BD">
                <w:rPr>
                  <w:i/>
                  <w:sz w:val="15"/>
                  <w:szCs w:val="15"/>
                </w:rPr>
                <w:delText>&lt;typ='N' vstup='M'&gt;</w:delText>
              </w:r>
            </w:del>
          </w:p>
        </w:tc>
        <w:tc>
          <w:tcPr>
            <w:tcW w:w="302" w:type="pct"/>
          </w:tcPr>
          <w:p w14:paraId="0F1BEED5" w14:textId="77777777" w:rsidR="001C0AE4" w:rsidRDefault="001C0AE4" w:rsidP="007F3B96">
            <w:pPr>
              <w:spacing w:after="200" w:line="276" w:lineRule="auto"/>
              <w:jc w:val="both"/>
              <w:rPr>
                <w:del w:id="3387" w:author="OMH CKO" w:date="2018-04-17T12:27:00Z"/>
                <w:rFonts w:eastAsiaTheme="minorHAnsi"/>
              </w:rPr>
            </w:pPr>
            <w:del w:id="3388" w:author="OMH CKO" w:date="2018-04-17T12:27:00Z">
              <w:r>
                <w:rPr>
                  <w:i/>
                  <w:sz w:val="15"/>
                  <w:szCs w:val="15"/>
                </w:rPr>
                <w:delText>&lt;typ='P</w:delText>
              </w:r>
              <w:r w:rsidRPr="00BF22BD">
                <w:rPr>
                  <w:i/>
                  <w:sz w:val="15"/>
                  <w:szCs w:val="15"/>
                </w:rPr>
                <w:delText>' vstup='M'&gt;</w:delText>
              </w:r>
            </w:del>
          </w:p>
        </w:tc>
        <w:tc>
          <w:tcPr>
            <w:tcW w:w="345" w:type="pct"/>
          </w:tcPr>
          <w:p w14:paraId="3DA62A82" w14:textId="77777777" w:rsidR="001C0AE4" w:rsidRDefault="001C0AE4" w:rsidP="007F3B96">
            <w:pPr>
              <w:spacing w:after="200" w:line="276" w:lineRule="auto"/>
              <w:jc w:val="both"/>
              <w:rPr>
                <w:del w:id="3389" w:author="OMH CKO" w:date="2018-04-17T12:27:00Z"/>
                <w:rFonts w:eastAsiaTheme="minorHAnsi"/>
              </w:rPr>
            </w:pPr>
            <w:del w:id="3390" w:author="OMH CKO" w:date="2018-04-17T12:27:00Z">
              <w:r w:rsidRPr="00BF22BD">
                <w:rPr>
                  <w:i/>
                  <w:sz w:val="15"/>
                  <w:szCs w:val="15"/>
                </w:rPr>
                <w:delText xml:space="preserve">&lt;typ='N' </w:delText>
              </w:r>
              <w:r>
                <w:rPr>
                  <w:i/>
                  <w:sz w:val="15"/>
                  <w:szCs w:val="15"/>
                </w:rPr>
                <w:delText>vstup='G</w:delText>
              </w:r>
              <w:r w:rsidRPr="00BF22BD">
                <w:rPr>
                  <w:i/>
                  <w:sz w:val="15"/>
                  <w:szCs w:val="15"/>
                </w:rPr>
                <w:delText>'&gt;</w:delText>
              </w:r>
            </w:del>
          </w:p>
        </w:tc>
        <w:tc>
          <w:tcPr>
            <w:tcW w:w="224" w:type="pct"/>
          </w:tcPr>
          <w:p w14:paraId="2AB9A1DB" w14:textId="77777777" w:rsidR="001C0AE4" w:rsidRDefault="001C0AE4" w:rsidP="007F3B96">
            <w:pPr>
              <w:spacing w:after="200" w:line="276" w:lineRule="auto"/>
              <w:jc w:val="both"/>
              <w:rPr>
                <w:del w:id="3391" w:author="OMH CKO" w:date="2018-04-17T12:27:00Z"/>
                <w:rFonts w:eastAsiaTheme="minorHAnsi"/>
              </w:rPr>
            </w:pPr>
            <w:del w:id="3392" w:author="OMH CKO" w:date="2018-04-17T12:27:00Z">
              <w:r w:rsidRPr="00BF22BD">
                <w:rPr>
                  <w:i/>
                  <w:sz w:val="15"/>
                  <w:szCs w:val="15"/>
                </w:rPr>
                <w:delText>&lt;typ='N' vstup='M'&gt;</w:delText>
              </w:r>
            </w:del>
          </w:p>
        </w:tc>
      </w:tr>
      <w:tr w:rsidR="00737FEF" w14:paraId="1946596B" w14:textId="77777777" w:rsidTr="00F41510">
        <w:trPr>
          <w:del w:id="3393" w:author="OMH CKO" w:date="2018-04-17T12:27:00Z"/>
        </w:trPr>
        <w:tc>
          <w:tcPr>
            <w:tcW w:w="444" w:type="pct"/>
          </w:tcPr>
          <w:p w14:paraId="785E4679" w14:textId="77777777" w:rsidR="00F14904" w:rsidRPr="00F41510" w:rsidRDefault="00123D2A" w:rsidP="00F41510">
            <w:pPr>
              <w:spacing w:after="200" w:line="276" w:lineRule="auto"/>
              <w:rPr>
                <w:del w:id="3394" w:author="OMH CKO" w:date="2018-04-17T12:27:00Z"/>
                <w:rFonts w:eastAsiaTheme="minorHAnsi"/>
                <w:b/>
                <w:sz w:val="16"/>
                <w:szCs w:val="16"/>
              </w:rPr>
            </w:pPr>
            <w:del w:id="3395" w:author="OMH CKO" w:date="2018-04-17T12:27:00Z">
              <w:r>
                <w:rPr>
                  <w:rFonts w:eastAsiaTheme="minorHAnsi"/>
                  <w:b/>
                  <w:sz w:val="16"/>
                  <w:szCs w:val="16"/>
                </w:rPr>
                <w:delText xml:space="preserve">2 </w:delText>
              </w:r>
              <w:r w:rsidR="0033147B" w:rsidRPr="00F41510">
                <w:rPr>
                  <w:rFonts w:eastAsiaTheme="minorHAnsi"/>
                  <w:b/>
                  <w:sz w:val="16"/>
                  <w:szCs w:val="16"/>
                </w:rPr>
                <w:delText>Podpora  environmentál</w:delText>
              </w:r>
              <w:r w:rsidR="0033147B" w:rsidRPr="00F41510">
                <w:rPr>
                  <w:rFonts w:eastAsiaTheme="minorHAnsi"/>
                  <w:b/>
                  <w:sz w:val="16"/>
                  <w:szCs w:val="16"/>
                </w:rPr>
                <w:lastRenderedPageBreak/>
                <w:delText>ne udržateľnej, zdrojovo efektívnej, inovačnej, konkurencieschopnej a znalostnej akvakultúry</w:delText>
              </w:r>
            </w:del>
          </w:p>
        </w:tc>
        <w:tc>
          <w:tcPr>
            <w:tcW w:w="246" w:type="pct"/>
          </w:tcPr>
          <w:p w14:paraId="53C29421" w14:textId="77777777" w:rsidR="00F14904" w:rsidRDefault="00F14904" w:rsidP="007F3B96">
            <w:pPr>
              <w:spacing w:after="200" w:line="276" w:lineRule="auto"/>
              <w:jc w:val="both"/>
              <w:rPr>
                <w:del w:id="3396" w:author="OMH CKO" w:date="2018-04-17T12:27:00Z"/>
                <w:rFonts w:eastAsiaTheme="minorHAnsi"/>
              </w:rPr>
            </w:pPr>
          </w:p>
        </w:tc>
        <w:tc>
          <w:tcPr>
            <w:tcW w:w="245" w:type="pct"/>
          </w:tcPr>
          <w:p w14:paraId="6AB99FB6" w14:textId="77777777" w:rsidR="00F14904" w:rsidRDefault="00F14904" w:rsidP="007F3B96">
            <w:pPr>
              <w:spacing w:after="200" w:line="276" w:lineRule="auto"/>
              <w:jc w:val="both"/>
              <w:rPr>
                <w:del w:id="3397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6E30EE45" w14:textId="77777777" w:rsidR="00F14904" w:rsidRDefault="00F14904" w:rsidP="007F3B96">
            <w:pPr>
              <w:spacing w:after="200" w:line="276" w:lineRule="auto"/>
              <w:jc w:val="both"/>
              <w:rPr>
                <w:del w:id="3398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6631AF25" w14:textId="77777777" w:rsidR="00F14904" w:rsidRDefault="00F14904" w:rsidP="007F3B96">
            <w:pPr>
              <w:spacing w:after="200" w:line="276" w:lineRule="auto"/>
              <w:jc w:val="both"/>
              <w:rPr>
                <w:del w:id="3399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1B1915CE" w14:textId="77777777" w:rsidR="00F14904" w:rsidRDefault="00F14904" w:rsidP="007F3B96">
            <w:pPr>
              <w:spacing w:after="200" w:line="276" w:lineRule="auto"/>
              <w:jc w:val="both"/>
              <w:rPr>
                <w:del w:id="3400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2C6640E0" w14:textId="77777777" w:rsidR="00F14904" w:rsidRDefault="00F14904" w:rsidP="007F3B96">
            <w:pPr>
              <w:spacing w:after="200" w:line="276" w:lineRule="auto"/>
              <w:jc w:val="both"/>
              <w:rPr>
                <w:del w:id="3401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9D39E53" w14:textId="77777777" w:rsidR="00F14904" w:rsidRDefault="00F14904" w:rsidP="007F3B96">
            <w:pPr>
              <w:spacing w:after="200" w:line="276" w:lineRule="auto"/>
              <w:jc w:val="both"/>
              <w:rPr>
                <w:del w:id="3402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766DC4E5" w14:textId="77777777" w:rsidR="00F14904" w:rsidRDefault="00F14904" w:rsidP="007F3B96">
            <w:pPr>
              <w:spacing w:after="200" w:line="276" w:lineRule="auto"/>
              <w:jc w:val="both"/>
              <w:rPr>
                <w:del w:id="3403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C2770DC" w14:textId="77777777" w:rsidR="00F14904" w:rsidRDefault="00F14904" w:rsidP="007F3B96">
            <w:pPr>
              <w:spacing w:after="200" w:line="276" w:lineRule="auto"/>
              <w:jc w:val="both"/>
              <w:rPr>
                <w:del w:id="3404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4021A8E0" w14:textId="77777777" w:rsidR="00F14904" w:rsidRDefault="00F14904" w:rsidP="007F3B96">
            <w:pPr>
              <w:spacing w:after="200" w:line="276" w:lineRule="auto"/>
              <w:jc w:val="both"/>
              <w:rPr>
                <w:del w:id="3405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6586414" w14:textId="77777777" w:rsidR="00F14904" w:rsidRDefault="00F14904" w:rsidP="007F3B96">
            <w:pPr>
              <w:spacing w:after="200" w:line="276" w:lineRule="auto"/>
              <w:jc w:val="both"/>
              <w:rPr>
                <w:del w:id="3406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80430C6" w14:textId="77777777" w:rsidR="00F14904" w:rsidRDefault="00F14904" w:rsidP="007F3B96">
            <w:pPr>
              <w:spacing w:after="200" w:line="276" w:lineRule="auto"/>
              <w:jc w:val="both"/>
              <w:rPr>
                <w:del w:id="3407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3D01026" w14:textId="77777777" w:rsidR="00F14904" w:rsidRDefault="00F14904" w:rsidP="007F3B96">
            <w:pPr>
              <w:spacing w:after="200" w:line="276" w:lineRule="auto"/>
              <w:jc w:val="both"/>
              <w:rPr>
                <w:del w:id="3408" w:author="OMH CKO" w:date="2018-04-17T12:27:00Z"/>
                <w:rFonts w:eastAsiaTheme="minorHAnsi"/>
              </w:rPr>
            </w:pPr>
          </w:p>
        </w:tc>
        <w:tc>
          <w:tcPr>
            <w:tcW w:w="302" w:type="pct"/>
          </w:tcPr>
          <w:p w14:paraId="60082AB7" w14:textId="77777777" w:rsidR="00F14904" w:rsidRDefault="00F14904" w:rsidP="007F3B96">
            <w:pPr>
              <w:spacing w:after="200" w:line="276" w:lineRule="auto"/>
              <w:jc w:val="both"/>
              <w:rPr>
                <w:del w:id="3409" w:author="OMH CKO" w:date="2018-04-17T12:27:00Z"/>
                <w:rFonts w:eastAsiaTheme="minorHAnsi"/>
              </w:rPr>
            </w:pPr>
          </w:p>
        </w:tc>
        <w:tc>
          <w:tcPr>
            <w:tcW w:w="345" w:type="pct"/>
          </w:tcPr>
          <w:p w14:paraId="345B8F10" w14:textId="77777777" w:rsidR="00F14904" w:rsidRDefault="00F14904" w:rsidP="007F3B96">
            <w:pPr>
              <w:spacing w:after="200" w:line="276" w:lineRule="auto"/>
              <w:jc w:val="both"/>
              <w:rPr>
                <w:del w:id="3410" w:author="OMH CKO" w:date="2018-04-17T12:27:00Z"/>
                <w:rFonts w:eastAsiaTheme="minorHAnsi"/>
              </w:rPr>
            </w:pPr>
          </w:p>
        </w:tc>
        <w:tc>
          <w:tcPr>
            <w:tcW w:w="224" w:type="pct"/>
          </w:tcPr>
          <w:p w14:paraId="378C37D3" w14:textId="77777777" w:rsidR="00F14904" w:rsidRDefault="00F14904" w:rsidP="007F3B96">
            <w:pPr>
              <w:spacing w:after="200" w:line="276" w:lineRule="auto"/>
              <w:jc w:val="both"/>
              <w:rPr>
                <w:del w:id="3411" w:author="OMH CKO" w:date="2018-04-17T12:27:00Z"/>
                <w:rFonts w:eastAsiaTheme="minorHAnsi"/>
              </w:rPr>
            </w:pPr>
          </w:p>
        </w:tc>
      </w:tr>
      <w:tr w:rsidR="00737FEF" w14:paraId="62E4686F" w14:textId="77777777" w:rsidTr="00F41510">
        <w:trPr>
          <w:del w:id="3412" w:author="OMH CKO" w:date="2018-04-17T12:27:00Z"/>
        </w:trPr>
        <w:tc>
          <w:tcPr>
            <w:tcW w:w="444" w:type="pct"/>
          </w:tcPr>
          <w:p w14:paraId="3AE12774" w14:textId="77777777" w:rsidR="00F14904" w:rsidRPr="00F41510" w:rsidRDefault="00123D2A" w:rsidP="00F41510">
            <w:pPr>
              <w:spacing w:after="200" w:line="276" w:lineRule="auto"/>
              <w:rPr>
                <w:del w:id="3413" w:author="OMH CKO" w:date="2018-04-17T12:27:00Z"/>
                <w:rFonts w:eastAsiaTheme="minorHAnsi"/>
                <w:b/>
                <w:sz w:val="16"/>
                <w:szCs w:val="16"/>
              </w:rPr>
            </w:pPr>
            <w:del w:id="3414" w:author="OMH CKO" w:date="2018-04-17T12:27:00Z">
              <w:r>
                <w:rPr>
                  <w:rFonts w:eastAsiaTheme="minorHAnsi"/>
                  <w:b/>
                  <w:sz w:val="16"/>
                  <w:szCs w:val="16"/>
                </w:rPr>
                <w:delText xml:space="preserve">3 </w:delText>
              </w:r>
              <w:r w:rsidR="0033147B" w:rsidRPr="00F41510">
                <w:rPr>
                  <w:rFonts w:eastAsiaTheme="minorHAnsi"/>
                  <w:b/>
                  <w:sz w:val="16"/>
                  <w:szCs w:val="16"/>
                </w:rPr>
                <w:delText>Podpora vykonávania SRP</w:delText>
              </w:r>
            </w:del>
          </w:p>
        </w:tc>
        <w:tc>
          <w:tcPr>
            <w:tcW w:w="246" w:type="pct"/>
          </w:tcPr>
          <w:p w14:paraId="6AB34EDA" w14:textId="77777777" w:rsidR="00F14904" w:rsidRDefault="00F14904" w:rsidP="007F3B96">
            <w:pPr>
              <w:spacing w:after="200" w:line="276" w:lineRule="auto"/>
              <w:jc w:val="both"/>
              <w:rPr>
                <w:del w:id="3415" w:author="OMH CKO" w:date="2018-04-17T12:27:00Z"/>
                <w:rFonts w:eastAsiaTheme="minorHAnsi"/>
              </w:rPr>
            </w:pPr>
          </w:p>
        </w:tc>
        <w:tc>
          <w:tcPr>
            <w:tcW w:w="245" w:type="pct"/>
          </w:tcPr>
          <w:p w14:paraId="7BE4E67F" w14:textId="77777777" w:rsidR="00F14904" w:rsidRDefault="00F14904" w:rsidP="007F3B96">
            <w:pPr>
              <w:spacing w:after="200" w:line="276" w:lineRule="auto"/>
              <w:jc w:val="both"/>
              <w:rPr>
                <w:del w:id="3416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176B8628" w14:textId="77777777" w:rsidR="00F14904" w:rsidRDefault="00F14904" w:rsidP="007F3B96">
            <w:pPr>
              <w:spacing w:after="200" w:line="276" w:lineRule="auto"/>
              <w:jc w:val="both"/>
              <w:rPr>
                <w:del w:id="3417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1306754A" w14:textId="77777777" w:rsidR="00F14904" w:rsidRDefault="00F14904" w:rsidP="007F3B96">
            <w:pPr>
              <w:spacing w:after="200" w:line="276" w:lineRule="auto"/>
              <w:jc w:val="both"/>
              <w:rPr>
                <w:del w:id="3418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79CE59AB" w14:textId="77777777" w:rsidR="00F14904" w:rsidRDefault="00F14904" w:rsidP="007F3B96">
            <w:pPr>
              <w:spacing w:after="200" w:line="276" w:lineRule="auto"/>
              <w:jc w:val="both"/>
              <w:rPr>
                <w:del w:id="3419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7C52E164" w14:textId="77777777" w:rsidR="00F14904" w:rsidRDefault="00F14904" w:rsidP="007F3B96">
            <w:pPr>
              <w:spacing w:after="200" w:line="276" w:lineRule="auto"/>
              <w:jc w:val="both"/>
              <w:rPr>
                <w:del w:id="3420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129DA54E" w14:textId="77777777" w:rsidR="00F14904" w:rsidRDefault="00F14904" w:rsidP="007F3B96">
            <w:pPr>
              <w:spacing w:after="200" w:line="276" w:lineRule="auto"/>
              <w:jc w:val="both"/>
              <w:rPr>
                <w:del w:id="3421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44DB4B12" w14:textId="77777777" w:rsidR="00F14904" w:rsidRDefault="00F14904" w:rsidP="007F3B96">
            <w:pPr>
              <w:spacing w:after="200" w:line="276" w:lineRule="auto"/>
              <w:jc w:val="both"/>
              <w:rPr>
                <w:del w:id="3422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2BDBD20C" w14:textId="77777777" w:rsidR="00F14904" w:rsidRDefault="00F14904" w:rsidP="007F3B96">
            <w:pPr>
              <w:spacing w:after="200" w:line="276" w:lineRule="auto"/>
              <w:jc w:val="both"/>
              <w:rPr>
                <w:del w:id="3423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2B15EE67" w14:textId="77777777" w:rsidR="00F14904" w:rsidRDefault="00F14904" w:rsidP="007F3B96">
            <w:pPr>
              <w:spacing w:after="200" w:line="276" w:lineRule="auto"/>
              <w:jc w:val="both"/>
              <w:rPr>
                <w:del w:id="3424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367A94F" w14:textId="77777777" w:rsidR="00F14904" w:rsidRDefault="00F14904" w:rsidP="007F3B96">
            <w:pPr>
              <w:spacing w:after="200" w:line="276" w:lineRule="auto"/>
              <w:jc w:val="both"/>
              <w:rPr>
                <w:del w:id="3425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3AD6DE8B" w14:textId="77777777" w:rsidR="00F14904" w:rsidRDefault="00F14904" w:rsidP="007F3B96">
            <w:pPr>
              <w:spacing w:after="200" w:line="276" w:lineRule="auto"/>
              <w:jc w:val="both"/>
              <w:rPr>
                <w:del w:id="3426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0243FBA" w14:textId="77777777" w:rsidR="00F14904" w:rsidRDefault="00F14904" w:rsidP="007F3B96">
            <w:pPr>
              <w:spacing w:after="200" w:line="276" w:lineRule="auto"/>
              <w:jc w:val="both"/>
              <w:rPr>
                <w:del w:id="3427" w:author="OMH CKO" w:date="2018-04-17T12:27:00Z"/>
                <w:rFonts w:eastAsiaTheme="minorHAnsi"/>
              </w:rPr>
            </w:pPr>
          </w:p>
        </w:tc>
        <w:tc>
          <w:tcPr>
            <w:tcW w:w="302" w:type="pct"/>
          </w:tcPr>
          <w:p w14:paraId="69ADBC7A" w14:textId="77777777" w:rsidR="00F14904" w:rsidRDefault="00F14904" w:rsidP="007F3B96">
            <w:pPr>
              <w:spacing w:after="200" w:line="276" w:lineRule="auto"/>
              <w:jc w:val="both"/>
              <w:rPr>
                <w:del w:id="3428" w:author="OMH CKO" w:date="2018-04-17T12:27:00Z"/>
                <w:rFonts w:eastAsiaTheme="minorHAnsi"/>
              </w:rPr>
            </w:pPr>
          </w:p>
        </w:tc>
        <w:tc>
          <w:tcPr>
            <w:tcW w:w="345" w:type="pct"/>
          </w:tcPr>
          <w:p w14:paraId="49248277" w14:textId="77777777" w:rsidR="00F14904" w:rsidRDefault="00F14904" w:rsidP="007F3B96">
            <w:pPr>
              <w:spacing w:after="200" w:line="276" w:lineRule="auto"/>
              <w:jc w:val="both"/>
              <w:rPr>
                <w:del w:id="3429" w:author="OMH CKO" w:date="2018-04-17T12:27:00Z"/>
                <w:rFonts w:eastAsiaTheme="minorHAnsi"/>
              </w:rPr>
            </w:pPr>
          </w:p>
        </w:tc>
        <w:tc>
          <w:tcPr>
            <w:tcW w:w="224" w:type="pct"/>
          </w:tcPr>
          <w:p w14:paraId="18ADE986" w14:textId="77777777" w:rsidR="00F14904" w:rsidRDefault="00F14904" w:rsidP="007F3B96">
            <w:pPr>
              <w:spacing w:after="200" w:line="276" w:lineRule="auto"/>
              <w:jc w:val="both"/>
              <w:rPr>
                <w:del w:id="3430" w:author="OMH CKO" w:date="2018-04-17T12:27:00Z"/>
                <w:rFonts w:eastAsiaTheme="minorHAnsi"/>
              </w:rPr>
            </w:pPr>
          </w:p>
        </w:tc>
      </w:tr>
      <w:tr w:rsidR="00737FEF" w14:paraId="667E9640" w14:textId="77777777" w:rsidTr="00F41510">
        <w:trPr>
          <w:del w:id="3431" w:author="OMH CKO" w:date="2018-04-17T12:27:00Z"/>
        </w:trPr>
        <w:tc>
          <w:tcPr>
            <w:tcW w:w="444" w:type="pct"/>
          </w:tcPr>
          <w:p w14:paraId="6F875159" w14:textId="77777777" w:rsidR="002E2DFC" w:rsidRPr="00F41510" w:rsidRDefault="00123D2A" w:rsidP="00F41510">
            <w:pPr>
              <w:spacing w:after="200" w:line="276" w:lineRule="auto"/>
              <w:rPr>
                <w:del w:id="3432" w:author="OMH CKO" w:date="2018-04-17T12:27:00Z"/>
                <w:rFonts w:eastAsiaTheme="minorHAnsi"/>
                <w:b/>
                <w:sz w:val="16"/>
                <w:szCs w:val="16"/>
              </w:rPr>
            </w:pPr>
            <w:del w:id="3433" w:author="OMH CKO" w:date="2018-04-17T12:27:00Z">
              <w:r>
                <w:rPr>
                  <w:rFonts w:eastAsiaTheme="minorHAnsi"/>
                  <w:b/>
                  <w:sz w:val="16"/>
                  <w:szCs w:val="16"/>
                </w:rPr>
                <w:delText xml:space="preserve">4 </w:delText>
              </w:r>
              <w:r w:rsidR="0033147B" w:rsidRPr="00F41510">
                <w:rPr>
                  <w:rFonts w:eastAsiaTheme="minorHAnsi"/>
                  <w:b/>
                  <w:sz w:val="16"/>
                  <w:szCs w:val="16"/>
                </w:rPr>
                <w:delText>Zvyšovanie zamestnanosti a územnej súdržnosti</w:delText>
              </w:r>
            </w:del>
          </w:p>
        </w:tc>
        <w:tc>
          <w:tcPr>
            <w:tcW w:w="246" w:type="pct"/>
          </w:tcPr>
          <w:p w14:paraId="3548BA2B" w14:textId="77777777" w:rsidR="002E2DFC" w:rsidRDefault="002E2DFC" w:rsidP="007F3B96">
            <w:pPr>
              <w:spacing w:after="200" w:line="276" w:lineRule="auto"/>
              <w:jc w:val="both"/>
              <w:rPr>
                <w:del w:id="3434" w:author="OMH CKO" w:date="2018-04-17T12:27:00Z"/>
                <w:rFonts w:eastAsiaTheme="minorHAnsi"/>
              </w:rPr>
            </w:pPr>
          </w:p>
        </w:tc>
        <w:tc>
          <w:tcPr>
            <w:tcW w:w="245" w:type="pct"/>
          </w:tcPr>
          <w:p w14:paraId="421AE0C2" w14:textId="77777777" w:rsidR="002E2DFC" w:rsidRDefault="002E2DFC" w:rsidP="007F3B96">
            <w:pPr>
              <w:spacing w:after="200" w:line="276" w:lineRule="auto"/>
              <w:jc w:val="both"/>
              <w:rPr>
                <w:del w:id="3435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1C2D43DA" w14:textId="77777777" w:rsidR="002E2DFC" w:rsidRDefault="002E2DFC" w:rsidP="007F3B96">
            <w:pPr>
              <w:spacing w:after="200" w:line="276" w:lineRule="auto"/>
              <w:jc w:val="both"/>
              <w:rPr>
                <w:del w:id="3436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0F90BFB7" w14:textId="77777777" w:rsidR="002E2DFC" w:rsidRDefault="002E2DFC" w:rsidP="007F3B96">
            <w:pPr>
              <w:spacing w:after="200" w:line="276" w:lineRule="auto"/>
              <w:jc w:val="both"/>
              <w:rPr>
                <w:del w:id="3437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3F1787D4" w14:textId="77777777" w:rsidR="002E2DFC" w:rsidRDefault="002E2DFC" w:rsidP="007F3B96">
            <w:pPr>
              <w:spacing w:after="200" w:line="276" w:lineRule="auto"/>
              <w:jc w:val="both"/>
              <w:rPr>
                <w:del w:id="3438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04C29A46" w14:textId="77777777" w:rsidR="002E2DFC" w:rsidRDefault="002E2DFC" w:rsidP="007F3B96">
            <w:pPr>
              <w:spacing w:after="200" w:line="276" w:lineRule="auto"/>
              <w:jc w:val="both"/>
              <w:rPr>
                <w:del w:id="3439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38A52322" w14:textId="77777777" w:rsidR="002E2DFC" w:rsidRDefault="002E2DFC" w:rsidP="007F3B96">
            <w:pPr>
              <w:spacing w:after="200" w:line="276" w:lineRule="auto"/>
              <w:jc w:val="both"/>
              <w:rPr>
                <w:del w:id="3440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32418F91" w14:textId="77777777" w:rsidR="002E2DFC" w:rsidRDefault="002E2DFC" w:rsidP="007F3B96">
            <w:pPr>
              <w:spacing w:after="200" w:line="276" w:lineRule="auto"/>
              <w:jc w:val="both"/>
              <w:rPr>
                <w:del w:id="3441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182D7AB4" w14:textId="77777777" w:rsidR="002E2DFC" w:rsidRDefault="002E2DFC" w:rsidP="007F3B96">
            <w:pPr>
              <w:spacing w:after="200" w:line="276" w:lineRule="auto"/>
              <w:jc w:val="both"/>
              <w:rPr>
                <w:del w:id="3442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23C91ABE" w14:textId="77777777" w:rsidR="002E2DFC" w:rsidRDefault="002E2DFC" w:rsidP="007F3B96">
            <w:pPr>
              <w:spacing w:after="200" w:line="276" w:lineRule="auto"/>
              <w:jc w:val="both"/>
              <w:rPr>
                <w:del w:id="3443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7513AC35" w14:textId="77777777" w:rsidR="002E2DFC" w:rsidRDefault="002E2DFC" w:rsidP="007F3B96">
            <w:pPr>
              <w:spacing w:after="200" w:line="276" w:lineRule="auto"/>
              <w:jc w:val="both"/>
              <w:rPr>
                <w:del w:id="3444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EC26E82" w14:textId="77777777" w:rsidR="002E2DFC" w:rsidRDefault="002E2DFC" w:rsidP="007F3B96">
            <w:pPr>
              <w:spacing w:after="200" w:line="276" w:lineRule="auto"/>
              <w:jc w:val="both"/>
              <w:rPr>
                <w:del w:id="3445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54163170" w14:textId="77777777" w:rsidR="002E2DFC" w:rsidRDefault="002E2DFC" w:rsidP="007F3B96">
            <w:pPr>
              <w:spacing w:after="200" w:line="276" w:lineRule="auto"/>
              <w:jc w:val="both"/>
              <w:rPr>
                <w:del w:id="3446" w:author="OMH CKO" w:date="2018-04-17T12:27:00Z"/>
                <w:rFonts w:eastAsiaTheme="minorHAnsi"/>
              </w:rPr>
            </w:pPr>
          </w:p>
        </w:tc>
        <w:tc>
          <w:tcPr>
            <w:tcW w:w="302" w:type="pct"/>
          </w:tcPr>
          <w:p w14:paraId="72738913" w14:textId="77777777" w:rsidR="002E2DFC" w:rsidRDefault="002E2DFC" w:rsidP="007F3B96">
            <w:pPr>
              <w:spacing w:after="200" w:line="276" w:lineRule="auto"/>
              <w:jc w:val="both"/>
              <w:rPr>
                <w:del w:id="3447" w:author="OMH CKO" w:date="2018-04-17T12:27:00Z"/>
                <w:rFonts w:eastAsiaTheme="minorHAnsi"/>
              </w:rPr>
            </w:pPr>
          </w:p>
        </w:tc>
        <w:tc>
          <w:tcPr>
            <w:tcW w:w="345" w:type="pct"/>
          </w:tcPr>
          <w:p w14:paraId="555E939D" w14:textId="77777777" w:rsidR="002E2DFC" w:rsidRDefault="002E2DFC" w:rsidP="007F3B96">
            <w:pPr>
              <w:spacing w:after="200" w:line="276" w:lineRule="auto"/>
              <w:jc w:val="both"/>
              <w:rPr>
                <w:del w:id="3448" w:author="OMH CKO" w:date="2018-04-17T12:27:00Z"/>
                <w:rFonts w:eastAsiaTheme="minorHAnsi"/>
              </w:rPr>
            </w:pPr>
          </w:p>
        </w:tc>
        <w:tc>
          <w:tcPr>
            <w:tcW w:w="224" w:type="pct"/>
          </w:tcPr>
          <w:p w14:paraId="2851D5AA" w14:textId="77777777" w:rsidR="002E2DFC" w:rsidRDefault="002E2DFC" w:rsidP="007F3B96">
            <w:pPr>
              <w:spacing w:after="200" w:line="276" w:lineRule="auto"/>
              <w:jc w:val="both"/>
              <w:rPr>
                <w:del w:id="3449" w:author="OMH CKO" w:date="2018-04-17T12:27:00Z"/>
                <w:rFonts w:eastAsiaTheme="minorHAnsi"/>
              </w:rPr>
            </w:pPr>
          </w:p>
        </w:tc>
      </w:tr>
      <w:tr w:rsidR="00737FEF" w14:paraId="4D790AF4" w14:textId="77777777" w:rsidTr="00F41510">
        <w:trPr>
          <w:del w:id="3450" w:author="OMH CKO" w:date="2018-04-17T12:27:00Z"/>
        </w:trPr>
        <w:tc>
          <w:tcPr>
            <w:tcW w:w="444" w:type="pct"/>
          </w:tcPr>
          <w:p w14:paraId="2156F7A2" w14:textId="77777777" w:rsidR="0033147B" w:rsidRPr="00F41510" w:rsidRDefault="00123D2A" w:rsidP="0033147B">
            <w:pPr>
              <w:spacing w:after="200" w:line="276" w:lineRule="auto"/>
              <w:rPr>
                <w:del w:id="3451" w:author="OMH CKO" w:date="2018-04-17T12:27:00Z"/>
                <w:rFonts w:eastAsiaTheme="minorHAnsi"/>
                <w:b/>
                <w:sz w:val="16"/>
                <w:szCs w:val="16"/>
              </w:rPr>
            </w:pPr>
            <w:del w:id="3452" w:author="OMH CKO" w:date="2018-04-17T12:27:00Z">
              <w:r>
                <w:rPr>
                  <w:rFonts w:eastAsiaTheme="minorHAnsi"/>
                  <w:b/>
                  <w:sz w:val="16"/>
                  <w:szCs w:val="16"/>
                </w:rPr>
                <w:delText xml:space="preserve">5 </w:delText>
              </w:r>
              <w:r w:rsidR="0033147B" w:rsidRPr="00F41510">
                <w:rPr>
                  <w:rFonts w:eastAsiaTheme="minorHAnsi"/>
                  <w:b/>
                  <w:sz w:val="16"/>
                  <w:szCs w:val="16"/>
                </w:rPr>
                <w:delText>Podpora marketingu a spracovania</w:delText>
              </w:r>
            </w:del>
          </w:p>
        </w:tc>
        <w:tc>
          <w:tcPr>
            <w:tcW w:w="246" w:type="pct"/>
          </w:tcPr>
          <w:p w14:paraId="2066C849" w14:textId="77777777" w:rsidR="0033147B" w:rsidRDefault="0033147B" w:rsidP="007F3B96">
            <w:pPr>
              <w:spacing w:after="200" w:line="276" w:lineRule="auto"/>
              <w:jc w:val="both"/>
              <w:rPr>
                <w:del w:id="3453" w:author="OMH CKO" w:date="2018-04-17T12:27:00Z"/>
                <w:rFonts w:eastAsiaTheme="minorHAnsi"/>
              </w:rPr>
            </w:pPr>
          </w:p>
        </w:tc>
        <w:tc>
          <w:tcPr>
            <w:tcW w:w="245" w:type="pct"/>
          </w:tcPr>
          <w:p w14:paraId="221E6878" w14:textId="77777777" w:rsidR="0033147B" w:rsidRDefault="0033147B" w:rsidP="007F3B96">
            <w:pPr>
              <w:spacing w:after="200" w:line="276" w:lineRule="auto"/>
              <w:jc w:val="both"/>
              <w:rPr>
                <w:del w:id="3454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039A962B" w14:textId="77777777" w:rsidR="0033147B" w:rsidRDefault="0033147B" w:rsidP="007F3B96">
            <w:pPr>
              <w:spacing w:after="200" w:line="276" w:lineRule="auto"/>
              <w:jc w:val="both"/>
              <w:rPr>
                <w:del w:id="3455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5C7FA98A" w14:textId="77777777" w:rsidR="0033147B" w:rsidRDefault="0033147B" w:rsidP="007F3B96">
            <w:pPr>
              <w:spacing w:after="200" w:line="276" w:lineRule="auto"/>
              <w:jc w:val="both"/>
              <w:rPr>
                <w:del w:id="3456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2897FCA2" w14:textId="77777777" w:rsidR="0033147B" w:rsidRDefault="0033147B" w:rsidP="007F3B96">
            <w:pPr>
              <w:spacing w:after="200" w:line="276" w:lineRule="auto"/>
              <w:jc w:val="both"/>
              <w:rPr>
                <w:del w:id="3457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69C3A319" w14:textId="77777777" w:rsidR="0033147B" w:rsidRDefault="0033147B" w:rsidP="007F3B96">
            <w:pPr>
              <w:spacing w:after="200" w:line="276" w:lineRule="auto"/>
              <w:jc w:val="both"/>
              <w:rPr>
                <w:del w:id="3458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1154E488" w14:textId="77777777" w:rsidR="0033147B" w:rsidRDefault="0033147B" w:rsidP="007F3B96">
            <w:pPr>
              <w:spacing w:after="200" w:line="276" w:lineRule="auto"/>
              <w:jc w:val="both"/>
              <w:rPr>
                <w:del w:id="3459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0CFDED9" w14:textId="77777777" w:rsidR="0033147B" w:rsidRDefault="0033147B" w:rsidP="007F3B96">
            <w:pPr>
              <w:spacing w:after="200" w:line="276" w:lineRule="auto"/>
              <w:jc w:val="both"/>
              <w:rPr>
                <w:del w:id="3460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41A4C91A" w14:textId="77777777" w:rsidR="0033147B" w:rsidRDefault="0033147B" w:rsidP="007F3B96">
            <w:pPr>
              <w:spacing w:after="200" w:line="276" w:lineRule="auto"/>
              <w:jc w:val="both"/>
              <w:rPr>
                <w:del w:id="3461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9C3D2F8" w14:textId="77777777" w:rsidR="0033147B" w:rsidRDefault="0033147B" w:rsidP="007F3B96">
            <w:pPr>
              <w:spacing w:after="200" w:line="276" w:lineRule="auto"/>
              <w:jc w:val="both"/>
              <w:rPr>
                <w:del w:id="3462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1881684F" w14:textId="77777777" w:rsidR="0033147B" w:rsidRDefault="0033147B" w:rsidP="007F3B96">
            <w:pPr>
              <w:spacing w:after="200" w:line="276" w:lineRule="auto"/>
              <w:jc w:val="both"/>
              <w:rPr>
                <w:del w:id="3463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378B6DF9" w14:textId="77777777" w:rsidR="0033147B" w:rsidRDefault="0033147B" w:rsidP="007F3B96">
            <w:pPr>
              <w:spacing w:after="200" w:line="276" w:lineRule="auto"/>
              <w:jc w:val="both"/>
              <w:rPr>
                <w:del w:id="3464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7B06CA09" w14:textId="77777777" w:rsidR="0033147B" w:rsidRDefault="0033147B" w:rsidP="007F3B96">
            <w:pPr>
              <w:spacing w:after="200" w:line="276" w:lineRule="auto"/>
              <w:jc w:val="both"/>
              <w:rPr>
                <w:del w:id="3465" w:author="OMH CKO" w:date="2018-04-17T12:27:00Z"/>
                <w:rFonts w:eastAsiaTheme="minorHAnsi"/>
              </w:rPr>
            </w:pPr>
          </w:p>
        </w:tc>
        <w:tc>
          <w:tcPr>
            <w:tcW w:w="302" w:type="pct"/>
          </w:tcPr>
          <w:p w14:paraId="4E81C0A4" w14:textId="77777777" w:rsidR="0033147B" w:rsidRDefault="0033147B" w:rsidP="007F3B96">
            <w:pPr>
              <w:spacing w:after="200" w:line="276" w:lineRule="auto"/>
              <w:jc w:val="both"/>
              <w:rPr>
                <w:del w:id="3466" w:author="OMH CKO" w:date="2018-04-17T12:27:00Z"/>
                <w:rFonts w:eastAsiaTheme="minorHAnsi"/>
              </w:rPr>
            </w:pPr>
          </w:p>
        </w:tc>
        <w:tc>
          <w:tcPr>
            <w:tcW w:w="345" w:type="pct"/>
          </w:tcPr>
          <w:p w14:paraId="62C839B4" w14:textId="77777777" w:rsidR="0033147B" w:rsidRDefault="0033147B" w:rsidP="007F3B96">
            <w:pPr>
              <w:spacing w:after="200" w:line="276" w:lineRule="auto"/>
              <w:jc w:val="both"/>
              <w:rPr>
                <w:del w:id="3467" w:author="OMH CKO" w:date="2018-04-17T12:27:00Z"/>
                <w:rFonts w:eastAsiaTheme="minorHAnsi"/>
              </w:rPr>
            </w:pPr>
          </w:p>
        </w:tc>
        <w:tc>
          <w:tcPr>
            <w:tcW w:w="224" w:type="pct"/>
          </w:tcPr>
          <w:p w14:paraId="365A9E56" w14:textId="77777777" w:rsidR="0033147B" w:rsidRDefault="0033147B" w:rsidP="007F3B96">
            <w:pPr>
              <w:spacing w:after="200" w:line="276" w:lineRule="auto"/>
              <w:jc w:val="both"/>
              <w:rPr>
                <w:del w:id="3468" w:author="OMH CKO" w:date="2018-04-17T12:27:00Z"/>
                <w:rFonts w:eastAsiaTheme="minorHAnsi"/>
              </w:rPr>
            </w:pPr>
          </w:p>
        </w:tc>
      </w:tr>
      <w:tr w:rsidR="00737FEF" w14:paraId="4C3A6DF9" w14:textId="77777777" w:rsidTr="00F41510">
        <w:trPr>
          <w:del w:id="3469" w:author="OMH CKO" w:date="2018-04-17T12:27:00Z"/>
        </w:trPr>
        <w:tc>
          <w:tcPr>
            <w:tcW w:w="444" w:type="pct"/>
          </w:tcPr>
          <w:p w14:paraId="37A617F2" w14:textId="77777777" w:rsidR="0033147B" w:rsidRPr="00F41510" w:rsidRDefault="00123D2A">
            <w:pPr>
              <w:spacing w:after="200" w:line="276" w:lineRule="auto"/>
              <w:rPr>
                <w:del w:id="3470" w:author="OMH CKO" w:date="2018-04-17T12:27:00Z"/>
                <w:rFonts w:eastAsiaTheme="minorHAnsi"/>
                <w:b/>
                <w:sz w:val="16"/>
                <w:szCs w:val="16"/>
              </w:rPr>
            </w:pPr>
            <w:del w:id="3471" w:author="OMH CKO" w:date="2018-04-17T12:27:00Z">
              <w:r>
                <w:rPr>
                  <w:rFonts w:eastAsiaTheme="minorHAnsi"/>
                  <w:b/>
                  <w:sz w:val="16"/>
                  <w:szCs w:val="16"/>
                </w:rPr>
                <w:delText xml:space="preserve">6 </w:delText>
              </w:r>
              <w:r w:rsidR="0033147B" w:rsidRPr="00F41510">
                <w:rPr>
                  <w:rFonts w:eastAsiaTheme="minorHAnsi"/>
                  <w:b/>
                  <w:sz w:val="16"/>
                  <w:szCs w:val="16"/>
                </w:rPr>
                <w:delText>Podpora vykonávania integrovanej námornej politiky</w:delText>
              </w:r>
            </w:del>
          </w:p>
        </w:tc>
        <w:tc>
          <w:tcPr>
            <w:tcW w:w="246" w:type="pct"/>
          </w:tcPr>
          <w:p w14:paraId="79F16891" w14:textId="77777777" w:rsidR="0033147B" w:rsidRDefault="0033147B" w:rsidP="007F3B96">
            <w:pPr>
              <w:spacing w:after="200" w:line="276" w:lineRule="auto"/>
              <w:jc w:val="both"/>
              <w:rPr>
                <w:del w:id="3472" w:author="OMH CKO" w:date="2018-04-17T12:27:00Z"/>
                <w:rFonts w:eastAsiaTheme="minorHAnsi"/>
              </w:rPr>
            </w:pPr>
          </w:p>
        </w:tc>
        <w:tc>
          <w:tcPr>
            <w:tcW w:w="245" w:type="pct"/>
          </w:tcPr>
          <w:p w14:paraId="3D4571B8" w14:textId="77777777" w:rsidR="0033147B" w:rsidRDefault="0033147B" w:rsidP="007F3B96">
            <w:pPr>
              <w:spacing w:after="200" w:line="276" w:lineRule="auto"/>
              <w:jc w:val="both"/>
              <w:rPr>
                <w:del w:id="3473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2C28812D" w14:textId="77777777" w:rsidR="0033147B" w:rsidRDefault="0033147B" w:rsidP="007F3B96">
            <w:pPr>
              <w:spacing w:after="200" w:line="276" w:lineRule="auto"/>
              <w:jc w:val="both"/>
              <w:rPr>
                <w:del w:id="3474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28F07351" w14:textId="77777777" w:rsidR="0033147B" w:rsidRDefault="0033147B" w:rsidP="007F3B96">
            <w:pPr>
              <w:spacing w:after="200" w:line="276" w:lineRule="auto"/>
              <w:jc w:val="both"/>
              <w:rPr>
                <w:del w:id="3475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2B84A758" w14:textId="77777777" w:rsidR="0033147B" w:rsidRDefault="0033147B" w:rsidP="007F3B96">
            <w:pPr>
              <w:spacing w:after="200" w:line="276" w:lineRule="auto"/>
              <w:jc w:val="both"/>
              <w:rPr>
                <w:del w:id="3476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1B14A84C" w14:textId="77777777" w:rsidR="0033147B" w:rsidRDefault="0033147B" w:rsidP="007F3B96">
            <w:pPr>
              <w:spacing w:after="200" w:line="276" w:lineRule="auto"/>
              <w:jc w:val="both"/>
              <w:rPr>
                <w:del w:id="3477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2893079" w14:textId="77777777" w:rsidR="0033147B" w:rsidRDefault="0033147B" w:rsidP="007F3B96">
            <w:pPr>
              <w:spacing w:after="200" w:line="276" w:lineRule="auto"/>
              <w:jc w:val="both"/>
              <w:rPr>
                <w:del w:id="3478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41542A9" w14:textId="77777777" w:rsidR="0033147B" w:rsidRDefault="0033147B" w:rsidP="007F3B96">
            <w:pPr>
              <w:spacing w:after="200" w:line="276" w:lineRule="auto"/>
              <w:jc w:val="both"/>
              <w:rPr>
                <w:del w:id="3479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1EAB29C9" w14:textId="77777777" w:rsidR="0033147B" w:rsidRDefault="0033147B" w:rsidP="007F3B96">
            <w:pPr>
              <w:spacing w:after="200" w:line="276" w:lineRule="auto"/>
              <w:jc w:val="both"/>
              <w:rPr>
                <w:del w:id="3480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276ECD14" w14:textId="77777777" w:rsidR="0033147B" w:rsidRDefault="0033147B" w:rsidP="007F3B96">
            <w:pPr>
              <w:spacing w:after="200" w:line="276" w:lineRule="auto"/>
              <w:jc w:val="both"/>
              <w:rPr>
                <w:del w:id="3481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60BE2F90" w14:textId="77777777" w:rsidR="0033147B" w:rsidRDefault="0033147B" w:rsidP="007F3B96">
            <w:pPr>
              <w:spacing w:after="200" w:line="276" w:lineRule="auto"/>
              <w:jc w:val="both"/>
              <w:rPr>
                <w:del w:id="3482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7B338319" w14:textId="77777777" w:rsidR="0033147B" w:rsidRDefault="0033147B" w:rsidP="007F3B96">
            <w:pPr>
              <w:spacing w:after="200" w:line="276" w:lineRule="auto"/>
              <w:jc w:val="both"/>
              <w:rPr>
                <w:del w:id="3483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239437B" w14:textId="77777777" w:rsidR="0033147B" w:rsidRDefault="0033147B" w:rsidP="007F3B96">
            <w:pPr>
              <w:spacing w:after="200" w:line="276" w:lineRule="auto"/>
              <w:jc w:val="both"/>
              <w:rPr>
                <w:del w:id="3484" w:author="OMH CKO" w:date="2018-04-17T12:27:00Z"/>
                <w:rFonts w:eastAsiaTheme="minorHAnsi"/>
              </w:rPr>
            </w:pPr>
          </w:p>
        </w:tc>
        <w:tc>
          <w:tcPr>
            <w:tcW w:w="302" w:type="pct"/>
          </w:tcPr>
          <w:p w14:paraId="69DE80A6" w14:textId="77777777" w:rsidR="0033147B" w:rsidRDefault="0033147B" w:rsidP="007F3B96">
            <w:pPr>
              <w:spacing w:after="200" w:line="276" w:lineRule="auto"/>
              <w:jc w:val="both"/>
              <w:rPr>
                <w:del w:id="3485" w:author="OMH CKO" w:date="2018-04-17T12:27:00Z"/>
                <w:rFonts w:eastAsiaTheme="minorHAnsi"/>
              </w:rPr>
            </w:pPr>
          </w:p>
        </w:tc>
        <w:tc>
          <w:tcPr>
            <w:tcW w:w="345" w:type="pct"/>
          </w:tcPr>
          <w:p w14:paraId="17FA5EA4" w14:textId="77777777" w:rsidR="0033147B" w:rsidRDefault="0033147B" w:rsidP="007F3B96">
            <w:pPr>
              <w:spacing w:after="200" w:line="276" w:lineRule="auto"/>
              <w:jc w:val="both"/>
              <w:rPr>
                <w:del w:id="3486" w:author="OMH CKO" w:date="2018-04-17T12:27:00Z"/>
                <w:rFonts w:eastAsiaTheme="minorHAnsi"/>
              </w:rPr>
            </w:pPr>
          </w:p>
        </w:tc>
        <w:tc>
          <w:tcPr>
            <w:tcW w:w="224" w:type="pct"/>
          </w:tcPr>
          <w:p w14:paraId="7B0D6722" w14:textId="77777777" w:rsidR="0033147B" w:rsidRDefault="0033147B" w:rsidP="007F3B96">
            <w:pPr>
              <w:spacing w:after="200" w:line="276" w:lineRule="auto"/>
              <w:jc w:val="both"/>
              <w:rPr>
                <w:del w:id="3487" w:author="OMH CKO" w:date="2018-04-17T12:27:00Z"/>
                <w:rFonts w:eastAsiaTheme="minorHAnsi"/>
              </w:rPr>
            </w:pPr>
          </w:p>
        </w:tc>
      </w:tr>
      <w:tr w:rsidR="00131812" w14:paraId="0BED9BA2" w14:textId="77777777" w:rsidTr="00F41510">
        <w:trPr>
          <w:del w:id="3488" w:author="OMH CKO" w:date="2018-04-17T12:27:00Z"/>
        </w:trPr>
        <w:tc>
          <w:tcPr>
            <w:tcW w:w="444" w:type="pct"/>
          </w:tcPr>
          <w:p w14:paraId="7899D593" w14:textId="77777777" w:rsidR="00131812" w:rsidRPr="00F41510" w:rsidRDefault="00131812">
            <w:pPr>
              <w:spacing w:after="200" w:line="276" w:lineRule="auto"/>
              <w:rPr>
                <w:del w:id="3489" w:author="OMH CKO" w:date="2018-04-17T12:27:00Z"/>
                <w:rFonts w:eastAsiaTheme="minorHAnsi"/>
                <w:b/>
                <w:sz w:val="16"/>
                <w:szCs w:val="16"/>
              </w:rPr>
            </w:pPr>
            <w:del w:id="3490" w:author="OMH CKO" w:date="2018-04-17T12:27:00Z">
              <w:r w:rsidRPr="00F41510">
                <w:rPr>
                  <w:rFonts w:eastAsiaTheme="minorHAnsi"/>
                  <w:b/>
                  <w:sz w:val="16"/>
                  <w:szCs w:val="16"/>
                </w:rPr>
                <w:delText>Technická pomoc</w:delText>
              </w:r>
            </w:del>
          </w:p>
        </w:tc>
        <w:tc>
          <w:tcPr>
            <w:tcW w:w="246" w:type="pct"/>
          </w:tcPr>
          <w:p w14:paraId="40A36CBA" w14:textId="77777777" w:rsidR="00131812" w:rsidRDefault="00131812" w:rsidP="007F3B96">
            <w:pPr>
              <w:spacing w:after="200" w:line="276" w:lineRule="auto"/>
              <w:jc w:val="both"/>
              <w:rPr>
                <w:del w:id="3491" w:author="OMH CKO" w:date="2018-04-17T12:27:00Z"/>
                <w:rFonts w:eastAsiaTheme="minorHAnsi"/>
              </w:rPr>
            </w:pPr>
          </w:p>
        </w:tc>
        <w:tc>
          <w:tcPr>
            <w:tcW w:w="245" w:type="pct"/>
          </w:tcPr>
          <w:p w14:paraId="588EED04" w14:textId="77777777" w:rsidR="00131812" w:rsidRDefault="00131812" w:rsidP="007F3B96">
            <w:pPr>
              <w:spacing w:after="200" w:line="276" w:lineRule="auto"/>
              <w:jc w:val="both"/>
              <w:rPr>
                <w:del w:id="3492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7E279D4C" w14:textId="77777777" w:rsidR="00131812" w:rsidRDefault="00131812" w:rsidP="007F3B96">
            <w:pPr>
              <w:spacing w:after="200" w:line="276" w:lineRule="auto"/>
              <w:jc w:val="both"/>
              <w:rPr>
                <w:del w:id="3493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50CA6D8F" w14:textId="77777777" w:rsidR="00131812" w:rsidRDefault="00131812" w:rsidP="007F3B96">
            <w:pPr>
              <w:spacing w:after="200" w:line="276" w:lineRule="auto"/>
              <w:jc w:val="both"/>
              <w:rPr>
                <w:del w:id="3494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00D9F805" w14:textId="77777777" w:rsidR="00131812" w:rsidRDefault="00131812" w:rsidP="007F3B96">
            <w:pPr>
              <w:spacing w:after="200" w:line="276" w:lineRule="auto"/>
              <w:jc w:val="both"/>
              <w:rPr>
                <w:del w:id="3495" w:author="OMH CKO" w:date="2018-04-17T12:27:00Z"/>
                <w:rFonts w:eastAsiaTheme="minorHAnsi"/>
              </w:rPr>
            </w:pPr>
          </w:p>
        </w:tc>
        <w:tc>
          <w:tcPr>
            <w:tcW w:w="291" w:type="pct"/>
          </w:tcPr>
          <w:p w14:paraId="450C8EF7" w14:textId="77777777" w:rsidR="00131812" w:rsidRDefault="00131812" w:rsidP="007F3B96">
            <w:pPr>
              <w:spacing w:after="200" w:line="276" w:lineRule="auto"/>
              <w:jc w:val="both"/>
              <w:rPr>
                <w:del w:id="3496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DD56796" w14:textId="77777777" w:rsidR="00131812" w:rsidRDefault="00131812" w:rsidP="007F3B96">
            <w:pPr>
              <w:spacing w:after="200" w:line="276" w:lineRule="auto"/>
              <w:jc w:val="both"/>
              <w:rPr>
                <w:del w:id="3497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4EF399DE" w14:textId="77777777" w:rsidR="00131812" w:rsidRDefault="00131812" w:rsidP="007F3B96">
            <w:pPr>
              <w:spacing w:after="200" w:line="276" w:lineRule="auto"/>
              <w:jc w:val="both"/>
              <w:rPr>
                <w:del w:id="3498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7262B236" w14:textId="77777777" w:rsidR="00131812" w:rsidRDefault="00131812" w:rsidP="007F3B96">
            <w:pPr>
              <w:spacing w:after="200" w:line="276" w:lineRule="auto"/>
              <w:jc w:val="both"/>
              <w:rPr>
                <w:del w:id="3499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4F5BB648" w14:textId="77777777" w:rsidR="00131812" w:rsidRDefault="00131812" w:rsidP="007F3B96">
            <w:pPr>
              <w:spacing w:after="200" w:line="276" w:lineRule="auto"/>
              <w:jc w:val="both"/>
              <w:rPr>
                <w:del w:id="3500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0C6CBAF5" w14:textId="77777777" w:rsidR="00131812" w:rsidRDefault="00131812" w:rsidP="007F3B96">
            <w:pPr>
              <w:spacing w:after="200" w:line="276" w:lineRule="auto"/>
              <w:jc w:val="both"/>
              <w:rPr>
                <w:del w:id="3501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424CF177" w14:textId="77777777" w:rsidR="00131812" w:rsidRDefault="00131812" w:rsidP="007F3B96">
            <w:pPr>
              <w:spacing w:after="200" w:line="276" w:lineRule="auto"/>
              <w:jc w:val="both"/>
              <w:rPr>
                <w:del w:id="3502" w:author="OMH CKO" w:date="2018-04-17T12:27:00Z"/>
                <w:rFonts w:eastAsiaTheme="minorHAnsi"/>
              </w:rPr>
            </w:pPr>
          </w:p>
        </w:tc>
        <w:tc>
          <w:tcPr>
            <w:tcW w:w="290" w:type="pct"/>
          </w:tcPr>
          <w:p w14:paraId="1CD83F5E" w14:textId="77777777" w:rsidR="00131812" w:rsidRDefault="00131812" w:rsidP="007F3B96">
            <w:pPr>
              <w:spacing w:after="200" w:line="276" w:lineRule="auto"/>
              <w:jc w:val="both"/>
              <w:rPr>
                <w:del w:id="3503" w:author="OMH CKO" w:date="2018-04-17T12:27:00Z"/>
                <w:rFonts w:eastAsiaTheme="minorHAnsi"/>
              </w:rPr>
            </w:pPr>
          </w:p>
        </w:tc>
        <w:tc>
          <w:tcPr>
            <w:tcW w:w="302" w:type="pct"/>
          </w:tcPr>
          <w:p w14:paraId="2F03CA86" w14:textId="77777777" w:rsidR="00131812" w:rsidRDefault="00131812" w:rsidP="007F3B96">
            <w:pPr>
              <w:spacing w:after="200" w:line="276" w:lineRule="auto"/>
              <w:jc w:val="both"/>
              <w:rPr>
                <w:del w:id="3504" w:author="OMH CKO" w:date="2018-04-17T12:27:00Z"/>
                <w:rFonts w:eastAsiaTheme="minorHAnsi"/>
              </w:rPr>
            </w:pPr>
          </w:p>
        </w:tc>
        <w:tc>
          <w:tcPr>
            <w:tcW w:w="345" w:type="pct"/>
          </w:tcPr>
          <w:p w14:paraId="3F7D3432" w14:textId="77777777" w:rsidR="00131812" w:rsidRDefault="00131812" w:rsidP="007F3B96">
            <w:pPr>
              <w:spacing w:after="200" w:line="276" w:lineRule="auto"/>
              <w:jc w:val="both"/>
              <w:rPr>
                <w:del w:id="3505" w:author="OMH CKO" w:date="2018-04-17T12:27:00Z"/>
                <w:rFonts w:eastAsiaTheme="minorHAnsi"/>
              </w:rPr>
            </w:pPr>
          </w:p>
        </w:tc>
        <w:tc>
          <w:tcPr>
            <w:tcW w:w="224" w:type="pct"/>
          </w:tcPr>
          <w:p w14:paraId="414840E0" w14:textId="77777777" w:rsidR="00131812" w:rsidRDefault="00131812" w:rsidP="007F3B96">
            <w:pPr>
              <w:spacing w:after="200" w:line="276" w:lineRule="auto"/>
              <w:jc w:val="both"/>
              <w:rPr>
                <w:del w:id="3506" w:author="OMH CKO" w:date="2018-04-17T12:27:00Z"/>
                <w:rFonts w:eastAsiaTheme="minorHAnsi"/>
              </w:rPr>
            </w:pPr>
          </w:p>
        </w:tc>
      </w:tr>
    </w:tbl>
    <w:p w14:paraId="3578498E" w14:textId="77777777" w:rsidR="00CC7C0E" w:rsidRPr="007F3B96" w:rsidRDefault="00CC7C0E" w:rsidP="007F3B96">
      <w:pPr>
        <w:spacing w:after="200" w:line="276" w:lineRule="auto"/>
        <w:jc w:val="both"/>
        <w:rPr>
          <w:del w:id="3507" w:author="OMH CKO" w:date="2018-04-17T12:27:00Z"/>
          <w:rFonts w:eastAsiaTheme="minorHAnsi"/>
        </w:rPr>
      </w:pPr>
    </w:p>
    <w:p w14:paraId="62AA8CCC" w14:textId="77777777" w:rsidR="006E6A5E" w:rsidRDefault="006E6A5E" w:rsidP="006E6A5E">
      <w:pPr>
        <w:spacing w:after="200" w:line="276" w:lineRule="auto"/>
        <w:rPr>
          <w:del w:id="3508" w:author="OMH CKO" w:date="2018-04-17T12:27:00Z"/>
          <w:rFonts w:eastAsiaTheme="minorHAnsi"/>
          <w:b/>
          <w:lang w:eastAsia="en-US"/>
        </w:rPr>
      </w:pPr>
      <w:del w:id="3509" w:author="OMH CKO" w:date="2018-04-17T12:27:00Z">
        <w:r>
          <w:rPr>
            <w:rFonts w:eastAsiaTheme="minorHAnsi"/>
            <w:b/>
            <w:lang w:eastAsia="en-US"/>
          </w:rPr>
          <w:delText xml:space="preserve">Tabuľka </w:delText>
        </w:r>
        <w:r w:rsidR="00613CA6">
          <w:rPr>
            <w:rFonts w:eastAsiaTheme="minorHAnsi"/>
            <w:b/>
            <w:lang w:eastAsia="en-US"/>
          </w:rPr>
          <w:delText>5</w:delText>
        </w:r>
        <w:r w:rsidRPr="004439FA">
          <w:rPr>
            <w:rFonts w:eastAsiaTheme="minorHAnsi"/>
            <w:b/>
            <w:lang w:eastAsia="en-US"/>
          </w:rPr>
          <w:delText xml:space="preserve"> </w:delText>
        </w:r>
        <w:r w:rsidR="00613CA6">
          <w:rPr>
            <w:rFonts w:eastAsiaTheme="minorHAnsi"/>
            <w:b/>
            <w:lang w:eastAsia="en-US"/>
          </w:rPr>
          <w:delText xml:space="preserve">Výdavky na vykonávanie projektov mimo programovej oblasti </w:delText>
        </w:r>
        <w:r w:rsidR="00613CA6" w:rsidRPr="00613CA6">
          <w:rPr>
            <w:sz w:val="19"/>
            <w:szCs w:val="19"/>
          </w:rPr>
          <w:delText xml:space="preserve"> </w:delText>
        </w:r>
        <w:r w:rsidR="00613CA6" w:rsidRPr="00F41510">
          <w:rPr>
            <w:rFonts w:eastAsiaTheme="minorHAnsi"/>
            <w:b/>
            <w:lang w:eastAsia="en-US"/>
          </w:rPr>
          <w:delText>(článok 70 nariadenia (EÚ) č. 1303/2013)</w:delText>
        </w:r>
        <w:r w:rsidR="000E71DE">
          <w:rPr>
            <w:rFonts w:eastAsiaTheme="minorHAnsi"/>
            <w:b/>
            <w:lang w:eastAsia="en-US"/>
          </w:rPr>
          <w:delText xml:space="preserve"> </w:delText>
        </w:r>
      </w:del>
    </w:p>
    <w:p w14:paraId="43E86180" w14:textId="77777777" w:rsidR="00055513" w:rsidRDefault="00055513" w:rsidP="00055513">
      <w:pPr>
        <w:shd w:val="clear" w:color="auto" w:fill="B8CCE4" w:themeFill="accent1" w:themeFillTint="66"/>
        <w:spacing w:after="120"/>
        <w:jc w:val="both"/>
        <w:rPr>
          <w:del w:id="3510" w:author="OMH CKO" w:date="2018-04-17T12:27:00Z"/>
          <w:rFonts w:eastAsiaTheme="minorHAnsi"/>
          <w:i/>
          <w:u w:val="single"/>
        </w:rPr>
      </w:pPr>
      <w:del w:id="3511" w:author="OMH CKO" w:date="2018-04-17T12:27:00Z">
        <w:r w:rsidRPr="00C051A0">
          <w:rPr>
            <w:rFonts w:eastAsiaTheme="minorHAnsi"/>
            <w:i/>
            <w:u w:val="single"/>
          </w:rPr>
          <w:lastRenderedPageBreak/>
          <w:delText>Zdroj údajov</w:delText>
        </w:r>
      </w:del>
    </w:p>
    <w:p w14:paraId="44F13AD9" w14:textId="77777777" w:rsidR="00055513" w:rsidRPr="00F41510" w:rsidRDefault="00131812" w:rsidP="00F41510">
      <w:pPr>
        <w:shd w:val="clear" w:color="auto" w:fill="B8CCE4" w:themeFill="accent1" w:themeFillTint="66"/>
        <w:spacing w:after="240"/>
        <w:jc w:val="both"/>
        <w:rPr>
          <w:del w:id="3512" w:author="OMH CKO" w:date="2018-04-17T12:27:00Z"/>
          <w:rFonts w:eastAsiaTheme="minorHAnsi"/>
          <w:i/>
        </w:rPr>
      </w:pPr>
      <w:del w:id="3513" w:author="OMH CKO" w:date="2018-04-17T12:27:00Z">
        <w:r>
          <w:rPr>
            <w:rFonts w:eastAsiaTheme="minorHAnsi"/>
            <w:i/>
          </w:rPr>
          <w:delText>Stĺpce 1 - 2</w:delText>
        </w:r>
        <w:r w:rsidR="00055513">
          <w:rPr>
            <w:rFonts w:eastAsiaTheme="minorHAnsi"/>
            <w:i/>
          </w:rPr>
          <w:delText xml:space="preserve">  </w:delText>
        </w:r>
        <w:r w:rsidR="003C7CC5">
          <w:rPr>
            <w:rFonts w:eastAsiaTheme="minorHAnsi"/>
            <w:i/>
          </w:rPr>
          <w:delText>–</w:delText>
        </w:r>
        <w:r w:rsidR="00055513">
          <w:rPr>
            <w:rFonts w:eastAsiaTheme="minorHAnsi"/>
            <w:i/>
          </w:rPr>
          <w:delText xml:space="preserve"> automaticky generované ITMS2014+</w:delText>
        </w:r>
      </w:del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66"/>
        <w:gridCol w:w="4663"/>
      </w:tblGrid>
      <w:tr w:rsidR="00613CA6" w:rsidRPr="00AA7D81" w14:paraId="5AA103EF" w14:textId="77777777" w:rsidTr="00F41510">
        <w:trPr>
          <w:trHeight w:val="491"/>
          <w:jc w:val="center"/>
          <w:del w:id="3514" w:author="OMH CKO" w:date="2018-04-17T12:27:00Z"/>
        </w:trPr>
        <w:tc>
          <w:tcPr>
            <w:tcW w:w="1667" w:type="pct"/>
            <w:shd w:val="clear" w:color="auto" w:fill="B8CCE4" w:themeFill="accent1" w:themeFillTint="66"/>
            <w:vAlign w:val="center"/>
          </w:tcPr>
          <w:p w14:paraId="756B7E61" w14:textId="77777777" w:rsidR="00613CA6" w:rsidRPr="00AA483F" w:rsidRDefault="00613CA6">
            <w:pPr>
              <w:spacing w:after="200" w:line="276" w:lineRule="auto"/>
              <w:jc w:val="center"/>
              <w:rPr>
                <w:del w:id="351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667" w:type="pct"/>
            <w:shd w:val="clear" w:color="auto" w:fill="B8CCE4" w:themeFill="accent1" w:themeFillTint="66"/>
            <w:vAlign w:val="center"/>
          </w:tcPr>
          <w:p w14:paraId="37DC507E" w14:textId="77777777" w:rsidR="00613CA6" w:rsidRPr="00AA483F" w:rsidRDefault="00A837B7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51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1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</w:delText>
              </w:r>
              <w:r w:rsidR="00613CA6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.</w:delText>
              </w:r>
            </w:del>
          </w:p>
        </w:tc>
        <w:tc>
          <w:tcPr>
            <w:tcW w:w="1666" w:type="pct"/>
            <w:shd w:val="clear" w:color="auto" w:fill="B8CCE4" w:themeFill="accent1" w:themeFillTint="66"/>
            <w:vAlign w:val="center"/>
          </w:tcPr>
          <w:p w14:paraId="1A08B1FD" w14:textId="77777777" w:rsidR="00613CA6" w:rsidRPr="00AA483F" w:rsidRDefault="00A837B7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del w:id="351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19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</w:delText>
              </w:r>
              <w:r w:rsidR="00613CA6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.</w:delText>
              </w:r>
            </w:del>
          </w:p>
        </w:tc>
      </w:tr>
      <w:tr w:rsidR="00613CA6" w:rsidRPr="00AA7D81" w14:paraId="54EC5B07" w14:textId="77777777" w:rsidTr="00F41510">
        <w:trPr>
          <w:trHeight w:val="1131"/>
          <w:jc w:val="center"/>
          <w:del w:id="3520" w:author="OMH CKO" w:date="2018-04-17T12:27:00Z"/>
        </w:trPr>
        <w:tc>
          <w:tcPr>
            <w:tcW w:w="1667" w:type="pct"/>
            <w:shd w:val="clear" w:color="auto" w:fill="B8CCE4" w:themeFill="accent1" w:themeFillTint="66"/>
            <w:vAlign w:val="center"/>
          </w:tcPr>
          <w:p w14:paraId="6E20DD89" w14:textId="77777777" w:rsidR="00613CA6" w:rsidRPr="00AA483F" w:rsidRDefault="00613CA6" w:rsidP="008B1A38">
            <w:pPr>
              <w:spacing w:after="200" w:line="276" w:lineRule="auto"/>
              <w:jc w:val="center"/>
              <w:rPr>
                <w:del w:id="352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2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Priorita Únie</w:delText>
              </w:r>
            </w:del>
          </w:p>
        </w:tc>
        <w:tc>
          <w:tcPr>
            <w:tcW w:w="1667" w:type="pct"/>
            <w:shd w:val="clear" w:color="auto" w:fill="B8CCE4" w:themeFill="accent1" w:themeFillTint="66"/>
            <w:vAlign w:val="center"/>
          </w:tcPr>
          <w:p w14:paraId="7DDFB851" w14:textId="77777777" w:rsidR="00123D2A" w:rsidRPr="00AA483F" w:rsidRDefault="00613CA6" w:rsidP="008B1A38">
            <w:pPr>
              <w:spacing w:after="200" w:line="276" w:lineRule="auto"/>
              <w:jc w:val="center"/>
              <w:rPr>
                <w:del w:id="352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24" w:author="OMH CKO" w:date="2018-04-17T12:27:00Z">
              <w:r w:rsidRPr="00AA483F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Suma oprávnených výdavk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ov ENRF, vzniknutých v rámci projektov vykonávaných mimo programovej oblasti, ktoré deklaroval</w:delText>
              </w:r>
              <w:r w:rsidRPr="00AA483F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prijímateľ riadiacemu orgánu </w:delText>
              </w:r>
            </w:del>
          </w:p>
          <w:p w14:paraId="0AAEFCD5" w14:textId="77777777" w:rsidR="00613CA6" w:rsidRPr="00AA483F" w:rsidRDefault="00613CA6">
            <w:pPr>
              <w:spacing w:after="200" w:line="276" w:lineRule="auto"/>
              <w:jc w:val="center"/>
              <w:rPr>
                <w:del w:id="352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26" w:author="OMH CKO" w:date="2018-04-17T12:27:00Z">
              <w:r w:rsidRPr="00AA483F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(EUR)</w:delText>
              </w:r>
            </w:del>
          </w:p>
        </w:tc>
        <w:tc>
          <w:tcPr>
            <w:tcW w:w="1666" w:type="pct"/>
            <w:shd w:val="clear" w:color="auto" w:fill="B8CCE4" w:themeFill="accent1" w:themeFillTint="66"/>
            <w:vAlign w:val="center"/>
          </w:tcPr>
          <w:p w14:paraId="76261F2A" w14:textId="77777777" w:rsidR="00613CA6" w:rsidRDefault="00613CA6" w:rsidP="004D26B9">
            <w:pPr>
              <w:spacing w:after="200" w:line="276" w:lineRule="auto"/>
              <w:jc w:val="center"/>
              <w:rPr>
                <w:del w:id="352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28" w:author="OMH CKO" w:date="2018-04-17T12:27:00Z">
              <w:r w:rsidRPr="00AA483F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Podiel </w:delText>
              </w:r>
              <w:r w:rsidR="0013181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na 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celkových pridelených finančných prostriedko</w:delText>
              </w:r>
              <w:r w:rsidR="00131812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ch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</w:r>
              <w:r w:rsidRPr="00AA483F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(%)</w:delText>
              </w:r>
            </w:del>
          </w:p>
          <w:p w14:paraId="2F867968" w14:textId="77777777" w:rsidR="00613CA6" w:rsidRPr="00F41510" w:rsidRDefault="00613CA6">
            <w:pPr>
              <w:spacing w:after="200" w:line="276" w:lineRule="auto"/>
              <w:jc w:val="center"/>
              <w:rPr>
                <w:del w:id="352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30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(</w:delText>
              </w:r>
              <w:r w:rsidR="00131812"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</w:delText>
              </w:r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/ celková alokácia </w:delText>
              </w:r>
              <w:r w:rsidR="00131812"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priority Únie</w:delText>
              </w:r>
              <w:r w:rsidRPr="00F41510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*100)</w:delText>
              </w:r>
            </w:del>
          </w:p>
        </w:tc>
      </w:tr>
      <w:tr w:rsidR="00613CA6" w:rsidRPr="00AA7D81" w14:paraId="0CC2BE47" w14:textId="77777777" w:rsidTr="00F41510">
        <w:trPr>
          <w:trHeight w:val="841"/>
          <w:jc w:val="center"/>
          <w:del w:id="3531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0A6D09FE" w14:textId="77777777" w:rsidR="00613CA6" w:rsidRPr="00301358" w:rsidRDefault="00131812" w:rsidP="00F41510">
            <w:pPr>
              <w:spacing w:after="200" w:line="276" w:lineRule="auto"/>
              <w:rPr>
                <w:del w:id="353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33" w:author="OMH CKO" w:date="2018-04-17T12:27:00Z">
              <w:r>
                <w:rPr>
                  <w:b/>
                  <w:bCs/>
                  <w:sz w:val="19"/>
                  <w:szCs w:val="19"/>
                </w:rPr>
                <w:delText xml:space="preserve">1 Podpora environmentálne udržateľného, zdrojovo efektívneho, inovačného, konkurencieschopného a znalostného rybárstva 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1424FEB6" w14:textId="77777777" w:rsidR="00613CA6" w:rsidRPr="00301358" w:rsidRDefault="00613CA6" w:rsidP="008B1A38">
            <w:pPr>
              <w:spacing w:after="200" w:line="276" w:lineRule="auto"/>
              <w:jc w:val="center"/>
              <w:rPr>
                <w:del w:id="353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35" w:author="OMH CKO" w:date="2018-04-17T12:27:00Z">
              <w:r w:rsidRPr="00301358">
                <w:rPr>
                  <w:i/>
                  <w:sz w:val="18"/>
                  <w:szCs w:val="18"/>
                </w:rPr>
                <w:delText>&lt;typ='N' vstup='M''&gt;</w:delText>
              </w:r>
            </w:del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6A4C50C0" w14:textId="77777777" w:rsidR="00613CA6" w:rsidRPr="00301358" w:rsidRDefault="00613CA6" w:rsidP="008B1A38">
            <w:pPr>
              <w:spacing w:after="200" w:line="276" w:lineRule="auto"/>
              <w:jc w:val="center"/>
              <w:rPr>
                <w:del w:id="353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537" w:author="OMH CKO" w:date="2018-04-17T12:27:00Z">
              <w:r w:rsidRPr="00301358">
                <w:rPr>
                  <w:i/>
                  <w:sz w:val="18"/>
                  <w:szCs w:val="18"/>
                </w:rPr>
                <w:delText>&lt;typ='P' vstup='G'&gt;</w:delText>
              </w:r>
            </w:del>
          </w:p>
        </w:tc>
      </w:tr>
      <w:tr w:rsidR="00131812" w:rsidRPr="00AA7D81" w14:paraId="59704E4C" w14:textId="77777777" w:rsidTr="00F41510">
        <w:trPr>
          <w:trHeight w:val="567"/>
          <w:jc w:val="center"/>
          <w:del w:id="3538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260A6C2E" w14:textId="77777777" w:rsidR="00131812" w:rsidRDefault="00131812" w:rsidP="00131812">
            <w:pPr>
              <w:spacing w:after="200" w:line="276" w:lineRule="auto"/>
              <w:rPr>
                <w:del w:id="3539" w:author="OMH CKO" w:date="2018-04-17T12:27:00Z"/>
                <w:b/>
                <w:bCs/>
                <w:sz w:val="19"/>
                <w:szCs w:val="19"/>
              </w:rPr>
            </w:pPr>
            <w:del w:id="3540" w:author="OMH CKO" w:date="2018-04-17T12:27:00Z">
              <w:r>
                <w:rPr>
                  <w:b/>
                  <w:bCs/>
                  <w:sz w:val="19"/>
                  <w:szCs w:val="19"/>
                </w:rPr>
                <w:delText>2 Podpora environmentálne udržateľnej, zdrojovo efektívnej, inovačnej, konkurencieschopnej a znalostnej akvakultúry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78E4F800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41" w:author="OMH CKO" w:date="2018-04-17T12:27:00Z"/>
                <w:i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030B094C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42" w:author="OMH CKO" w:date="2018-04-17T12:27:00Z"/>
                <w:i/>
                <w:sz w:val="18"/>
                <w:szCs w:val="18"/>
              </w:rPr>
            </w:pPr>
          </w:p>
        </w:tc>
      </w:tr>
      <w:tr w:rsidR="00131812" w:rsidRPr="00AA7D81" w14:paraId="72B28732" w14:textId="77777777" w:rsidTr="00F41510">
        <w:trPr>
          <w:trHeight w:val="567"/>
          <w:jc w:val="center"/>
          <w:del w:id="3543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4478A176" w14:textId="77777777" w:rsidR="00131812" w:rsidRDefault="00131812" w:rsidP="00131812">
            <w:pPr>
              <w:spacing w:after="200" w:line="276" w:lineRule="auto"/>
              <w:rPr>
                <w:del w:id="3544" w:author="OMH CKO" w:date="2018-04-17T12:27:00Z"/>
                <w:b/>
                <w:bCs/>
                <w:sz w:val="19"/>
                <w:szCs w:val="19"/>
              </w:rPr>
            </w:pPr>
            <w:del w:id="3545" w:author="OMH CKO" w:date="2018-04-17T12:27:00Z">
              <w:r>
                <w:rPr>
                  <w:b/>
                  <w:bCs/>
                  <w:sz w:val="19"/>
                  <w:szCs w:val="19"/>
                </w:rPr>
                <w:delText>3 Podpora vykonávania SRP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62D71344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46" w:author="OMH CKO" w:date="2018-04-17T12:27:00Z"/>
                <w:i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700B0B04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47" w:author="OMH CKO" w:date="2018-04-17T12:27:00Z"/>
                <w:i/>
                <w:sz w:val="18"/>
                <w:szCs w:val="18"/>
              </w:rPr>
            </w:pPr>
          </w:p>
        </w:tc>
      </w:tr>
      <w:tr w:rsidR="00131812" w:rsidRPr="00AA7D81" w14:paraId="35098D2D" w14:textId="77777777" w:rsidTr="00F41510">
        <w:trPr>
          <w:trHeight w:val="567"/>
          <w:jc w:val="center"/>
          <w:del w:id="3548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45F974FC" w14:textId="77777777" w:rsidR="00131812" w:rsidRDefault="00131812" w:rsidP="00131812">
            <w:pPr>
              <w:spacing w:after="200" w:line="276" w:lineRule="auto"/>
              <w:rPr>
                <w:del w:id="3549" w:author="OMH CKO" w:date="2018-04-17T12:27:00Z"/>
                <w:b/>
                <w:bCs/>
                <w:sz w:val="19"/>
                <w:szCs w:val="19"/>
              </w:rPr>
            </w:pPr>
            <w:del w:id="3550" w:author="OMH CKO" w:date="2018-04-17T12:27:00Z">
              <w:r>
                <w:rPr>
                  <w:b/>
                  <w:bCs/>
                  <w:sz w:val="19"/>
                  <w:szCs w:val="19"/>
                </w:rPr>
                <w:delText>4 Zvyšovanie zamestnanosti a územnej súdržnosti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0E09D013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51" w:author="OMH CKO" w:date="2018-04-17T12:27:00Z"/>
                <w:i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29802B4A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52" w:author="OMH CKO" w:date="2018-04-17T12:27:00Z"/>
                <w:i/>
                <w:sz w:val="18"/>
                <w:szCs w:val="18"/>
              </w:rPr>
            </w:pPr>
          </w:p>
        </w:tc>
      </w:tr>
      <w:tr w:rsidR="00131812" w:rsidRPr="00AA7D81" w14:paraId="10397931" w14:textId="77777777" w:rsidTr="00F41510">
        <w:trPr>
          <w:trHeight w:val="567"/>
          <w:jc w:val="center"/>
          <w:del w:id="3553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4A79C247" w14:textId="77777777" w:rsidR="00131812" w:rsidRDefault="00131812" w:rsidP="00131812">
            <w:pPr>
              <w:spacing w:after="200" w:line="276" w:lineRule="auto"/>
              <w:rPr>
                <w:del w:id="3554" w:author="OMH CKO" w:date="2018-04-17T12:27:00Z"/>
                <w:b/>
                <w:bCs/>
                <w:sz w:val="19"/>
                <w:szCs w:val="19"/>
              </w:rPr>
            </w:pPr>
            <w:del w:id="3555" w:author="OMH CKO" w:date="2018-04-17T12:27:00Z">
              <w:r>
                <w:rPr>
                  <w:b/>
                  <w:bCs/>
                  <w:sz w:val="19"/>
                  <w:szCs w:val="19"/>
                </w:rPr>
                <w:delText>5 Podpora marketingu a spracovania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3C1EE9D9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56" w:author="OMH CKO" w:date="2018-04-17T12:27:00Z"/>
                <w:i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08FDEB53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57" w:author="OMH CKO" w:date="2018-04-17T12:27:00Z"/>
                <w:i/>
                <w:sz w:val="18"/>
                <w:szCs w:val="18"/>
              </w:rPr>
            </w:pPr>
          </w:p>
        </w:tc>
      </w:tr>
      <w:tr w:rsidR="00131812" w:rsidRPr="00AA7D81" w14:paraId="7C4CBAA4" w14:textId="77777777" w:rsidTr="00F41510">
        <w:trPr>
          <w:trHeight w:val="567"/>
          <w:jc w:val="center"/>
          <w:del w:id="3558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07EAFC75" w14:textId="77777777" w:rsidR="00131812" w:rsidRDefault="00131812" w:rsidP="00131812">
            <w:pPr>
              <w:spacing w:after="200" w:line="276" w:lineRule="auto"/>
              <w:rPr>
                <w:del w:id="3559" w:author="OMH CKO" w:date="2018-04-17T12:27:00Z"/>
                <w:b/>
                <w:bCs/>
                <w:sz w:val="19"/>
                <w:szCs w:val="19"/>
              </w:rPr>
            </w:pPr>
            <w:del w:id="3560" w:author="OMH CKO" w:date="2018-04-17T12:27:00Z">
              <w:r>
                <w:rPr>
                  <w:b/>
                  <w:bCs/>
                  <w:sz w:val="19"/>
                  <w:szCs w:val="19"/>
                </w:rPr>
                <w:delText>6 Podpora vykonávania integrovanej námornej politiky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5CE3DC0F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61" w:author="OMH CKO" w:date="2018-04-17T12:27:00Z"/>
                <w:i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2C7E1733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62" w:author="OMH CKO" w:date="2018-04-17T12:27:00Z"/>
                <w:i/>
                <w:sz w:val="18"/>
                <w:szCs w:val="18"/>
              </w:rPr>
            </w:pPr>
          </w:p>
        </w:tc>
      </w:tr>
      <w:tr w:rsidR="00131812" w:rsidRPr="00AA7D81" w14:paraId="13ADA928" w14:textId="77777777" w:rsidTr="00F41510">
        <w:trPr>
          <w:trHeight w:val="567"/>
          <w:jc w:val="center"/>
          <w:del w:id="3563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26A131D9" w14:textId="77777777" w:rsidR="00131812" w:rsidRDefault="00131812" w:rsidP="00131812">
            <w:pPr>
              <w:spacing w:after="200" w:line="276" w:lineRule="auto"/>
              <w:rPr>
                <w:del w:id="3564" w:author="OMH CKO" w:date="2018-04-17T12:27:00Z"/>
                <w:b/>
                <w:bCs/>
                <w:sz w:val="19"/>
                <w:szCs w:val="19"/>
              </w:rPr>
            </w:pPr>
            <w:del w:id="3565" w:author="OMH CKO" w:date="2018-04-17T12:27:00Z">
              <w:r>
                <w:rPr>
                  <w:b/>
                  <w:bCs/>
                  <w:sz w:val="19"/>
                  <w:szCs w:val="19"/>
                </w:rPr>
                <w:delText>Technická pomoc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11020683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66" w:author="OMH CKO" w:date="2018-04-17T12:27:00Z"/>
                <w:i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15C0774E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67" w:author="OMH CKO" w:date="2018-04-17T12:27:00Z"/>
                <w:i/>
                <w:sz w:val="18"/>
                <w:szCs w:val="18"/>
              </w:rPr>
            </w:pPr>
          </w:p>
        </w:tc>
      </w:tr>
      <w:tr w:rsidR="00131812" w:rsidRPr="00AA7D81" w14:paraId="60ACBF94" w14:textId="77777777" w:rsidTr="00F41510">
        <w:trPr>
          <w:trHeight w:val="567"/>
          <w:jc w:val="center"/>
          <w:del w:id="3568" w:author="OMH CKO" w:date="2018-04-17T12:27:00Z"/>
        </w:trPr>
        <w:tc>
          <w:tcPr>
            <w:tcW w:w="1667" w:type="pct"/>
            <w:shd w:val="clear" w:color="auto" w:fill="FFFFFF" w:themeFill="background1"/>
            <w:vAlign w:val="center"/>
          </w:tcPr>
          <w:p w14:paraId="083F1164" w14:textId="77777777" w:rsidR="00131812" w:rsidRDefault="00131812" w:rsidP="00131812">
            <w:pPr>
              <w:spacing w:after="200" w:line="276" w:lineRule="auto"/>
              <w:rPr>
                <w:del w:id="3569" w:author="OMH CKO" w:date="2018-04-17T12:27:00Z"/>
                <w:b/>
                <w:bCs/>
                <w:sz w:val="19"/>
                <w:szCs w:val="19"/>
              </w:rPr>
            </w:pPr>
            <w:del w:id="3570" w:author="OMH CKO" w:date="2018-04-17T12:27:00Z">
              <w:r>
                <w:rPr>
                  <w:b/>
                  <w:bCs/>
                  <w:sz w:val="19"/>
                  <w:szCs w:val="19"/>
                </w:rPr>
                <w:lastRenderedPageBreak/>
                <w:delText>Celkom</w:delText>
              </w:r>
            </w:del>
          </w:p>
        </w:tc>
        <w:tc>
          <w:tcPr>
            <w:tcW w:w="1667" w:type="pct"/>
            <w:shd w:val="clear" w:color="auto" w:fill="FFFFFF" w:themeFill="background1"/>
            <w:vAlign w:val="center"/>
          </w:tcPr>
          <w:p w14:paraId="768AE318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71" w:author="OMH CKO" w:date="2018-04-17T12:27:00Z"/>
                <w:i/>
                <w:sz w:val="18"/>
                <w:szCs w:val="18"/>
              </w:rPr>
            </w:pPr>
            <w:del w:id="3572" w:author="OMH CKO" w:date="2018-04-17T12:27:00Z">
              <w:r w:rsidRPr="00301358">
                <w:rPr>
                  <w:i/>
                  <w:sz w:val="18"/>
                  <w:szCs w:val="18"/>
                </w:rPr>
                <w:delText>&lt;typ=</w:delText>
              </w:r>
              <w:r>
                <w:rPr>
                  <w:i/>
                  <w:sz w:val="18"/>
                  <w:szCs w:val="18"/>
                </w:rPr>
                <w:delText>'N' vstup='G</w:delText>
              </w:r>
              <w:r w:rsidRPr="00301358">
                <w:rPr>
                  <w:i/>
                  <w:sz w:val="18"/>
                  <w:szCs w:val="18"/>
                </w:rPr>
                <w:delText>''&gt;</w:delText>
              </w:r>
            </w:del>
          </w:p>
        </w:tc>
        <w:tc>
          <w:tcPr>
            <w:tcW w:w="1666" w:type="pct"/>
            <w:shd w:val="clear" w:color="auto" w:fill="FFFFFF" w:themeFill="background1"/>
            <w:vAlign w:val="center"/>
          </w:tcPr>
          <w:p w14:paraId="493711A5" w14:textId="77777777" w:rsidR="00131812" w:rsidRPr="00301358" w:rsidRDefault="00131812" w:rsidP="008B1A38">
            <w:pPr>
              <w:spacing w:after="200" w:line="276" w:lineRule="auto"/>
              <w:jc w:val="center"/>
              <w:rPr>
                <w:del w:id="3573" w:author="OMH CKO" w:date="2018-04-17T12:27:00Z"/>
                <w:i/>
                <w:sz w:val="18"/>
                <w:szCs w:val="18"/>
              </w:rPr>
            </w:pPr>
          </w:p>
        </w:tc>
      </w:tr>
    </w:tbl>
    <w:p w14:paraId="5E3E8C65" w14:textId="77777777" w:rsidR="006847A0" w:rsidRDefault="006847A0" w:rsidP="00DA1BC2">
      <w:pPr>
        <w:spacing w:after="120"/>
        <w:jc w:val="both"/>
        <w:rPr>
          <w:del w:id="3574" w:author="OMH CKO" w:date="2018-04-17T12:27:00Z"/>
          <w:rFonts w:eastAsiaTheme="minorHAnsi"/>
          <w:b/>
        </w:rPr>
      </w:pPr>
    </w:p>
    <w:p w14:paraId="209CF3A8" w14:textId="77777777" w:rsidR="006847A0" w:rsidRDefault="006847A0" w:rsidP="00DA1BC2">
      <w:pPr>
        <w:spacing w:after="120"/>
        <w:jc w:val="both"/>
        <w:rPr>
          <w:del w:id="3575" w:author="OMH CKO" w:date="2018-04-17T12:27:00Z"/>
          <w:rFonts w:eastAsiaTheme="minorHAnsi"/>
          <w:b/>
        </w:rPr>
        <w:sectPr w:rsidR="006847A0" w:rsidSect="006847A0">
          <w:headerReference w:type="default" r:id="rId34"/>
          <w:footerReference w:type="default" r:id="rId3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03C3C43" w14:textId="77777777" w:rsidR="006847A0" w:rsidRPr="00AA7D81" w:rsidRDefault="00803ECC" w:rsidP="00F75371">
      <w:pPr>
        <w:pStyle w:val="MPCKO3"/>
        <w:rPr>
          <w:del w:id="3586" w:author="OMH CKO" w:date="2018-04-17T12:27:00Z"/>
          <w:rFonts w:eastAsiaTheme="minorHAnsi"/>
        </w:rPr>
      </w:pPr>
      <w:bookmarkStart w:id="3587" w:name="_Toc428367991"/>
      <w:del w:id="3588" w:author="OMH CKO" w:date="2018-04-17T12:27:00Z">
        <w:r>
          <w:rPr>
            <w:rFonts w:eastAsiaTheme="minorHAnsi"/>
          </w:rPr>
          <w:lastRenderedPageBreak/>
          <w:delText>II.</w:delText>
        </w:r>
        <w:r w:rsidR="003C3E4D">
          <w:rPr>
            <w:rFonts w:eastAsiaTheme="minorHAnsi"/>
          </w:rPr>
          <w:delText>4</w:delText>
        </w:r>
        <w:r w:rsidR="006847A0" w:rsidRPr="00AA7D81">
          <w:rPr>
            <w:rFonts w:eastAsiaTheme="minorHAnsi"/>
          </w:rPr>
          <w:delText xml:space="preserve">. </w:delText>
        </w:r>
        <w:r w:rsidR="00331CD1">
          <w:rPr>
            <w:rFonts w:eastAsiaTheme="minorHAnsi"/>
          </w:rPr>
          <w:delText>Problémy</w:delText>
        </w:r>
        <w:r w:rsidR="006847A0" w:rsidRPr="00AA7D81">
          <w:rPr>
            <w:rFonts w:eastAsiaTheme="minorHAnsi"/>
          </w:rPr>
          <w:delText>, ktoré ovplyvňujú implementáciu programu a prijaté opatrenia</w:delText>
        </w:r>
        <w:bookmarkEnd w:id="3587"/>
      </w:del>
    </w:p>
    <w:p w14:paraId="61E0B413" w14:textId="77777777" w:rsidR="003C3E4D" w:rsidRPr="00AA7D81" w:rsidRDefault="00C94E9B" w:rsidP="00F75371">
      <w:pPr>
        <w:pStyle w:val="MPCKO4"/>
        <w:rPr>
          <w:del w:id="3589" w:author="OMH CKO" w:date="2018-04-17T12:27:00Z"/>
          <w:rFonts w:eastAsiaTheme="minorHAnsi"/>
        </w:rPr>
      </w:pPr>
      <w:bookmarkStart w:id="3590" w:name="_Toc428367992"/>
      <w:del w:id="3591" w:author="OMH CKO" w:date="2018-04-17T12:27:00Z">
        <w:r>
          <w:rPr>
            <w:rFonts w:eastAsiaTheme="minorHAnsi"/>
          </w:rPr>
          <w:delText xml:space="preserve">II.4.1 </w:delText>
        </w:r>
        <w:r w:rsidR="003C3E4D">
          <w:rPr>
            <w:rFonts w:eastAsiaTheme="minorHAnsi"/>
          </w:rPr>
          <w:delText>Opatrenia</w:delText>
        </w:r>
        <w:r w:rsidR="003C3E4D" w:rsidRPr="00AA7D81">
          <w:rPr>
            <w:rFonts w:eastAsiaTheme="minorHAnsi"/>
          </w:rPr>
          <w:delText xml:space="preserve"> </w:delText>
        </w:r>
        <w:r w:rsidR="003C3E4D">
          <w:rPr>
            <w:rFonts w:eastAsiaTheme="minorHAnsi"/>
          </w:rPr>
          <w:delText xml:space="preserve">prijaté </w:delText>
        </w:r>
        <w:r w:rsidR="00400270">
          <w:rPr>
            <w:rFonts w:eastAsiaTheme="minorHAnsi"/>
          </w:rPr>
          <w:delText>na splnenie ex ante kondicionalít</w:delText>
        </w:r>
        <w:r w:rsidR="003C3E4D" w:rsidRPr="00341EA3">
          <w:rPr>
            <w:rFonts w:eastAsiaTheme="minorHAnsi"/>
          </w:rPr>
          <w:delText xml:space="preserve"> </w:delText>
        </w:r>
        <w:r w:rsidR="003C3E4D">
          <w:rPr>
            <w:rFonts w:eastAsiaTheme="minorHAnsi"/>
          </w:rPr>
          <w:delText>na základe článku 50</w:delText>
        </w:r>
        <w:r w:rsidR="003C3E4D" w:rsidRPr="00AA7D81">
          <w:rPr>
            <w:rFonts w:eastAsiaTheme="minorHAnsi"/>
          </w:rPr>
          <w:delText xml:space="preserve"> (4) nariadenia</w:delText>
        </w:r>
        <w:r w:rsidR="003C3E4D">
          <w:rPr>
            <w:rFonts w:eastAsiaTheme="minorHAnsi"/>
          </w:rPr>
          <w:delText xml:space="preserve"> </w:delText>
        </w:r>
        <w:r w:rsidR="003C3E4D" w:rsidRPr="00AA7D81">
          <w:rPr>
            <w:rFonts w:eastAsiaTheme="minorHAnsi"/>
          </w:rPr>
          <w:delText>EP a Rady (EÚ) č. 1303/2013</w:delText>
        </w:r>
        <w:bookmarkEnd w:id="3590"/>
      </w:del>
    </w:p>
    <w:p w14:paraId="04691FA9" w14:textId="77777777" w:rsidR="003C3E4D" w:rsidRPr="00FF6C60" w:rsidRDefault="003C3E4D" w:rsidP="003C3E4D">
      <w:pPr>
        <w:shd w:val="clear" w:color="auto" w:fill="B8CCE4" w:themeFill="accent1" w:themeFillTint="66"/>
        <w:spacing w:after="120" w:line="276" w:lineRule="auto"/>
        <w:jc w:val="both"/>
        <w:rPr>
          <w:del w:id="3592" w:author="OMH CKO" w:date="2018-04-17T12:27:00Z"/>
          <w:rFonts w:eastAsiaTheme="minorHAnsi"/>
          <w:i/>
          <w:u w:val="single"/>
        </w:rPr>
      </w:pPr>
      <w:del w:id="3593" w:author="OMH CKO" w:date="2018-04-17T12:27:00Z">
        <w:r w:rsidRPr="00FF6C60">
          <w:rPr>
            <w:rFonts w:eastAsiaTheme="minorHAnsi"/>
            <w:i/>
            <w:u w:val="single"/>
          </w:rPr>
          <w:delText>Požadované informácie</w:delText>
        </w:r>
      </w:del>
    </w:p>
    <w:p w14:paraId="4FF0594E" w14:textId="77777777" w:rsidR="003C3E4D" w:rsidRPr="00FF6C60" w:rsidRDefault="003C3E4D" w:rsidP="003C3E4D">
      <w:pPr>
        <w:shd w:val="clear" w:color="auto" w:fill="B8CCE4" w:themeFill="accent1" w:themeFillTint="66"/>
        <w:spacing w:after="120" w:line="276" w:lineRule="auto"/>
        <w:jc w:val="both"/>
        <w:rPr>
          <w:del w:id="3594" w:author="OMH CKO" w:date="2018-04-17T12:27:00Z"/>
          <w:rFonts w:eastAsiaTheme="minorHAnsi"/>
          <w:i/>
        </w:rPr>
      </w:pPr>
      <w:del w:id="3595" w:author="OMH CKO" w:date="2018-04-17T12:27:00Z">
        <w:r w:rsidRPr="00FF6C60">
          <w:rPr>
            <w:rFonts w:eastAsiaTheme="minorHAnsi"/>
            <w:i/>
          </w:rPr>
          <w:delText xml:space="preserve">V nadväznosti na povinnosť členského štátu preukázať Európskej komisii splnenie </w:delText>
        </w:r>
        <w:r>
          <w:rPr>
            <w:rFonts w:eastAsiaTheme="minorHAnsi"/>
            <w:i/>
          </w:rPr>
          <w:delText>EAK</w:delText>
        </w:r>
        <w:r w:rsidRPr="00FF6C60">
          <w:rPr>
            <w:rFonts w:eastAsiaTheme="minorHAnsi"/>
            <w:i/>
          </w:rPr>
          <w:delText xml:space="preserve"> v čase schvaľovania Partnerskej dohody a operačného programu, alebo najneskôr v termíne do 31.12.2016, RO vo výročnej správe za rok 2016 (predkladanej v roku 2017) vyhodnotí plnenie </w:delText>
        </w:r>
        <w:r>
          <w:rPr>
            <w:rFonts w:eastAsiaTheme="minorHAnsi"/>
            <w:i/>
          </w:rPr>
          <w:delText>EAK</w:delText>
        </w:r>
        <w:r w:rsidRPr="00FF6C60">
          <w:rPr>
            <w:rFonts w:eastAsiaTheme="minorHAnsi"/>
            <w:i/>
          </w:rPr>
          <w:delText xml:space="preserve">, ktoré neboli v stave splnené v čase schválenia operačného programu. Riadiaci orgán poskytne informácie o spôsobe splnenia tematických </w:delText>
        </w:r>
        <w:r>
          <w:rPr>
            <w:rFonts w:eastAsiaTheme="minorHAnsi"/>
            <w:i/>
          </w:rPr>
          <w:delText>EAK</w:delText>
        </w:r>
        <w:r w:rsidRPr="00FF6C60">
          <w:rPr>
            <w:rFonts w:eastAsiaTheme="minorHAnsi"/>
            <w:i/>
          </w:rPr>
          <w:delText xml:space="preserve">, ktorých plnenie má v gescii, v rozsahu stanovenom </w:delText>
        </w:r>
        <w:r w:rsidR="00C94E9B">
          <w:rPr>
            <w:rFonts w:eastAsiaTheme="minorHAnsi"/>
            <w:i/>
          </w:rPr>
          <w:delText>v nasledovnej tabuľke</w:delText>
        </w:r>
        <w:r w:rsidRPr="00FF6C60">
          <w:rPr>
            <w:rFonts w:eastAsiaTheme="minorHAnsi"/>
            <w:i/>
          </w:rPr>
          <w:delText xml:space="preserve">. </w:delText>
        </w:r>
      </w:del>
    </w:p>
    <w:p w14:paraId="529EE70B" w14:textId="77777777" w:rsidR="003C3E4D" w:rsidRPr="00B222A9" w:rsidRDefault="003C3E4D" w:rsidP="003C3E4D">
      <w:pPr>
        <w:spacing w:after="120"/>
        <w:rPr>
          <w:del w:id="3596" w:author="OMH CKO" w:date="2018-04-17T12:27:00Z"/>
          <w:rFonts w:eastAsiaTheme="minorHAnsi"/>
          <w:b/>
          <w:lang w:eastAsia="en-US"/>
        </w:rPr>
      </w:pPr>
      <w:del w:id="3597" w:author="OMH CKO" w:date="2018-04-17T12:27:00Z">
        <w:r>
          <w:rPr>
            <w:rFonts w:eastAsiaTheme="minorHAnsi"/>
            <w:b/>
            <w:lang w:eastAsia="en-US"/>
          </w:rPr>
          <w:delText>Tabuľka 6</w:delText>
        </w:r>
        <w:r w:rsidRPr="00B222A9">
          <w:rPr>
            <w:rFonts w:eastAsiaTheme="minorHAnsi"/>
            <w:b/>
            <w:lang w:eastAsia="en-US"/>
          </w:rPr>
          <w:delText xml:space="preserve"> </w:delText>
        </w:r>
        <w:r>
          <w:rPr>
            <w:rFonts w:eastAsiaTheme="minorHAnsi"/>
            <w:b/>
            <w:lang w:eastAsia="en-US"/>
          </w:rPr>
          <w:delText>Opatrenia prijaté</w:delText>
        </w:r>
        <w:r w:rsidRPr="00B222A9">
          <w:rPr>
            <w:rFonts w:eastAsiaTheme="minorHAnsi"/>
            <w:b/>
            <w:lang w:eastAsia="en-US"/>
          </w:rPr>
          <w:delText xml:space="preserve"> s cieľom splniť uplatniteľné </w:delText>
        </w:r>
        <w:r>
          <w:rPr>
            <w:rFonts w:eastAsiaTheme="minorHAnsi"/>
            <w:b/>
            <w:lang w:eastAsia="en-US"/>
          </w:rPr>
          <w:delText>tematické</w:delText>
        </w:r>
        <w:r w:rsidRPr="00B222A9">
          <w:rPr>
            <w:rFonts w:eastAsiaTheme="minorHAnsi"/>
            <w:b/>
            <w:lang w:eastAsia="en-US"/>
          </w:rPr>
          <w:delText xml:space="preserve"> </w:delText>
        </w:r>
        <w:r>
          <w:rPr>
            <w:rFonts w:eastAsiaTheme="minorHAnsi"/>
            <w:b/>
            <w:lang w:eastAsia="en-US"/>
          </w:rPr>
          <w:delText>EAK</w:delText>
        </w:r>
        <w:r w:rsidR="00C94E9B">
          <w:rPr>
            <w:rFonts w:eastAsiaTheme="minorHAnsi"/>
            <w:b/>
            <w:lang w:eastAsia="en-US"/>
          </w:rPr>
          <w:delText xml:space="preserve"> týkajúce sa ENRF</w:delText>
        </w:r>
      </w:del>
    </w:p>
    <w:p w14:paraId="35126571" w14:textId="77777777" w:rsidR="003C3E4D" w:rsidRDefault="003C3E4D" w:rsidP="003C3E4D">
      <w:pPr>
        <w:shd w:val="clear" w:color="auto" w:fill="B8CCE4" w:themeFill="accent1" w:themeFillTint="66"/>
        <w:spacing w:after="120" w:line="276" w:lineRule="auto"/>
        <w:jc w:val="both"/>
        <w:rPr>
          <w:del w:id="3598" w:author="OMH CKO" w:date="2018-04-17T12:27:00Z"/>
          <w:rFonts w:eastAsiaTheme="minorHAnsi"/>
          <w:i/>
          <w:u w:val="single"/>
        </w:rPr>
      </w:pPr>
      <w:del w:id="3599" w:author="OMH CKO" w:date="2018-04-17T12:27:00Z">
        <w:r w:rsidRPr="00FF6C60">
          <w:rPr>
            <w:rFonts w:eastAsiaTheme="minorHAnsi"/>
            <w:i/>
            <w:u w:val="single"/>
          </w:rPr>
          <w:delText>Zdroj údajov</w:delText>
        </w:r>
      </w:del>
    </w:p>
    <w:p w14:paraId="1DCA6EBA" w14:textId="77777777" w:rsidR="00C94E9B" w:rsidRDefault="00C94E9B" w:rsidP="00C94E9B">
      <w:pPr>
        <w:shd w:val="clear" w:color="auto" w:fill="B8CCE4" w:themeFill="accent1" w:themeFillTint="66"/>
        <w:spacing w:after="120" w:line="276" w:lineRule="auto"/>
        <w:jc w:val="both"/>
        <w:rPr>
          <w:del w:id="3600" w:author="OMH CKO" w:date="2018-04-17T12:27:00Z"/>
          <w:rFonts w:eastAsiaTheme="minorHAnsi"/>
          <w:i/>
        </w:rPr>
      </w:pPr>
      <w:del w:id="3601" w:author="OMH CKO" w:date="2018-04-17T12:27:00Z">
        <w:r>
          <w:rPr>
            <w:rFonts w:eastAsiaTheme="minorHAnsi"/>
            <w:i/>
          </w:rPr>
          <w:delText>RO vyplní údaje za EAK, ktorých plnenie je v jeho gescii.</w:delText>
        </w:r>
      </w:del>
    </w:p>
    <w:p w14:paraId="7A06A4C4" w14:textId="77777777" w:rsidR="006E05E1" w:rsidRDefault="006E05E1" w:rsidP="00C94E9B">
      <w:pPr>
        <w:shd w:val="clear" w:color="auto" w:fill="B8CCE4" w:themeFill="accent1" w:themeFillTint="66"/>
        <w:spacing w:after="120" w:line="276" w:lineRule="auto"/>
        <w:jc w:val="both"/>
        <w:rPr>
          <w:del w:id="3602" w:author="OMH CKO" w:date="2018-04-17T12:27:00Z"/>
          <w:rFonts w:eastAsiaTheme="minorHAnsi"/>
          <w:i/>
        </w:rPr>
      </w:pPr>
      <w:del w:id="3603" w:author="OMH CKO" w:date="2018-04-17T12:27:00Z">
        <w:r>
          <w:rPr>
            <w:rFonts w:eastAsiaTheme="minorHAnsi"/>
            <w:i/>
          </w:rPr>
          <w:delText xml:space="preserve">V stĺpci „Konečný termín“ sa uvedie termín stanovený v schválenom OP alebo </w:delText>
        </w:r>
        <w:r w:rsidR="00ED2B49">
          <w:rPr>
            <w:rFonts w:eastAsiaTheme="minorHAnsi"/>
            <w:i/>
          </w:rPr>
          <w:delText>iný</w:delText>
        </w:r>
        <w:r>
          <w:rPr>
            <w:rFonts w:eastAsiaTheme="minorHAnsi"/>
            <w:i/>
          </w:rPr>
          <w:delText xml:space="preserve"> termín schválený Komisiou.</w:delText>
        </w:r>
      </w:del>
    </w:p>
    <w:p w14:paraId="6BEBF32E" w14:textId="77777777" w:rsidR="003C3E4D" w:rsidRPr="00FF6C60" w:rsidRDefault="003C3E4D" w:rsidP="00C03D41">
      <w:pPr>
        <w:shd w:val="clear" w:color="auto" w:fill="B8CCE4" w:themeFill="accent1" w:themeFillTint="66"/>
        <w:spacing w:after="240" w:line="276" w:lineRule="auto"/>
        <w:jc w:val="both"/>
        <w:rPr>
          <w:del w:id="3604" w:author="OMH CKO" w:date="2018-04-17T12:27:00Z"/>
          <w:rFonts w:eastAsiaTheme="minorHAnsi"/>
          <w:i/>
          <w:u w:val="single"/>
        </w:rPr>
      </w:pPr>
      <w:del w:id="3605" w:author="OMH CKO" w:date="2018-04-17T12:27:00Z">
        <w:r>
          <w:rPr>
            <w:rFonts w:eastAsiaTheme="minorHAnsi"/>
            <w:i/>
          </w:rPr>
          <w:delText>V stĺpci „Komentár“ sa v prípade plnenia opatrenia v termíne uvedie popis spôsobu plnenia opatrenia spolu s odkazom na výstupy, v prípade neplnenia termínov pre opatrenia sa uvedú hlavné príčiny a spôsob stanovenia nových termínov plnenia ostávajúcich opatrení.</w:delText>
        </w:r>
      </w:del>
    </w:p>
    <w:tbl>
      <w:tblPr>
        <w:tblW w:w="55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032"/>
        <w:gridCol w:w="1052"/>
        <w:gridCol w:w="820"/>
        <w:gridCol w:w="1246"/>
        <w:gridCol w:w="1244"/>
        <w:gridCol w:w="965"/>
        <w:gridCol w:w="1242"/>
        <w:gridCol w:w="1107"/>
      </w:tblGrid>
      <w:tr w:rsidR="003C3E4D" w:rsidRPr="00B222A9" w14:paraId="18F8B346" w14:textId="77777777" w:rsidTr="00063443">
        <w:trPr>
          <w:trHeight w:val="491"/>
          <w:jc w:val="center"/>
          <w:del w:id="3606" w:author="OMH CKO" w:date="2018-04-17T12:27:00Z"/>
        </w:trPr>
        <w:tc>
          <w:tcPr>
            <w:tcW w:w="688" w:type="pct"/>
            <w:shd w:val="clear" w:color="auto" w:fill="B8CCE4" w:themeFill="accent1" w:themeFillTint="66"/>
            <w:vAlign w:val="center"/>
          </w:tcPr>
          <w:p w14:paraId="55DD0ED7" w14:textId="77777777" w:rsidR="003C3E4D" w:rsidRPr="00B222A9" w:rsidRDefault="003C3E4D" w:rsidP="00F41510">
            <w:pPr>
              <w:spacing w:before="60" w:after="60" w:line="276" w:lineRule="auto"/>
              <w:jc w:val="center"/>
              <w:rPr>
                <w:del w:id="360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08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1.</w:delText>
              </w:r>
            </w:del>
          </w:p>
        </w:tc>
        <w:tc>
          <w:tcPr>
            <w:tcW w:w="511" w:type="pct"/>
            <w:shd w:val="clear" w:color="auto" w:fill="B8CCE4" w:themeFill="accent1" w:themeFillTint="66"/>
            <w:vAlign w:val="center"/>
          </w:tcPr>
          <w:p w14:paraId="1C8F33EF" w14:textId="77777777" w:rsidR="003C3E4D" w:rsidRPr="00B222A9" w:rsidRDefault="003C3E4D" w:rsidP="00F41510">
            <w:pPr>
              <w:spacing w:before="60" w:after="60" w:line="276" w:lineRule="auto"/>
              <w:jc w:val="center"/>
              <w:rPr>
                <w:del w:id="360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1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2.</w:delText>
              </w:r>
            </w:del>
          </w:p>
        </w:tc>
        <w:tc>
          <w:tcPr>
            <w:tcW w:w="521" w:type="pct"/>
            <w:shd w:val="clear" w:color="auto" w:fill="B8CCE4" w:themeFill="accent1" w:themeFillTint="66"/>
            <w:vAlign w:val="center"/>
          </w:tcPr>
          <w:p w14:paraId="3CC82BE5" w14:textId="77777777" w:rsidR="003C3E4D" w:rsidRPr="00B222A9" w:rsidDel="00E86675" w:rsidRDefault="003C3E4D" w:rsidP="00F41510">
            <w:pPr>
              <w:spacing w:before="60" w:after="60" w:line="276" w:lineRule="auto"/>
              <w:jc w:val="center"/>
              <w:rPr>
                <w:del w:id="361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1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3.</w:delText>
              </w:r>
            </w:del>
          </w:p>
        </w:tc>
        <w:tc>
          <w:tcPr>
            <w:tcW w:w="406" w:type="pct"/>
            <w:shd w:val="clear" w:color="auto" w:fill="B8CCE4" w:themeFill="accent1" w:themeFillTint="66"/>
            <w:vAlign w:val="center"/>
          </w:tcPr>
          <w:p w14:paraId="6648C263" w14:textId="77777777" w:rsidR="003C3E4D" w:rsidRDefault="003C3E4D" w:rsidP="00F41510">
            <w:pPr>
              <w:spacing w:before="60" w:after="60" w:line="276" w:lineRule="auto"/>
              <w:jc w:val="center"/>
              <w:rPr>
                <w:del w:id="361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14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4.</w:delText>
              </w:r>
            </w:del>
          </w:p>
        </w:tc>
        <w:tc>
          <w:tcPr>
            <w:tcW w:w="617" w:type="pct"/>
            <w:shd w:val="clear" w:color="auto" w:fill="B8CCE4" w:themeFill="accent1" w:themeFillTint="66"/>
            <w:vAlign w:val="center"/>
          </w:tcPr>
          <w:p w14:paraId="105633C6" w14:textId="77777777" w:rsidR="003C3E4D" w:rsidRPr="00B222A9" w:rsidRDefault="003C3E4D" w:rsidP="00F41510">
            <w:pPr>
              <w:spacing w:before="60" w:after="60" w:line="276" w:lineRule="auto"/>
              <w:jc w:val="center"/>
              <w:rPr>
                <w:del w:id="361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16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5.</w:delText>
              </w:r>
            </w:del>
          </w:p>
        </w:tc>
        <w:tc>
          <w:tcPr>
            <w:tcW w:w="616" w:type="pct"/>
            <w:shd w:val="clear" w:color="auto" w:fill="B8CCE4" w:themeFill="accent1" w:themeFillTint="66"/>
            <w:vAlign w:val="center"/>
          </w:tcPr>
          <w:p w14:paraId="560CE44E" w14:textId="77777777" w:rsidR="003C3E4D" w:rsidRPr="00B222A9" w:rsidDel="00E86675" w:rsidRDefault="003C3E4D" w:rsidP="00F41510">
            <w:pPr>
              <w:spacing w:before="60" w:after="60" w:line="276" w:lineRule="auto"/>
              <w:jc w:val="center"/>
              <w:rPr>
                <w:del w:id="361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18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6.</w:delText>
              </w:r>
            </w:del>
          </w:p>
        </w:tc>
        <w:tc>
          <w:tcPr>
            <w:tcW w:w="478" w:type="pct"/>
            <w:shd w:val="clear" w:color="auto" w:fill="B8CCE4" w:themeFill="accent1" w:themeFillTint="66"/>
            <w:vAlign w:val="center"/>
          </w:tcPr>
          <w:p w14:paraId="479F7913" w14:textId="77777777" w:rsidR="003C3E4D" w:rsidRPr="00B222A9" w:rsidRDefault="003C3E4D" w:rsidP="00F41510">
            <w:pPr>
              <w:spacing w:before="60" w:after="60" w:line="276" w:lineRule="auto"/>
              <w:jc w:val="center"/>
              <w:rPr>
                <w:del w:id="361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20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7.</w:delText>
              </w:r>
            </w:del>
          </w:p>
        </w:tc>
        <w:tc>
          <w:tcPr>
            <w:tcW w:w="615" w:type="pct"/>
            <w:shd w:val="clear" w:color="auto" w:fill="B8CCE4" w:themeFill="accent1" w:themeFillTint="66"/>
            <w:vAlign w:val="center"/>
          </w:tcPr>
          <w:p w14:paraId="4BF4A797" w14:textId="77777777" w:rsidR="003C3E4D" w:rsidRPr="00B222A9" w:rsidRDefault="003C3E4D" w:rsidP="00F41510">
            <w:pPr>
              <w:spacing w:before="60" w:after="60" w:line="276" w:lineRule="auto"/>
              <w:jc w:val="center"/>
              <w:rPr>
                <w:del w:id="362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22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8.</w:delText>
              </w:r>
            </w:del>
          </w:p>
        </w:tc>
        <w:tc>
          <w:tcPr>
            <w:tcW w:w="548" w:type="pct"/>
            <w:shd w:val="clear" w:color="auto" w:fill="B8CCE4" w:themeFill="accent1" w:themeFillTint="66"/>
            <w:vAlign w:val="center"/>
          </w:tcPr>
          <w:p w14:paraId="03CE35F5" w14:textId="77777777" w:rsidR="003C3E4D" w:rsidRPr="00B222A9" w:rsidRDefault="003C3E4D" w:rsidP="00F41510">
            <w:pPr>
              <w:spacing w:before="60" w:after="60" w:line="276" w:lineRule="auto"/>
              <w:jc w:val="center"/>
              <w:rPr>
                <w:del w:id="362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24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9.</w:delText>
              </w:r>
            </w:del>
          </w:p>
        </w:tc>
      </w:tr>
      <w:tr w:rsidR="003C3E4D" w:rsidRPr="00B222A9" w14:paraId="0DC39C04" w14:textId="77777777" w:rsidTr="00063443">
        <w:trPr>
          <w:trHeight w:val="1933"/>
          <w:jc w:val="center"/>
          <w:del w:id="3625" w:author="OMH CKO" w:date="2018-04-17T12:27:00Z"/>
        </w:trPr>
        <w:tc>
          <w:tcPr>
            <w:tcW w:w="688" w:type="pct"/>
            <w:shd w:val="clear" w:color="auto" w:fill="B8CCE4" w:themeFill="accent1" w:themeFillTint="66"/>
            <w:vAlign w:val="center"/>
          </w:tcPr>
          <w:p w14:paraId="180251E9" w14:textId="77777777" w:rsidR="003C3E4D" w:rsidRDefault="003C3E4D" w:rsidP="00063443">
            <w:pPr>
              <w:snapToGrid w:val="0"/>
              <w:spacing w:after="200" w:line="276" w:lineRule="auto"/>
              <w:jc w:val="center"/>
              <w:rPr>
                <w:del w:id="362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27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Tematická</w:delText>
              </w:r>
            </w:del>
          </w:p>
          <w:p w14:paraId="2C0D0414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2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29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EAK</w:delText>
              </w:r>
            </w:del>
          </w:p>
        </w:tc>
        <w:tc>
          <w:tcPr>
            <w:tcW w:w="511" w:type="pct"/>
            <w:shd w:val="clear" w:color="auto" w:fill="B8CCE4" w:themeFill="accent1" w:themeFillTint="66"/>
            <w:vAlign w:val="center"/>
          </w:tcPr>
          <w:p w14:paraId="0A624218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3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31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Nesplnené kritériá</w:delText>
              </w:r>
            </w:del>
          </w:p>
        </w:tc>
        <w:tc>
          <w:tcPr>
            <w:tcW w:w="521" w:type="pct"/>
            <w:shd w:val="clear" w:color="auto" w:fill="B8CCE4" w:themeFill="accent1" w:themeFillTint="66"/>
            <w:vAlign w:val="center"/>
          </w:tcPr>
          <w:p w14:paraId="768E497D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3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33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Prijaté opatrenie</w:delText>
              </w:r>
            </w:del>
          </w:p>
        </w:tc>
        <w:tc>
          <w:tcPr>
            <w:tcW w:w="406" w:type="pct"/>
            <w:shd w:val="clear" w:color="auto" w:fill="B8CCE4" w:themeFill="accent1" w:themeFillTint="66"/>
            <w:vAlign w:val="center"/>
          </w:tcPr>
          <w:p w14:paraId="4BA63825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3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35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Termín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(dátum)</w:delText>
              </w:r>
            </w:del>
          </w:p>
        </w:tc>
        <w:tc>
          <w:tcPr>
            <w:tcW w:w="617" w:type="pct"/>
            <w:shd w:val="clear" w:color="auto" w:fill="B8CCE4" w:themeFill="accent1" w:themeFillTint="66"/>
            <w:vAlign w:val="center"/>
          </w:tcPr>
          <w:p w14:paraId="42C4C779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36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37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Zodpovedné subjekty</w:delText>
              </w:r>
            </w:del>
          </w:p>
        </w:tc>
        <w:tc>
          <w:tcPr>
            <w:tcW w:w="616" w:type="pct"/>
            <w:shd w:val="clear" w:color="auto" w:fill="B8CCE4" w:themeFill="accent1" w:themeFillTint="66"/>
            <w:vAlign w:val="center"/>
          </w:tcPr>
          <w:p w14:paraId="1225333E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38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39" w:author="OMH CKO" w:date="2018-04-17T12:27:00Z"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Opatrenie uskutočnené v termíne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(áno/nie)</w:delText>
              </w:r>
            </w:del>
          </w:p>
        </w:tc>
        <w:tc>
          <w:tcPr>
            <w:tcW w:w="478" w:type="pct"/>
            <w:shd w:val="clear" w:color="auto" w:fill="B8CCE4" w:themeFill="accent1" w:themeFillTint="66"/>
            <w:vAlign w:val="center"/>
          </w:tcPr>
          <w:p w14:paraId="382B9389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40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41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Kritéria splnené</w:delText>
              </w:r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  <w:delText>(áno/nie)</w:delText>
              </w:r>
            </w:del>
          </w:p>
        </w:tc>
        <w:tc>
          <w:tcPr>
            <w:tcW w:w="615" w:type="pct"/>
            <w:shd w:val="clear" w:color="auto" w:fill="B8CCE4" w:themeFill="accent1" w:themeFillTint="66"/>
            <w:vAlign w:val="center"/>
          </w:tcPr>
          <w:p w14:paraId="7AC7C994" w14:textId="77777777" w:rsidR="003C3E4D" w:rsidRPr="007A7B6D" w:rsidRDefault="003C3E4D" w:rsidP="00063443">
            <w:pPr>
              <w:snapToGrid w:val="0"/>
              <w:spacing w:after="200" w:line="276" w:lineRule="auto"/>
              <w:jc w:val="center"/>
              <w:rPr>
                <w:del w:id="3642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43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Očakávaný dátum uskutočnenia ostávajúcich 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opatrení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br/>
              </w:r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ak je relevantné</w:delText>
              </w:r>
            </w:del>
          </w:p>
        </w:tc>
        <w:tc>
          <w:tcPr>
            <w:tcW w:w="548" w:type="pct"/>
            <w:shd w:val="clear" w:color="auto" w:fill="B8CCE4" w:themeFill="accent1" w:themeFillTint="66"/>
            <w:vAlign w:val="center"/>
          </w:tcPr>
          <w:p w14:paraId="5D8D38A9" w14:textId="77777777" w:rsidR="003C3E4D" w:rsidRPr="00B222A9" w:rsidRDefault="003C3E4D" w:rsidP="00063443">
            <w:pPr>
              <w:snapToGrid w:val="0"/>
              <w:spacing w:after="200" w:line="276" w:lineRule="auto"/>
              <w:jc w:val="center"/>
              <w:rPr>
                <w:del w:id="3644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45" w:author="OMH CKO" w:date="2018-04-17T12:27:00Z">
              <w:r w:rsidRPr="00B222A9"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>Komentár</w:delText>
              </w:r>
              <w:r>
                <w:rPr>
                  <w:rFonts w:eastAsiaTheme="minorHAnsi"/>
                  <w:b/>
                  <w:sz w:val="18"/>
                  <w:szCs w:val="18"/>
                  <w:lang w:eastAsia="en-US"/>
                </w:rPr>
                <w:delText xml:space="preserve"> </w:delText>
              </w:r>
              <w:r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pre každ</w:delText>
              </w:r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é</w:delText>
              </w:r>
              <w:r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 xml:space="preserve"> </w:delText>
              </w:r>
              <w:r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>opatrenie</w:delText>
              </w:r>
              <w:r w:rsidRPr="00A730CC">
                <w:rPr>
                  <w:rFonts w:eastAsiaTheme="minorHAnsi"/>
                  <w:i/>
                  <w:sz w:val="18"/>
                  <w:szCs w:val="18"/>
                  <w:lang w:eastAsia="en-US"/>
                </w:rPr>
                <w:delText xml:space="preserve"> zvlášť</w:delText>
              </w:r>
            </w:del>
          </w:p>
        </w:tc>
      </w:tr>
      <w:tr w:rsidR="003C3E4D" w:rsidRPr="00546499" w14:paraId="2932E684" w14:textId="77777777" w:rsidTr="00063443">
        <w:trPr>
          <w:jc w:val="center"/>
          <w:del w:id="3646" w:author="OMH CKO" w:date="2018-04-17T12:27:00Z"/>
        </w:trPr>
        <w:tc>
          <w:tcPr>
            <w:tcW w:w="688" w:type="pct"/>
            <w:shd w:val="clear" w:color="auto" w:fill="FFFFFF" w:themeFill="background1"/>
            <w:vAlign w:val="center"/>
          </w:tcPr>
          <w:p w14:paraId="2444F928" w14:textId="77777777" w:rsidR="003C3E4D" w:rsidRPr="00546499" w:rsidRDefault="003C3E4D">
            <w:pPr>
              <w:snapToGrid w:val="0"/>
              <w:spacing w:after="200" w:line="276" w:lineRule="auto"/>
              <w:jc w:val="center"/>
              <w:rPr>
                <w:del w:id="364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48" w:author="OMH CKO" w:date="2018-04-17T12:27:00Z">
              <w:r w:rsidRPr="00546499">
                <w:rPr>
                  <w:i/>
                  <w:sz w:val="18"/>
                  <w:szCs w:val="18"/>
                </w:rPr>
                <w:delText xml:space="preserve">&lt;typ='S' </w:delText>
              </w:r>
              <w:r w:rsidR="00C94E9B">
                <w:rPr>
                  <w:i/>
                  <w:sz w:val="18"/>
                  <w:szCs w:val="18"/>
                </w:rPr>
                <w:delText>vstup='S</w:delText>
              </w:r>
              <w:r w:rsidRPr="00546499">
                <w:rPr>
                  <w:i/>
                  <w:sz w:val="18"/>
                  <w:szCs w:val="18"/>
                </w:rPr>
                <w:delText>'&gt;</w:delText>
              </w:r>
            </w:del>
          </w:p>
        </w:tc>
        <w:tc>
          <w:tcPr>
            <w:tcW w:w="511" w:type="pct"/>
            <w:shd w:val="clear" w:color="auto" w:fill="FFFFFF" w:themeFill="background1"/>
            <w:vAlign w:val="center"/>
          </w:tcPr>
          <w:p w14:paraId="051733C0" w14:textId="77777777" w:rsidR="003C3E4D" w:rsidRPr="00546499" w:rsidRDefault="003C3E4D">
            <w:pPr>
              <w:snapToGrid w:val="0"/>
              <w:spacing w:after="200" w:line="276" w:lineRule="auto"/>
              <w:jc w:val="center"/>
              <w:rPr>
                <w:del w:id="364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50" w:author="OMH CKO" w:date="2018-04-17T12:27:00Z">
              <w:r w:rsidRPr="00546499">
                <w:rPr>
                  <w:i/>
                  <w:sz w:val="18"/>
                  <w:szCs w:val="18"/>
                </w:rPr>
                <w:delText xml:space="preserve">&lt;typ='S' </w:delText>
              </w:r>
              <w:r w:rsidR="00C94E9B">
                <w:rPr>
                  <w:i/>
                  <w:sz w:val="18"/>
                  <w:szCs w:val="18"/>
                </w:rPr>
                <w:delText>vstup='S</w:delText>
              </w:r>
              <w:r w:rsidRPr="00546499">
                <w:rPr>
                  <w:i/>
                  <w:sz w:val="18"/>
                  <w:szCs w:val="18"/>
                </w:rPr>
                <w:delText>'&gt;</w:delText>
              </w:r>
            </w:del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14:paraId="6628F369" w14:textId="77777777" w:rsidR="003C3E4D" w:rsidRPr="00546499" w:rsidRDefault="003C3E4D" w:rsidP="00063443">
            <w:pPr>
              <w:snapToGrid w:val="0"/>
              <w:spacing w:after="200" w:line="276" w:lineRule="auto"/>
              <w:jc w:val="center"/>
              <w:rPr>
                <w:del w:id="365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52" w:author="OMH CKO" w:date="2018-04-17T12:27:00Z">
              <w:r w:rsidRPr="00546499">
                <w:rPr>
                  <w:i/>
                  <w:sz w:val="18"/>
                  <w:szCs w:val="18"/>
                </w:rPr>
                <w:delText>&lt;typ='S' max.rozsah=10</w:delText>
              </w:r>
              <w:r w:rsidR="00C94E9B">
                <w:rPr>
                  <w:i/>
                  <w:sz w:val="18"/>
                  <w:szCs w:val="18"/>
                </w:rPr>
                <w:delText>00 vstup='M</w:delText>
              </w:r>
              <w:r w:rsidRPr="00546499">
                <w:rPr>
                  <w:i/>
                  <w:sz w:val="18"/>
                  <w:szCs w:val="18"/>
                </w:rPr>
                <w:delText>'&gt;</w:delText>
              </w:r>
            </w:del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14:paraId="4C0EF8DB" w14:textId="77777777" w:rsidR="003C3E4D" w:rsidRPr="00546499" w:rsidRDefault="00C94E9B" w:rsidP="00063443">
            <w:pPr>
              <w:snapToGrid w:val="0"/>
              <w:spacing w:after="200" w:line="276" w:lineRule="auto"/>
              <w:jc w:val="center"/>
              <w:rPr>
                <w:del w:id="365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54" w:author="OMH CKO" w:date="2018-04-17T12:27:00Z">
              <w:r>
                <w:rPr>
                  <w:i/>
                  <w:sz w:val="18"/>
                  <w:szCs w:val="18"/>
                </w:rPr>
                <w:delText>&lt;typ='D' vstup='M</w:delText>
              </w:r>
              <w:r w:rsidR="003C3E4D" w:rsidRPr="00546499">
                <w:rPr>
                  <w:i/>
                  <w:sz w:val="18"/>
                  <w:szCs w:val="18"/>
                </w:rPr>
                <w:delText>'&gt;</w:delText>
              </w:r>
            </w:del>
          </w:p>
        </w:tc>
        <w:tc>
          <w:tcPr>
            <w:tcW w:w="617" w:type="pct"/>
            <w:shd w:val="clear" w:color="auto" w:fill="FFFFFF" w:themeFill="background1"/>
            <w:vAlign w:val="center"/>
          </w:tcPr>
          <w:p w14:paraId="756DD11B" w14:textId="77777777" w:rsidR="003C3E4D" w:rsidRPr="00546499" w:rsidRDefault="00C94E9B" w:rsidP="00063443">
            <w:pPr>
              <w:snapToGrid w:val="0"/>
              <w:spacing w:after="200" w:line="276" w:lineRule="auto"/>
              <w:jc w:val="center"/>
              <w:rPr>
                <w:del w:id="3655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56" w:author="OMH CKO" w:date="2018-04-17T12:27:00Z">
              <w:r>
                <w:rPr>
                  <w:i/>
                  <w:sz w:val="18"/>
                  <w:szCs w:val="18"/>
                </w:rPr>
                <w:delText>&lt;typ='S' max.rozsah=500 vstup='M</w:delText>
              </w:r>
              <w:r w:rsidR="003C3E4D" w:rsidRPr="00546499">
                <w:rPr>
                  <w:i/>
                  <w:sz w:val="18"/>
                  <w:szCs w:val="18"/>
                </w:rPr>
                <w:delText>'&gt;</w:delText>
              </w:r>
            </w:del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14:paraId="10FBFA10" w14:textId="77777777" w:rsidR="003C3E4D" w:rsidRPr="00546499" w:rsidRDefault="003C3E4D" w:rsidP="00063443">
            <w:pPr>
              <w:snapToGrid w:val="0"/>
              <w:spacing w:after="200" w:line="276" w:lineRule="auto"/>
              <w:jc w:val="center"/>
              <w:rPr>
                <w:del w:id="3657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58" w:author="OMH CKO" w:date="2018-04-17T12:27:00Z">
              <w:r>
                <w:rPr>
                  <w:i/>
                  <w:sz w:val="18"/>
                  <w:szCs w:val="18"/>
                </w:rPr>
                <w:delText>&lt;typ='C' vstup='S</w:delText>
              </w:r>
              <w:r w:rsidRPr="00546499">
                <w:rPr>
                  <w:i/>
                  <w:sz w:val="18"/>
                  <w:szCs w:val="18"/>
                </w:rPr>
                <w:delText>&gt;</w:delText>
              </w:r>
            </w:del>
          </w:p>
        </w:tc>
        <w:tc>
          <w:tcPr>
            <w:tcW w:w="478" w:type="pct"/>
            <w:shd w:val="clear" w:color="auto" w:fill="FFFFFF" w:themeFill="background1"/>
            <w:vAlign w:val="center"/>
          </w:tcPr>
          <w:p w14:paraId="2DB4F807" w14:textId="77777777" w:rsidR="003C3E4D" w:rsidRPr="00546499" w:rsidRDefault="003C3E4D" w:rsidP="00063443">
            <w:pPr>
              <w:snapToGrid w:val="0"/>
              <w:spacing w:after="200" w:line="276" w:lineRule="auto"/>
              <w:jc w:val="center"/>
              <w:rPr>
                <w:del w:id="3659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60" w:author="OMH CKO" w:date="2018-04-17T12:27:00Z">
              <w:r w:rsidRPr="00546499">
                <w:rPr>
                  <w:i/>
                  <w:sz w:val="18"/>
                  <w:szCs w:val="18"/>
                </w:rPr>
                <w:delText>&lt;typ='C</w:delText>
              </w:r>
              <w:r>
                <w:rPr>
                  <w:i/>
                  <w:sz w:val="18"/>
                  <w:szCs w:val="18"/>
                </w:rPr>
                <w:delText>' vstup='S</w:delText>
              </w:r>
              <w:r w:rsidRPr="00546499">
                <w:rPr>
                  <w:i/>
                  <w:sz w:val="18"/>
                  <w:szCs w:val="18"/>
                </w:rPr>
                <w:delText>'&gt;</w:delText>
              </w:r>
            </w:del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14:paraId="129BF193" w14:textId="77777777" w:rsidR="003C3E4D" w:rsidRPr="00546499" w:rsidRDefault="003C3E4D" w:rsidP="00063443">
            <w:pPr>
              <w:snapToGrid w:val="0"/>
              <w:spacing w:after="200" w:line="276" w:lineRule="auto"/>
              <w:jc w:val="center"/>
              <w:rPr>
                <w:del w:id="3661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62" w:author="OMH CKO" w:date="2018-04-17T12:27:00Z">
              <w:r>
                <w:rPr>
                  <w:i/>
                  <w:sz w:val="18"/>
                  <w:szCs w:val="18"/>
                </w:rPr>
                <w:delText>&lt;typ='D</w:delText>
              </w:r>
              <w:r w:rsidRPr="00546499">
                <w:rPr>
                  <w:i/>
                  <w:sz w:val="18"/>
                  <w:szCs w:val="18"/>
                </w:rPr>
                <w:delText>' vstup='M'&gt;</w:delText>
              </w:r>
            </w:del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038F3D64" w14:textId="77777777" w:rsidR="003C3E4D" w:rsidRPr="00546499" w:rsidRDefault="00C94E9B" w:rsidP="00063443">
            <w:pPr>
              <w:snapToGrid w:val="0"/>
              <w:spacing w:after="200" w:line="276" w:lineRule="auto"/>
              <w:jc w:val="center"/>
              <w:rPr>
                <w:del w:id="3663" w:author="OMH CKO" w:date="2018-04-17T12:27:00Z"/>
                <w:rFonts w:eastAsiaTheme="minorHAnsi"/>
                <w:b/>
                <w:sz w:val="18"/>
                <w:szCs w:val="18"/>
                <w:lang w:eastAsia="en-US"/>
              </w:rPr>
            </w:pPr>
            <w:del w:id="3664" w:author="OMH CKO" w:date="2018-04-17T12:27:00Z">
              <w:r>
                <w:rPr>
                  <w:i/>
                  <w:sz w:val="18"/>
                  <w:szCs w:val="18"/>
                </w:rPr>
                <w:delText>&lt;typ='S' max.rozsah=1</w:delText>
              </w:r>
              <w:r w:rsidR="003C3E4D" w:rsidRPr="00546499">
                <w:rPr>
                  <w:i/>
                  <w:sz w:val="18"/>
                  <w:szCs w:val="18"/>
                </w:rPr>
                <w:delText>000 vstup='M'&gt;</w:delText>
              </w:r>
            </w:del>
          </w:p>
        </w:tc>
      </w:tr>
    </w:tbl>
    <w:p w14:paraId="20C230D8" w14:textId="77777777" w:rsidR="003C3E4D" w:rsidRDefault="003C3E4D" w:rsidP="00F41510">
      <w:pPr>
        <w:pStyle w:val="Odsekzoznamu"/>
        <w:spacing w:before="120" w:after="120" w:line="276" w:lineRule="auto"/>
        <w:ind w:left="425"/>
        <w:contextualSpacing w:val="0"/>
        <w:jc w:val="both"/>
        <w:rPr>
          <w:del w:id="3665" w:author="OMH CKO" w:date="2018-04-17T12:27:00Z"/>
          <w:rFonts w:eastAsiaTheme="minorHAnsi"/>
        </w:rPr>
      </w:pPr>
    </w:p>
    <w:p w14:paraId="54D88E9B" w14:textId="77777777" w:rsidR="00C03D41" w:rsidRDefault="00C03D41">
      <w:pPr>
        <w:spacing w:after="200" w:line="276" w:lineRule="auto"/>
        <w:rPr>
          <w:del w:id="3666" w:author="OMH CKO" w:date="2018-04-17T12:27:00Z"/>
          <w:rFonts w:eastAsiaTheme="minorHAnsi" w:cstheme="majorBidi"/>
          <w:b/>
          <w:bCs/>
          <w:color w:val="365F91" w:themeColor="accent1" w:themeShade="BF"/>
          <w:sz w:val="26"/>
          <w:szCs w:val="22"/>
          <w:lang w:eastAsia="en-US"/>
        </w:rPr>
      </w:pPr>
      <w:del w:id="3667" w:author="OMH CKO" w:date="2018-04-17T12:27:00Z">
        <w:r>
          <w:rPr>
            <w:rFonts w:eastAsiaTheme="minorHAnsi"/>
          </w:rPr>
          <w:br w:type="page"/>
        </w:r>
      </w:del>
    </w:p>
    <w:p w14:paraId="12E3BCBC" w14:textId="77777777" w:rsidR="00331CD1" w:rsidRPr="00F41510" w:rsidRDefault="00C94E9B" w:rsidP="00F75371">
      <w:pPr>
        <w:pStyle w:val="MPCKO4"/>
        <w:rPr>
          <w:del w:id="3668" w:author="OMH CKO" w:date="2018-04-17T12:27:00Z"/>
          <w:rFonts w:eastAsiaTheme="minorHAnsi"/>
        </w:rPr>
      </w:pPr>
      <w:bookmarkStart w:id="3669" w:name="_Toc428367993"/>
      <w:del w:id="3670" w:author="OMH CKO" w:date="2018-04-17T12:27:00Z">
        <w:r>
          <w:rPr>
            <w:rFonts w:eastAsiaTheme="minorHAnsi"/>
          </w:rPr>
          <w:lastRenderedPageBreak/>
          <w:delText>II.4.2 P</w:delText>
        </w:r>
        <w:r w:rsidR="00331CD1" w:rsidRPr="00063443">
          <w:rPr>
            <w:rFonts w:eastAsiaTheme="minorHAnsi"/>
          </w:rPr>
          <w:delText>roblémy, ktoré ovplyvňujú výkonnosť programu a prijaté opatrenia zo strany RO</w:delText>
        </w:r>
        <w:bookmarkEnd w:id="3669"/>
        <w:r w:rsidR="00331CD1" w:rsidRPr="00063443">
          <w:rPr>
            <w:rFonts w:eastAsiaTheme="minorHAnsi"/>
          </w:rPr>
          <w:delText xml:space="preserve">  </w:delText>
        </w:r>
      </w:del>
    </w:p>
    <w:p w14:paraId="45CC2567" w14:textId="77777777" w:rsidR="00331CD1" w:rsidRPr="004B3E50" w:rsidRDefault="00331CD1" w:rsidP="00F41510">
      <w:pPr>
        <w:pStyle w:val="Odsekzoznamu"/>
        <w:spacing w:after="120" w:line="276" w:lineRule="auto"/>
        <w:ind w:left="0"/>
        <w:contextualSpacing w:val="0"/>
        <w:jc w:val="both"/>
        <w:rPr>
          <w:del w:id="3671" w:author="OMH CKO" w:date="2018-04-17T12:27:00Z"/>
          <w:rFonts w:eastAsiaTheme="minorHAnsi"/>
        </w:rPr>
      </w:pPr>
      <w:del w:id="3672" w:author="OMH CKO" w:date="2018-04-17T12:27:00Z">
        <w:r w:rsidRPr="00967D41">
          <w:rPr>
            <w:rFonts w:eastAsiaTheme="minorHAnsi"/>
          </w:rPr>
          <w:delText>&lt;typ='S' max.rozsah=7000 vstup='M'&gt;</w:delText>
        </w:r>
      </w:del>
    </w:p>
    <w:p w14:paraId="43C3C798" w14:textId="77777777" w:rsidR="00331CD1" w:rsidRDefault="00331CD1" w:rsidP="00F41510">
      <w:pPr>
        <w:pStyle w:val="Odsekzoznamu"/>
        <w:shd w:val="clear" w:color="auto" w:fill="B8CCE4" w:themeFill="accent1" w:themeFillTint="66"/>
        <w:spacing w:after="120" w:line="276" w:lineRule="auto"/>
        <w:ind w:left="0"/>
        <w:contextualSpacing w:val="0"/>
        <w:jc w:val="both"/>
        <w:rPr>
          <w:del w:id="3673" w:author="OMH CKO" w:date="2018-04-17T12:27:00Z"/>
          <w:rFonts w:eastAsiaTheme="minorHAnsi"/>
          <w:i/>
          <w:u w:val="single"/>
        </w:rPr>
      </w:pPr>
      <w:del w:id="3674" w:author="OMH CKO" w:date="2018-04-17T12:27:00Z">
        <w:r w:rsidRPr="00CA01FC">
          <w:rPr>
            <w:rFonts w:eastAsiaTheme="minorHAnsi"/>
            <w:i/>
            <w:u w:val="single"/>
          </w:rPr>
          <w:delText>Požadované informácie</w:delText>
        </w:r>
      </w:del>
    </w:p>
    <w:p w14:paraId="48CCF0A1" w14:textId="77777777" w:rsidR="00331CD1" w:rsidRDefault="00331CD1" w:rsidP="00123D2A">
      <w:pPr>
        <w:pStyle w:val="Odsekzoznamu"/>
        <w:shd w:val="clear" w:color="auto" w:fill="B8CCE4" w:themeFill="accent1" w:themeFillTint="66"/>
        <w:spacing w:after="120" w:line="276" w:lineRule="auto"/>
        <w:ind w:left="0"/>
        <w:contextualSpacing w:val="0"/>
        <w:jc w:val="both"/>
        <w:rPr>
          <w:del w:id="3675" w:author="OMH CKO" w:date="2018-04-17T12:27:00Z"/>
          <w:rFonts w:eastAsiaTheme="minorHAnsi"/>
          <w:i/>
        </w:rPr>
      </w:pPr>
      <w:del w:id="3676" w:author="OMH CKO" w:date="2018-04-17T12:27:00Z">
        <w:r w:rsidRPr="0088274D">
          <w:rPr>
            <w:rFonts w:eastAsiaTheme="minorHAnsi"/>
            <w:i/>
          </w:rPr>
          <w:delText xml:space="preserve">RO popíše najzávažnejšie problémy zistené pri certifikačných overovaniach, vykonaných auditoch, ako aj problémy súvisiace s implementáciou programu (riziko nesplnenia </w:delText>
        </w:r>
        <w:r>
          <w:rPr>
            <w:rFonts w:eastAsiaTheme="minorHAnsi"/>
            <w:i/>
          </w:rPr>
          <w:delText xml:space="preserve">finančných záväzkov v zmysle </w:delText>
        </w:r>
        <w:r w:rsidRPr="0088274D">
          <w:rPr>
            <w:rFonts w:eastAsiaTheme="minorHAnsi"/>
            <w:i/>
          </w:rPr>
          <w:delText>pravidla N+3, nízka úroveň napĺňania hodnôt niektorých ukazovateľov, nízke kontrahovanie</w:delText>
        </w:r>
        <w:r>
          <w:rPr>
            <w:rFonts w:eastAsiaTheme="minorHAnsi"/>
            <w:i/>
          </w:rPr>
          <w:delText>,...</w:delText>
        </w:r>
        <w:r w:rsidRPr="0088274D">
          <w:rPr>
            <w:rFonts w:eastAsiaTheme="minorHAnsi"/>
            <w:i/>
          </w:rPr>
          <w:delText>). RO taktiež uvedie prípadné pripomienky Komisie, ktoré významným spôsobom ovplyvňujú vykonávanie programu podľa čl. 50, ods. 9 nariadenia EP a Rady (EÚ) č. 1303/2013. Následne RO popíše prijaté opatrenia a ich plnenie za sledova</w:delText>
        </w:r>
        <w:r w:rsidRPr="00AE5C01">
          <w:rPr>
            <w:rFonts w:eastAsiaTheme="minorHAnsi"/>
            <w:i/>
          </w:rPr>
          <w:delText>né obdobie.</w:delText>
        </w:r>
      </w:del>
    </w:p>
    <w:p w14:paraId="7938253B" w14:textId="77777777" w:rsidR="00331CD1" w:rsidRDefault="00331CD1" w:rsidP="00123D2A">
      <w:pPr>
        <w:pStyle w:val="Odsekzoznamu"/>
        <w:numPr>
          <w:ilvl w:val="0"/>
          <w:numId w:val="34"/>
        </w:numPr>
        <w:shd w:val="clear" w:color="auto" w:fill="B8CCE4" w:themeFill="accent1" w:themeFillTint="66"/>
        <w:spacing w:after="120" w:line="276" w:lineRule="auto"/>
        <w:ind w:left="284" w:hanging="283"/>
        <w:contextualSpacing w:val="0"/>
        <w:jc w:val="both"/>
        <w:rPr>
          <w:del w:id="3677" w:author="OMH CKO" w:date="2018-04-17T12:27:00Z"/>
          <w:rFonts w:eastAsiaTheme="minorHAnsi"/>
          <w:i/>
        </w:rPr>
      </w:pPr>
      <w:del w:id="3678" w:author="OMH CKO" w:date="2018-04-17T12:27:00Z">
        <w:r>
          <w:rPr>
            <w:rFonts w:eastAsiaTheme="minorHAnsi"/>
            <w:i/>
          </w:rPr>
          <w:delText>n</w:delText>
        </w:r>
        <w:r w:rsidRPr="0088274D">
          <w:rPr>
            <w:rFonts w:eastAsiaTheme="minorHAnsi"/>
            <w:i/>
          </w:rPr>
          <w:delText>edostatky identifikované pri certifikačných overovaniach súhrnných žiadostí o</w:delText>
        </w:r>
        <w:r>
          <w:rPr>
            <w:rFonts w:eastAsiaTheme="minorHAnsi"/>
            <w:i/>
          </w:rPr>
          <w:delText> </w:delText>
        </w:r>
        <w:r w:rsidRPr="0088274D">
          <w:rPr>
            <w:rFonts w:eastAsiaTheme="minorHAnsi"/>
            <w:i/>
          </w:rPr>
          <w:delText>platbu</w:delText>
        </w:r>
      </w:del>
    </w:p>
    <w:p w14:paraId="79F932FA" w14:textId="77777777" w:rsidR="00331CD1" w:rsidRDefault="00331CD1" w:rsidP="00123D2A">
      <w:pPr>
        <w:pStyle w:val="Odsekzoznamu"/>
        <w:numPr>
          <w:ilvl w:val="0"/>
          <w:numId w:val="34"/>
        </w:numPr>
        <w:shd w:val="clear" w:color="auto" w:fill="B8CCE4" w:themeFill="accent1" w:themeFillTint="66"/>
        <w:spacing w:after="120" w:line="276" w:lineRule="auto"/>
        <w:ind w:left="284" w:hanging="283"/>
        <w:contextualSpacing w:val="0"/>
        <w:jc w:val="both"/>
        <w:rPr>
          <w:del w:id="3679" w:author="OMH CKO" w:date="2018-04-17T12:27:00Z"/>
          <w:rFonts w:eastAsiaTheme="minorHAnsi"/>
          <w:i/>
        </w:rPr>
      </w:pPr>
      <w:del w:id="3680" w:author="OMH CKO" w:date="2018-04-17T12:27:00Z">
        <w:r>
          <w:rPr>
            <w:rFonts w:eastAsiaTheme="minorHAnsi"/>
            <w:i/>
          </w:rPr>
          <w:delText>nedostatky identifikované auditmi (EK, EDA, vládny audit)</w:delText>
        </w:r>
      </w:del>
    </w:p>
    <w:p w14:paraId="6825AC69" w14:textId="77777777" w:rsidR="00331CD1" w:rsidRPr="0088274D" w:rsidRDefault="00331CD1" w:rsidP="00123D2A">
      <w:pPr>
        <w:pStyle w:val="Odsekzoznamu"/>
        <w:numPr>
          <w:ilvl w:val="0"/>
          <w:numId w:val="35"/>
        </w:numPr>
        <w:shd w:val="clear" w:color="auto" w:fill="B8CCE4" w:themeFill="accent1" w:themeFillTint="66"/>
        <w:spacing w:after="120" w:line="276" w:lineRule="auto"/>
        <w:ind w:left="284" w:hanging="283"/>
        <w:contextualSpacing w:val="0"/>
        <w:jc w:val="both"/>
        <w:rPr>
          <w:del w:id="3681" w:author="OMH CKO" w:date="2018-04-17T12:27:00Z"/>
          <w:rFonts w:eastAsiaTheme="minorHAnsi"/>
          <w:i/>
        </w:rPr>
      </w:pPr>
      <w:del w:id="3682" w:author="OMH CKO" w:date="2018-04-17T12:27:00Z">
        <w:r>
          <w:rPr>
            <w:rFonts w:eastAsiaTheme="minorHAnsi"/>
            <w:i/>
          </w:rPr>
          <w:delText>n</w:delText>
        </w:r>
        <w:r w:rsidRPr="00AE5C01">
          <w:rPr>
            <w:rFonts w:eastAsiaTheme="minorHAnsi"/>
            <w:i/>
          </w:rPr>
          <w:delText xml:space="preserve">edostatky identifikované RO </w:delText>
        </w:r>
      </w:del>
    </w:p>
    <w:p w14:paraId="08542146" w14:textId="77777777" w:rsidR="00331CD1" w:rsidRDefault="00331CD1" w:rsidP="00123D2A">
      <w:pPr>
        <w:pStyle w:val="Odsekzoznamu"/>
        <w:numPr>
          <w:ilvl w:val="0"/>
          <w:numId w:val="35"/>
        </w:numPr>
        <w:shd w:val="clear" w:color="auto" w:fill="B8CCE4" w:themeFill="accent1" w:themeFillTint="66"/>
        <w:spacing w:after="120" w:line="276" w:lineRule="auto"/>
        <w:ind w:left="284" w:hanging="283"/>
        <w:contextualSpacing w:val="0"/>
        <w:jc w:val="both"/>
        <w:rPr>
          <w:del w:id="3683" w:author="OMH CKO" w:date="2018-04-17T12:27:00Z"/>
          <w:rFonts w:eastAsiaTheme="minorHAnsi"/>
          <w:i/>
        </w:rPr>
      </w:pPr>
      <w:del w:id="3684" w:author="OMH CKO" w:date="2018-04-17T12:27:00Z">
        <w:r>
          <w:rPr>
            <w:rFonts w:eastAsiaTheme="minorHAnsi"/>
            <w:i/>
          </w:rPr>
          <w:delText>p</w:delText>
        </w:r>
        <w:r w:rsidRPr="00AE5C01">
          <w:rPr>
            <w:rFonts w:eastAsiaTheme="minorHAnsi"/>
            <w:i/>
          </w:rPr>
          <w:delText>ripomienky Komisie (čl. 50, ods. 9 nariadenia EP a Rady (EÚ) č. 1303/2013)</w:delText>
        </w:r>
      </w:del>
    </w:p>
    <w:p w14:paraId="1E8D27D7" w14:textId="77777777" w:rsidR="00331CD1" w:rsidRPr="00AE5C01" w:rsidRDefault="00331CD1" w:rsidP="00123D2A">
      <w:pPr>
        <w:pStyle w:val="Odsekzoznamu"/>
        <w:numPr>
          <w:ilvl w:val="0"/>
          <w:numId w:val="35"/>
        </w:numPr>
        <w:shd w:val="clear" w:color="auto" w:fill="B8CCE4" w:themeFill="accent1" w:themeFillTint="66"/>
        <w:spacing w:after="120" w:line="276" w:lineRule="auto"/>
        <w:ind w:left="284" w:hanging="283"/>
        <w:contextualSpacing w:val="0"/>
        <w:jc w:val="both"/>
        <w:rPr>
          <w:del w:id="3685" w:author="OMH CKO" w:date="2018-04-17T12:27:00Z"/>
          <w:rFonts w:eastAsiaTheme="minorHAnsi"/>
          <w:i/>
        </w:rPr>
      </w:pPr>
      <w:del w:id="3686" w:author="OMH CKO" w:date="2018-04-17T12:27:00Z">
        <w:r>
          <w:rPr>
            <w:rFonts w:eastAsiaTheme="minorHAnsi"/>
            <w:i/>
          </w:rPr>
          <w:delText>u</w:delText>
        </w:r>
        <w:r w:rsidRPr="00AE5C01">
          <w:rPr>
            <w:rFonts w:eastAsiaTheme="minorHAnsi"/>
            <w:i/>
          </w:rPr>
          <w:delText>skutočnené a plánované opatrenia RO</w:delText>
        </w:r>
      </w:del>
    </w:p>
    <w:p w14:paraId="283E196E" w14:textId="77777777" w:rsidR="00331CD1" w:rsidRPr="00AE5C01" w:rsidRDefault="00331CD1" w:rsidP="00123D2A">
      <w:pPr>
        <w:shd w:val="clear" w:color="auto" w:fill="B8CCE4" w:themeFill="accent1" w:themeFillTint="66"/>
        <w:spacing w:after="120" w:line="276" w:lineRule="auto"/>
        <w:jc w:val="both"/>
        <w:rPr>
          <w:del w:id="3687" w:author="OMH CKO" w:date="2018-04-17T12:27:00Z"/>
          <w:rFonts w:eastAsiaTheme="minorHAnsi"/>
          <w:i/>
        </w:rPr>
      </w:pPr>
      <w:del w:id="3688" w:author="OMH CKO" w:date="2018-04-17T12:27:00Z">
        <w:r w:rsidRPr="00AE5C01">
          <w:rPr>
            <w:rFonts w:eastAsiaTheme="minorHAnsi"/>
            <w:i/>
          </w:rPr>
          <w:delText>Ak relevantné, RO v tejto časti zhrnie aj vplyv socioekonomickej situácie na implementáciu programu.</w:delText>
        </w:r>
      </w:del>
    </w:p>
    <w:p w14:paraId="71625EE2" w14:textId="77777777" w:rsidR="00C94E9B" w:rsidRDefault="00331CD1" w:rsidP="00F41510">
      <w:pPr>
        <w:shd w:val="clear" w:color="auto" w:fill="B8CCE4" w:themeFill="accent1" w:themeFillTint="66"/>
        <w:spacing w:after="120" w:line="276" w:lineRule="auto"/>
        <w:jc w:val="both"/>
        <w:rPr>
          <w:del w:id="3689" w:author="OMH CKO" w:date="2018-04-17T12:27:00Z"/>
          <w:rFonts w:eastAsiaTheme="minorHAnsi"/>
        </w:rPr>
      </w:pPr>
      <w:del w:id="3690" w:author="OMH CKO" w:date="2018-04-17T12:27:00Z">
        <w:r w:rsidRPr="00AE5C01">
          <w:rPr>
            <w:rFonts w:eastAsiaTheme="minorHAnsi"/>
            <w:i/>
            <w:u w:val="single"/>
          </w:rPr>
          <w:delText>Zdroj údajov</w:delText>
        </w:r>
      </w:del>
    </w:p>
    <w:p w14:paraId="65DF00B5" w14:textId="77777777" w:rsidR="00331CD1" w:rsidRPr="00F41510" w:rsidRDefault="00331CD1" w:rsidP="00F41510">
      <w:pPr>
        <w:shd w:val="clear" w:color="auto" w:fill="B8CCE4" w:themeFill="accent1" w:themeFillTint="66"/>
        <w:spacing w:after="120" w:line="276" w:lineRule="auto"/>
        <w:jc w:val="both"/>
        <w:rPr>
          <w:del w:id="3691" w:author="OMH CKO" w:date="2018-04-17T12:27:00Z"/>
          <w:rFonts w:eastAsiaTheme="minorHAnsi"/>
          <w:i/>
        </w:rPr>
      </w:pPr>
      <w:del w:id="3692" w:author="OMH CKO" w:date="2018-04-17T12:27:00Z">
        <w:r w:rsidRPr="00F41510">
          <w:rPr>
            <w:rFonts w:eastAsiaTheme="minorHAnsi"/>
            <w:i/>
          </w:rPr>
          <w:delText>ITMS2014+, CO, OA</w:delText>
        </w:r>
      </w:del>
    </w:p>
    <w:p w14:paraId="709AFA7F" w14:textId="372AFC4B" w:rsidR="00F33840" w:rsidRDefault="0061335F">
      <w:pPr>
        <w:spacing w:after="200" w:line="276" w:lineRule="auto"/>
        <w:rPr>
          <w:ins w:id="3693" w:author="OMH CKO" w:date="2018-04-17T12:27:00Z"/>
          <w:rFonts w:eastAsiaTheme="minorHAnsi"/>
        </w:rPr>
      </w:pPr>
      <w:bookmarkStart w:id="3694" w:name="_Toc428367994"/>
      <w:del w:id="3695" w:author="OMH CKO" w:date="2018-04-17T12:27:00Z">
        <w:r>
          <w:rPr>
            <w:rFonts w:eastAsiaTheme="minorHAnsi"/>
          </w:rPr>
          <w:delText>II.</w:delText>
        </w:r>
        <w:r w:rsidR="00C2436E">
          <w:rPr>
            <w:rFonts w:eastAsiaTheme="minorHAnsi"/>
          </w:rPr>
          <w:delText>5</w:delText>
        </w:r>
        <w:r>
          <w:rPr>
            <w:rFonts w:eastAsiaTheme="minorHAnsi"/>
          </w:rPr>
          <w:delText xml:space="preserve"> Informácie o závažných porušeniach a nápravných opatreniach </w:delText>
        </w:r>
        <w:r w:rsidRPr="00F41510">
          <w:delText>(článok 114 ods. 2 nariadenia (EÚ) č. 508/</w:delText>
        </w:r>
      </w:del>
      <w:ins w:id="3696" w:author="OMH CKO" w:date="2018-04-17T12:27:00Z">
        <w:r w:rsidR="00F33840">
          <w:rPr>
            <w:rFonts w:eastAsiaTheme="minorHAnsi"/>
          </w:rPr>
          <w:br w:type="page"/>
        </w:r>
      </w:ins>
    </w:p>
    <w:p w14:paraId="758D669B" w14:textId="77777777" w:rsidR="00331CD1" w:rsidRDefault="00474972" w:rsidP="00F75371">
      <w:pPr>
        <w:pStyle w:val="MPCKO3"/>
        <w:rPr>
          <w:del w:id="3697" w:author="OMH CKO" w:date="2018-04-17T12:27:00Z"/>
        </w:rPr>
      </w:pPr>
      <w:moveFromRangeStart w:id="3698" w:author="OMH CKO" w:date="2018-04-17T12:27:00Z" w:name="move511731424"/>
      <w:moveFrom w:id="3699" w:author="OMH CKO" w:date="2018-04-17T12:27:00Z">
        <w:r>
          <w:rPr>
            <w:b w:val="0"/>
            <w:bCs w:val="0"/>
            <w:iCs w:val="0"/>
            <w:sz w:val="16"/>
            <w:rPrChange w:id="3700" w:author="OMH CKO" w:date="2018-04-17T12:27:00Z">
              <w:rPr>
                <w:b w:val="0"/>
                <w:bCs w:val="0"/>
                <w:iCs w:val="0"/>
              </w:rPr>
            </w:rPrChange>
          </w:rPr>
          <w:lastRenderedPageBreak/>
          <w:t>2014</w:t>
        </w:r>
      </w:moveFrom>
      <w:moveFromRangeEnd w:id="3698"/>
      <w:del w:id="3701" w:author="OMH CKO" w:date="2018-04-17T12:27:00Z">
        <w:r w:rsidR="0061335F" w:rsidRPr="00F41510">
          <w:delText>)</w:delText>
        </w:r>
        <w:bookmarkEnd w:id="3694"/>
      </w:del>
    </w:p>
    <w:p w14:paraId="0585AEEB" w14:textId="77777777" w:rsidR="0061335F" w:rsidRDefault="0061335F" w:rsidP="00F41510">
      <w:pPr>
        <w:spacing w:after="120"/>
        <w:jc w:val="both"/>
        <w:rPr>
          <w:del w:id="3702" w:author="OMH CKO" w:date="2018-04-17T12:27:00Z"/>
          <w:rFonts w:eastAsiaTheme="minorHAnsi"/>
        </w:rPr>
      </w:pPr>
      <w:del w:id="3703" w:author="OMH CKO" w:date="2018-04-17T12:27:00Z">
        <w:r>
          <w:rPr>
            <w:rFonts w:eastAsiaTheme="minorHAnsi"/>
          </w:rPr>
          <w:delText>RO uvedie i</w:delText>
        </w:r>
        <w:r w:rsidRPr="0061335F">
          <w:rPr>
            <w:rFonts w:eastAsiaTheme="minorHAnsi"/>
          </w:rPr>
          <w:delText xml:space="preserve">nformácie o opatreniach prijatých v prípadoch závažného porušenia uvedených </w:delText>
        </w:r>
        <w:r w:rsidR="003F292A">
          <w:rPr>
            <w:rFonts w:eastAsiaTheme="minorHAnsi"/>
          </w:rPr>
          <w:br/>
        </w:r>
        <w:r w:rsidRPr="0061335F">
          <w:rPr>
            <w:rFonts w:eastAsiaTheme="minorHAnsi"/>
          </w:rPr>
          <w:delText xml:space="preserve">v článku 10 ods. 1 </w:delText>
        </w:r>
        <w:r w:rsidR="00A507C9" w:rsidRPr="00A507C9">
          <w:rPr>
            <w:rFonts w:eastAsiaTheme="minorHAnsi"/>
          </w:rPr>
          <w:delText xml:space="preserve">nariadenia </w:delText>
        </w:r>
        <w:r w:rsidR="00A507C9">
          <w:rPr>
            <w:rFonts w:eastAsiaTheme="minorHAnsi"/>
          </w:rPr>
          <w:delText>EP a Rady</w:delText>
        </w:r>
        <w:r w:rsidR="00A507C9" w:rsidRPr="00A507C9">
          <w:rPr>
            <w:rFonts w:eastAsiaTheme="minorHAnsi"/>
          </w:rPr>
          <w:delText xml:space="preserve"> (EÚ) č. 508/</w:delText>
        </w:r>
      </w:del>
      <w:moveFromRangeStart w:id="3704" w:author="OMH CKO" w:date="2018-04-17T12:27:00Z" w:name="move511731430"/>
      <w:moveFrom w:id="3705" w:author="OMH CKO" w:date="2018-04-17T12:27:00Z">
        <w:r w:rsidR="00474972">
          <w:rPr>
            <w:rFonts w:eastAsiaTheme="minorHAnsi"/>
            <w:b/>
            <w:sz w:val="16"/>
            <w:rPrChange w:id="3706" w:author="OMH CKO" w:date="2018-04-17T12:27:00Z">
              <w:rPr>
                <w:rFonts w:eastAsiaTheme="minorHAnsi"/>
              </w:rPr>
            </w:rPrChange>
          </w:rPr>
          <w:t>2014</w:t>
        </w:r>
      </w:moveFrom>
      <w:bookmarkStart w:id="3707" w:name="_Toc510701116"/>
      <w:moveFromRangeEnd w:id="3704"/>
      <w:del w:id="3708" w:author="OMH CKO" w:date="2018-04-17T12:27:00Z">
        <w:r w:rsidR="00A507C9">
          <w:rPr>
            <w:rFonts w:eastAsiaTheme="minorHAnsi"/>
          </w:rPr>
          <w:delText xml:space="preserve"> </w:delText>
        </w:r>
        <w:r w:rsidRPr="0061335F">
          <w:rPr>
            <w:rFonts w:eastAsiaTheme="minorHAnsi"/>
          </w:rPr>
          <w:delText>a v prípade nedodržania podmienok trvania a informácie o nápravných opatreniach stanovených v článku 10 ods. 2</w:delText>
        </w:r>
        <w:r w:rsidR="00A507C9">
          <w:delText xml:space="preserve"> </w:delText>
        </w:r>
        <w:r w:rsidR="00A507C9" w:rsidRPr="00A507C9">
          <w:rPr>
            <w:rFonts w:eastAsiaTheme="minorHAnsi"/>
          </w:rPr>
          <w:delText>nariadenia</w:delText>
        </w:r>
        <w:r w:rsidR="00A507C9">
          <w:rPr>
            <w:rFonts w:eastAsiaTheme="minorHAnsi"/>
          </w:rPr>
          <w:delText xml:space="preserve"> EP a Rady</w:delText>
        </w:r>
        <w:r w:rsidR="00A507C9" w:rsidRPr="00A507C9">
          <w:rPr>
            <w:rFonts w:eastAsiaTheme="minorHAnsi"/>
          </w:rPr>
          <w:delText xml:space="preserve"> (EÚ) č. 508/</w:delText>
        </w:r>
      </w:del>
      <w:moveFromRangeStart w:id="3709" w:author="OMH CKO" w:date="2018-04-17T12:27:00Z" w:name="move511731434"/>
      <w:moveFrom w:id="3710" w:author="OMH CKO" w:date="2018-04-17T12:27:00Z">
        <w:r w:rsidR="00E10F35">
          <w:rPr>
            <w:rFonts w:eastAsiaTheme="minorHAnsi"/>
            <w:b/>
            <w:sz w:val="18"/>
            <w:rPrChange w:id="3711" w:author="OMH CKO" w:date="2018-04-17T12:27:00Z">
              <w:rPr>
                <w:rFonts w:eastAsiaTheme="minorHAnsi"/>
              </w:rPr>
            </w:rPrChange>
          </w:rPr>
          <w:t>2014</w:t>
        </w:r>
      </w:moveFrom>
      <w:moveFromRangeEnd w:id="3709"/>
      <w:del w:id="3712" w:author="OMH CKO" w:date="2018-04-17T12:27:00Z">
        <w:r w:rsidR="000F22C7">
          <w:rPr>
            <w:rFonts w:eastAsiaTheme="minorHAnsi"/>
          </w:rPr>
          <w:delText>.</w:delText>
        </w:r>
      </w:del>
    </w:p>
    <w:p w14:paraId="74942A23" w14:textId="77777777" w:rsidR="0061335F" w:rsidRDefault="0061335F" w:rsidP="00F41510">
      <w:pPr>
        <w:rPr>
          <w:del w:id="3713" w:author="OMH CKO" w:date="2018-04-17T12:27:00Z"/>
          <w:iCs/>
        </w:rPr>
      </w:pPr>
      <w:del w:id="3714" w:author="OMH CKO" w:date="2018-04-17T12:27:00Z">
        <w:r w:rsidRPr="00F41510">
          <w:rPr>
            <w:iCs/>
          </w:rPr>
          <w:delText>typ=”S” max.rozsah=”7000” vstup=”M”&gt;</w:delText>
        </w:r>
      </w:del>
    </w:p>
    <w:p w14:paraId="73216677" w14:textId="77777777" w:rsidR="0061335F" w:rsidRDefault="0061335F" w:rsidP="00F75371">
      <w:pPr>
        <w:pStyle w:val="MPCKO3"/>
        <w:rPr>
          <w:del w:id="3715" w:author="OMH CKO" w:date="2018-04-17T12:27:00Z"/>
        </w:rPr>
      </w:pPr>
      <w:bookmarkStart w:id="3716" w:name="_Toc428367995"/>
      <w:del w:id="3717" w:author="OMH CKO" w:date="2018-04-17T12:27:00Z">
        <w:r>
          <w:delText xml:space="preserve">II.6 </w:delText>
        </w:r>
        <w:r w:rsidRPr="0061335F">
          <w:delText xml:space="preserve">Informácie o opatreniach prijatých na účely súladu </w:delText>
        </w:r>
        <w:r w:rsidR="000F22C7">
          <w:br/>
        </w:r>
        <w:r w:rsidRPr="0061335F">
          <w:delText>s článkom 41 ods. 8 (článok 114 ods. 2 nariadenia (EÚ) č. 508/2014)</w:delText>
        </w:r>
        <w:bookmarkEnd w:id="3716"/>
      </w:del>
    </w:p>
    <w:p w14:paraId="6364D6D8" w14:textId="77777777" w:rsidR="0061335F" w:rsidRDefault="0061335F" w:rsidP="00F41510">
      <w:pPr>
        <w:spacing w:after="120"/>
        <w:jc w:val="both"/>
        <w:rPr>
          <w:del w:id="3718" w:author="OMH CKO" w:date="2018-04-17T12:27:00Z"/>
          <w:rFonts w:eastAsiaTheme="minorHAnsi"/>
        </w:rPr>
      </w:pPr>
      <w:del w:id="3719" w:author="OMH CKO" w:date="2018-04-17T12:27:00Z">
        <w:r w:rsidRPr="0061335F">
          <w:rPr>
            <w:rFonts w:eastAsiaTheme="minorHAnsi"/>
          </w:rPr>
          <w:delText xml:space="preserve">Súhrn prijatých opatrení týkajúcich sa pokroku sa poskytuje na účely súladu s ustanovením článku 41 ods. 8 </w:delText>
        </w:r>
        <w:r w:rsidR="00A507C9" w:rsidRPr="00A507C9">
          <w:rPr>
            <w:rFonts w:eastAsiaTheme="minorHAnsi"/>
          </w:rPr>
          <w:delText xml:space="preserve">nariadenia </w:delText>
        </w:r>
        <w:r w:rsidR="00A507C9">
          <w:rPr>
            <w:rFonts w:eastAsiaTheme="minorHAnsi"/>
          </w:rPr>
          <w:delText>EP a Rady</w:delText>
        </w:r>
        <w:r w:rsidR="00A507C9" w:rsidRPr="00A507C9">
          <w:rPr>
            <w:rFonts w:eastAsiaTheme="minorHAnsi"/>
          </w:rPr>
          <w:delText xml:space="preserve"> (EÚ) č. 508/2014</w:delText>
        </w:r>
        <w:r w:rsidR="00A507C9">
          <w:rPr>
            <w:rFonts w:eastAsiaTheme="minorHAnsi"/>
          </w:rPr>
          <w:delText xml:space="preserve"> </w:delText>
        </w:r>
        <w:r w:rsidRPr="0061335F">
          <w:rPr>
            <w:rFonts w:eastAsiaTheme="minorHAnsi"/>
          </w:rPr>
          <w:delText>týkajúcim sa priority zabezpečiť v prospech odvetvia maloobjemového pobrežného rybolovu až 60 % verejnej pomoci, a to vrátane údajov o skutočnom podiele maloobjemového pobrežného rybolovu v rámci operácií financovaných v kontexte opatrenia uvedeného v článku 41 ods. 2.</w:delText>
        </w:r>
        <w:r w:rsidR="00A507C9" w:rsidRPr="00A507C9">
          <w:rPr>
            <w:rFonts w:eastAsiaTheme="minorHAnsi"/>
          </w:rPr>
          <w:delText xml:space="preserve"> nariadenia </w:delText>
        </w:r>
        <w:r w:rsidR="00A507C9">
          <w:rPr>
            <w:rFonts w:eastAsiaTheme="minorHAnsi"/>
          </w:rPr>
          <w:delText>EP a Rady</w:delText>
        </w:r>
        <w:r w:rsidR="00A507C9" w:rsidRPr="00A507C9">
          <w:rPr>
            <w:rFonts w:eastAsiaTheme="minorHAnsi"/>
          </w:rPr>
          <w:delText xml:space="preserve"> (EÚ) č. 508/2014</w:delText>
        </w:r>
        <w:r w:rsidR="00A507C9">
          <w:rPr>
            <w:rFonts w:eastAsiaTheme="minorHAnsi"/>
          </w:rPr>
          <w:delText>.</w:delText>
        </w:r>
      </w:del>
    </w:p>
    <w:p w14:paraId="2E9300CD" w14:textId="77777777" w:rsidR="0061335F" w:rsidRPr="00C03D41" w:rsidRDefault="0061335F" w:rsidP="00C03D41">
      <w:pPr>
        <w:rPr>
          <w:del w:id="3720" w:author="OMH CKO" w:date="2018-04-17T12:27:00Z"/>
          <w:iCs/>
        </w:rPr>
      </w:pPr>
      <w:del w:id="3721" w:author="OMH CKO" w:date="2018-04-17T12:27:00Z">
        <w:r w:rsidRPr="00FF6C60">
          <w:rPr>
            <w:iCs/>
          </w:rPr>
          <w:delText>typ=”S” max.rozsah=”7000” vstup=”M”&gt;</w:delText>
        </w:r>
      </w:del>
    </w:p>
    <w:p w14:paraId="58927444" w14:textId="77777777" w:rsidR="0061335F" w:rsidRDefault="0061335F" w:rsidP="00F75371">
      <w:pPr>
        <w:pStyle w:val="MPCKO3"/>
        <w:rPr>
          <w:del w:id="3722" w:author="OMH CKO" w:date="2018-04-17T12:27:00Z"/>
          <w:rFonts w:eastAsiaTheme="minorHAnsi"/>
        </w:rPr>
      </w:pPr>
      <w:bookmarkStart w:id="3723" w:name="_Toc428367996"/>
      <w:del w:id="3724" w:author="OMH CKO" w:date="2018-04-17T12:27:00Z">
        <w:r>
          <w:rPr>
            <w:rFonts w:eastAsiaTheme="minorHAnsi"/>
          </w:rPr>
          <w:delText xml:space="preserve">II.7 </w:delText>
        </w:r>
        <w:r w:rsidRPr="0061335F">
          <w:rPr>
            <w:rFonts w:eastAsiaTheme="minorHAnsi"/>
          </w:rPr>
          <w:delText>Informácie o opatreniach prijatých na účely uverejnenia údajov o príjemcoch (článok 114 ods. 2 nariadenia (EÚ) č. 508/2014)</w:delText>
        </w:r>
        <w:bookmarkEnd w:id="3723"/>
        <w:r w:rsidRPr="0061335F">
          <w:rPr>
            <w:rFonts w:eastAsiaTheme="minorHAnsi"/>
          </w:rPr>
          <w:delText xml:space="preserve"> </w:delText>
        </w:r>
      </w:del>
    </w:p>
    <w:p w14:paraId="05832C99" w14:textId="77777777" w:rsidR="0061335F" w:rsidRDefault="0061335F" w:rsidP="00F41510">
      <w:pPr>
        <w:spacing w:after="120"/>
        <w:jc w:val="both"/>
        <w:rPr>
          <w:del w:id="3725" w:author="OMH CKO" w:date="2018-04-17T12:27:00Z"/>
          <w:rFonts w:eastAsiaTheme="minorHAnsi"/>
        </w:rPr>
      </w:pPr>
      <w:del w:id="3726" w:author="OMH CKO" w:date="2018-04-17T12:27:00Z">
        <w:r w:rsidRPr="0061335F">
          <w:rPr>
            <w:rFonts w:eastAsiaTheme="minorHAnsi"/>
          </w:rPr>
          <w:delText xml:space="preserve">Súhrn prijatých opatrení sa poskytuje v súlade s prílohou V </w:delText>
        </w:r>
        <w:r w:rsidR="000F22C7" w:rsidRPr="000F22C7">
          <w:rPr>
            <w:rFonts w:eastAsiaTheme="minorHAnsi"/>
          </w:rPr>
          <w:delText xml:space="preserve">nariadenia EP a Rady (EÚ) </w:delText>
        </w:r>
        <w:r w:rsidR="000F22C7">
          <w:rPr>
            <w:rFonts w:eastAsiaTheme="minorHAnsi"/>
          </w:rPr>
          <w:br/>
        </w:r>
        <w:r w:rsidR="000F22C7" w:rsidRPr="000F22C7">
          <w:rPr>
            <w:rFonts w:eastAsiaTheme="minorHAnsi"/>
          </w:rPr>
          <w:delText>č. 508/2014</w:delText>
        </w:r>
        <w:r w:rsidRPr="0061335F">
          <w:rPr>
            <w:rFonts w:eastAsiaTheme="minorHAnsi"/>
          </w:rPr>
          <w:delText>s osobitným zreteľom na vnútroštátne právne predpisy, a to vrátane akejkoľvek uplatniteľnej prahovej hodnoty týkajúcej sa uverejňovania údajov o fyzických osobách.</w:delText>
        </w:r>
      </w:del>
    </w:p>
    <w:p w14:paraId="14529F89" w14:textId="77777777" w:rsidR="00C2436E" w:rsidRDefault="0061335F" w:rsidP="00F41510">
      <w:pPr>
        <w:rPr>
          <w:del w:id="3727" w:author="OMH CKO" w:date="2018-04-17T12:27:00Z"/>
          <w:iCs/>
        </w:rPr>
      </w:pPr>
      <w:del w:id="3728" w:author="OMH CKO" w:date="2018-04-17T12:27:00Z">
        <w:r w:rsidRPr="00FF6C60">
          <w:rPr>
            <w:iCs/>
          </w:rPr>
          <w:delText>typ=”S” max.rozsah=”7000” vstup=”M”&gt;</w:delText>
        </w:r>
      </w:del>
    </w:p>
    <w:p w14:paraId="40BEF5DB" w14:textId="77777777" w:rsidR="00C2436E" w:rsidRPr="00AA7D81" w:rsidRDefault="00C2436E" w:rsidP="00F75371">
      <w:pPr>
        <w:pStyle w:val="MPCKO3"/>
        <w:rPr>
          <w:del w:id="3729" w:author="OMH CKO" w:date="2018-04-17T12:27:00Z"/>
          <w:rFonts w:eastAsiaTheme="minorHAnsi"/>
          <w:lang w:eastAsia="en-US"/>
        </w:rPr>
      </w:pPr>
      <w:bookmarkStart w:id="3730" w:name="_Toc428367997"/>
      <w:del w:id="3731" w:author="OMH CKO" w:date="2018-04-17T12:27:00Z">
        <w:r>
          <w:rPr>
            <w:rFonts w:eastAsiaTheme="minorHAnsi"/>
            <w:lang w:eastAsia="en-US"/>
          </w:rPr>
          <w:delText>II.8</w:delText>
        </w:r>
        <w:r w:rsidRPr="00AA7D81">
          <w:rPr>
            <w:rFonts w:eastAsiaTheme="minorHAnsi"/>
            <w:lang w:eastAsia="en-US"/>
          </w:rPr>
          <w:delText xml:space="preserve"> Zhrnutie hodnotení</w:delText>
        </w:r>
        <w:bookmarkEnd w:id="3730"/>
        <w:r w:rsidRPr="00AA7D81">
          <w:rPr>
            <w:rFonts w:eastAsiaTheme="minorHAnsi"/>
            <w:lang w:eastAsia="en-US"/>
          </w:rPr>
          <w:delText xml:space="preserve"> </w:delText>
        </w:r>
      </w:del>
    </w:p>
    <w:p w14:paraId="78EA970A" w14:textId="77777777" w:rsidR="00C2436E" w:rsidRDefault="00C2436E" w:rsidP="00C2436E">
      <w:pPr>
        <w:spacing w:after="120"/>
        <w:jc w:val="both"/>
        <w:rPr>
          <w:del w:id="3732" w:author="OMH CKO" w:date="2018-04-17T12:27:00Z"/>
          <w:rFonts w:eastAsiaTheme="minorHAnsi"/>
          <w:lang w:eastAsia="en-US"/>
        </w:rPr>
      </w:pPr>
      <w:del w:id="3733" w:author="OMH CKO" w:date="2018-04-17T12:27:00Z">
        <w:r>
          <w:rPr>
            <w:rFonts w:eastAsiaTheme="minorHAnsi"/>
            <w:lang w:eastAsia="en-US"/>
          </w:rPr>
          <w:delText>RO zhrnie zistenia</w:delText>
        </w:r>
        <w:r w:rsidRPr="00AA483F">
          <w:rPr>
            <w:rFonts w:eastAsiaTheme="minorHAnsi"/>
            <w:lang w:eastAsia="en-US"/>
          </w:rPr>
          <w:delText xml:space="preserve"> hodnotení, ktoré boli ukončené v sledovanom období s uvedením názvu hodn</w:delText>
        </w:r>
        <w:r>
          <w:rPr>
            <w:rFonts w:eastAsiaTheme="minorHAnsi"/>
            <w:lang w:eastAsia="en-US"/>
          </w:rPr>
          <w:delText xml:space="preserve">otenia a referenčného obdobia. </w:delText>
        </w:r>
      </w:del>
    </w:p>
    <w:p w14:paraId="5AB15B95" w14:textId="77777777" w:rsidR="00C2436E" w:rsidRPr="00FF6C60" w:rsidRDefault="00440771" w:rsidP="00C2436E">
      <w:pPr>
        <w:spacing w:after="120"/>
        <w:jc w:val="both"/>
        <w:rPr>
          <w:del w:id="3734" w:author="OMH CKO" w:date="2018-04-17T12:27:00Z"/>
        </w:rPr>
      </w:pPr>
      <w:del w:id="3735" w:author="OMH CKO" w:date="2018-04-17T12:27:00Z">
        <w:r>
          <w:delText>&lt;typ='S' max.rozsah=17</w:delText>
        </w:r>
        <w:r w:rsidR="00C2436E" w:rsidRPr="00FF6C60">
          <w:delText>500 vstup='M'&gt;</w:delText>
        </w:r>
      </w:del>
    </w:p>
    <w:p w14:paraId="61135432" w14:textId="77777777" w:rsidR="00C2436E" w:rsidRPr="0088274D" w:rsidRDefault="00C2436E" w:rsidP="00C2436E">
      <w:pPr>
        <w:shd w:val="clear" w:color="auto" w:fill="B8CCE4" w:themeFill="accent1" w:themeFillTint="66"/>
        <w:spacing w:after="120"/>
        <w:jc w:val="both"/>
        <w:rPr>
          <w:del w:id="3736" w:author="OMH CKO" w:date="2018-04-17T12:27:00Z"/>
          <w:rFonts w:eastAsiaTheme="minorHAnsi"/>
          <w:i/>
          <w:u w:val="single"/>
          <w:lang w:eastAsia="en-US"/>
        </w:rPr>
      </w:pPr>
      <w:del w:id="3737" w:author="OMH CKO" w:date="2018-04-17T12:27:00Z">
        <w:r>
          <w:rPr>
            <w:rFonts w:eastAsiaTheme="minorHAnsi"/>
            <w:i/>
            <w:u w:val="single"/>
            <w:lang w:eastAsia="en-US"/>
          </w:rPr>
          <w:delText xml:space="preserve">Požadované informácie </w:delText>
        </w:r>
      </w:del>
    </w:p>
    <w:p w14:paraId="3D91DFAD" w14:textId="77777777" w:rsidR="00C2436E" w:rsidRPr="0088274D" w:rsidRDefault="00C2436E" w:rsidP="00C2436E">
      <w:pPr>
        <w:shd w:val="clear" w:color="auto" w:fill="B8CCE4" w:themeFill="accent1" w:themeFillTint="66"/>
        <w:spacing w:after="120"/>
        <w:jc w:val="both"/>
        <w:rPr>
          <w:del w:id="3738" w:author="OMH CKO" w:date="2018-04-17T12:27:00Z"/>
          <w:rFonts w:eastAsiaTheme="minorHAnsi"/>
          <w:i/>
          <w:lang w:eastAsia="en-US"/>
        </w:rPr>
      </w:pPr>
      <w:del w:id="3739" w:author="OMH CKO" w:date="2018-04-17T12:27:00Z">
        <w:r w:rsidRPr="0088274D">
          <w:rPr>
            <w:rFonts w:eastAsiaTheme="minorHAnsi"/>
            <w:i/>
            <w:lang w:eastAsia="en-US"/>
          </w:rPr>
          <w:delText>RO uvedie nasledovné skutočnosti:</w:delText>
        </w:r>
      </w:del>
    </w:p>
    <w:p w14:paraId="203EBDB3" w14:textId="77777777" w:rsidR="00C2436E" w:rsidRPr="0088274D" w:rsidRDefault="00C2436E" w:rsidP="00C2436E">
      <w:pPr>
        <w:shd w:val="clear" w:color="auto" w:fill="B8CCE4" w:themeFill="accent1" w:themeFillTint="66"/>
        <w:spacing w:before="120" w:after="120"/>
        <w:jc w:val="both"/>
        <w:rPr>
          <w:del w:id="3740" w:author="OMH CKO" w:date="2018-04-17T12:27:00Z"/>
          <w:rFonts w:eastAsiaTheme="minorHAnsi"/>
          <w:i/>
          <w:lang w:eastAsia="en-US"/>
        </w:rPr>
      </w:pPr>
      <w:del w:id="3741" w:author="OMH CKO" w:date="2018-04-17T12:27:00Z">
        <w:r w:rsidRPr="0088274D">
          <w:rPr>
            <w:rFonts w:eastAsiaTheme="minorHAnsi"/>
            <w:i/>
            <w:lang w:eastAsia="en-US"/>
          </w:rPr>
          <w:delText>Zoznam realizovaných hodnotení:</w:delText>
        </w:r>
      </w:del>
    </w:p>
    <w:p w14:paraId="22004B4E" w14:textId="77777777" w:rsidR="00C2436E" w:rsidRPr="0088274D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42" w:author="OMH CKO" w:date="2018-04-17T12:27:00Z"/>
          <w:rFonts w:eastAsiaTheme="minorHAnsi"/>
          <w:i/>
          <w:lang w:eastAsia="en-US"/>
        </w:rPr>
      </w:pPr>
      <w:del w:id="3743" w:author="OMH CKO" w:date="2018-04-17T12:27:00Z">
        <w:r w:rsidRPr="0088274D">
          <w:rPr>
            <w:rFonts w:eastAsiaTheme="minorHAnsi"/>
            <w:i/>
            <w:lang w:eastAsia="en-US"/>
          </w:rPr>
          <w:delText>typ hodnotenia (ad hoc, interné/externé, strategické...)</w:delText>
        </w:r>
      </w:del>
    </w:p>
    <w:p w14:paraId="0055A98F" w14:textId="77777777" w:rsidR="00C2436E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44" w:author="OMH CKO" w:date="2018-04-17T12:27:00Z"/>
          <w:rFonts w:eastAsiaTheme="minorHAnsi"/>
          <w:i/>
          <w:lang w:eastAsia="en-US"/>
        </w:rPr>
      </w:pPr>
      <w:del w:id="3745" w:author="OMH CKO" w:date="2018-04-17T12:27:00Z">
        <w:r w:rsidRPr="0088274D">
          <w:rPr>
            <w:rFonts w:eastAsiaTheme="minorHAnsi"/>
            <w:i/>
            <w:lang w:eastAsia="en-US"/>
          </w:rPr>
          <w:delText>názov hodnotenia</w:delText>
        </w:r>
      </w:del>
    </w:p>
    <w:p w14:paraId="71568B98" w14:textId="77777777" w:rsidR="00C2436E" w:rsidRPr="0088274D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46" w:author="OMH CKO" w:date="2018-04-17T12:27:00Z"/>
          <w:rFonts w:eastAsiaTheme="minorHAnsi"/>
          <w:i/>
          <w:lang w:eastAsia="en-US"/>
        </w:rPr>
      </w:pPr>
      <w:del w:id="3747" w:author="OMH CKO" w:date="2018-04-17T12:27:00Z">
        <w:r w:rsidRPr="00CA01FC">
          <w:rPr>
            <w:rFonts w:eastAsiaTheme="minorHAnsi"/>
            <w:i/>
            <w:lang w:eastAsia="en-US"/>
          </w:rPr>
          <w:delText xml:space="preserve">predmet hodnotenia </w:delText>
        </w:r>
      </w:del>
    </w:p>
    <w:p w14:paraId="20362C5A" w14:textId="77777777" w:rsidR="00C2436E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48" w:author="OMH CKO" w:date="2018-04-17T12:27:00Z"/>
          <w:rFonts w:eastAsiaTheme="minorHAnsi"/>
          <w:i/>
          <w:lang w:eastAsia="en-US"/>
        </w:rPr>
      </w:pPr>
      <w:del w:id="3749" w:author="OMH CKO" w:date="2018-04-17T12:27:00Z">
        <w:r w:rsidRPr="0088274D">
          <w:rPr>
            <w:rFonts w:eastAsiaTheme="minorHAnsi"/>
            <w:i/>
            <w:lang w:eastAsia="en-US"/>
          </w:rPr>
          <w:delText>doba realizácie hodnotenia</w:delText>
        </w:r>
      </w:del>
    </w:p>
    <w:p w14:paraId="59502A5F" w14:textId="77777777" w:rsidR="00DD7938" w:rsidRPr="0088274D" w:rsidRDefault="00DD7938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50" w:author="OMH CKO" w:date="2018-04-17T12:27:00Z"/>
          <w:rFonts w:eastAsiaTheme="minorHAnsi"/>
          <w:i/>
          <w:lang w:eastAsia="en-US"/>
        </w:rPr>
      </w:pPr>
      <w:del w:id="3751" w:author="OMH CKO" w:date="2018-04-17T12:27:00Z">
        <w:r>
          <w:rPr>
            <w:rFonts w:eastAsiaTheme="minorHAnsi"/>
            <w:i/>
            <w:lang w:eastAsia="en-US"/>
          </w:rPr>
          <w:delText>odkaz na miesto sprístupnenia hodnotenia verejnosti na webovom sídle</w:delText>
        </w:r>
      </w:del>
    </w:p>
    <w:p w14:paraId="737668C2" w14:textId="77777777" w:rsidR="00C2436E" w:rsidRPr="0088274D" w:rsidRDefault="00C2436E" w:rsidP="00C2436E">
      <w:pPr>
        <w:shd w:val="clear" w:color="auto" w:fill="B8CCE4" w:themeFill="accent1" w:themeFillTint="66"/>
        <w:spacing w:before="120" w:after="120"/>
        <w:jc w:val="both"/>
        <w:rPr>
          <w:del w:id="3752" w:author="OMH CKO" w:date="2018-04-17T12:27:00Z"/>
          <w:rFonts w:eastAsiaTheme="minorHAnsi"/>
          <w:i/>
          <w:lang w:eastAsia="en-US"/>
        </w:rPr>
      </w:pPr>
      <w:del w:id="3753" w:author="OMH CKO" w:date="2018-04-17T12:27:00Z">
        <w:r w:rsidRPr="0088274D">
          <w:rPr>
            <w:rFonts w:eastAsiaTheme="minorHAnsi"/>
            <w:i/>
            <w:lang w:eastAsia="en-US"/>
          </w:rPr>
          <w:delText>Zoznam plánovaných hodnotení:</w:delText>
        </w:r>
      </w:del>
    </w:p>
    <w:p w14:paraId="209DCA0C" w14:textId="77777777" w:rsidR="00C2436E" w:rsidRPr="0088274D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54" w:author="OMH CKO" w:date="2018-04-17T12:27:00Z"/>
          <w:rFonts w:eastAsiaTheme="minorHAnsi"/>
          <w:i/>
          <w:lang w:eastAsia="en-US"/>
        </w:rPr>
      </w:pPr>
      <w:del w:id="3755" w:author="OMH CKO" w:date="2018-04-17T12:27:00Z">
        <w:r w:rsidRPr="0088274D">
          <w:rPr>
            <w:rFonts w:eastAsiaTheme="minorHAnsi"/>
            <w:i/>
            <w:lang w:eastAsia="en-US"/>
          </w:rPr>
          <w:delText>typ hodnotenia (ad hoc, interné/externé, strategické...)</w:delText>
        </w:r>
      </w:del>
    </w:p>
    <w:p w14:paraId="605CF3AB" w14:textId="77777777" w:rsidR="00C2436E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56" w:author="OMH CKO" w:date="2018-04-17T12:27:00Z"/>
          <w:rFonts w:eastAsiaTheme="minorHAnsi"/>
          <w:i/>
          <w:lang w:eastAsia="en-US"/>
        </w:rPr>
      </w:pPr>
      <w:del w:id="3757" w:author="OMH CKO" w:date="2018-04-17T12:27:00Z">
        <w:r w:rsidRPr="0088274D">
          <w:rPr>
            <w:rFonts w:eastAsiaTheme="minorHAnsi"/>
            <w:i/>
            <w:lang w:eastAsia="en-US"/>
          </w:rPr>
          <w:delText>názov hodnotenia</w:delText>
        </w:r>
      </w:del>
    </w:p>
    <w:p w14:paraId="68FCC1A2" w14:textId="77777777" w:rsidR="00C2436E" w:rsidRPr="0088274D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58" w:author="OMH CKO" w:date="2018-04-17T12:27:00Z"/>
          <w:rFonts w:eastAsiaTheme="minorHAnsi"/>
          <w:i/>
          <w:lang w:eastAsia="en-US"/>
        </w:rPr>
      </w:pPr>
      <w:del w:id="3759" w:author="OMH CKO" w:date="2018-04-17T12:27:00Z">
        <w:r>
          <w:rPr>
            <w:rFonts w:eastAsiaTheme="minorHAnsi"/>
            <w:i/>
            <w:lang w:eastAsia="en-US"/>
          </w:rPr>
          <w:delText>predmet hodnotenia</w:delText>
        </w:r>
      </w:del>
    </w:p>
    <w:p w14:paraId="439D4DE0" w14:textId="77777777" w:rsidR="00C2436E" w:rsidRDefault="00C2436E" w:rsidP="00C2436E">
      <w:pPr>
        <w:pStyle w:val="Odsekzoznamu"/>
        <w:numPr>
          <w:ilvl w:val="1"/>
          <w:numId w:val="28"/>
        </w:numPr>
        <w:shd w:val="clear" w:color="auto" w:fill="B8CCE4" w:themeFill="accent1" w:themeFillTint="66"/>
        <w:spacing w:before="120" w:after="120"/>
        <w:ind w:left="284" w:hanging="284"/>
        <w:jc w:val="both"/>
        <w:rPr>
          <w:del w:id="3760" w:author="OMH CKO" w:date="2018-04-17T12:27:00Z"/>
          <w:rFonts w:eastAsiaTheme="minorHAnsi"/>
          <w:i/>
          <w:lang w:eastAsia="en-US"/>
        </w:rPr>
      </w:pPr>
      <w:del w:id="3761" w:author="OMH CKO" w:date="2018-04-17T12:27:00Z">
        <w:r w:rsidRPr="0088274D">
          <w:rPr>
            <w:rFonts w:eastAsiaTheme="minorHAnsi"/>
            <w:i/>
            <w:lang w:eastAsia="en-US"/>
          </w:rPr>
          <w:delText>predpokladaná doba realizácie hodnotenia</w:delText>
        </w:r>
      </w:del>
    </w:p>
    <w:p w14:paraId="04C1650B" w14:textId="77777777" w:rsidR="00C2436E" w:rsidRDefault="00C2436E" w:rsidP="00C2436E">
      <w:pPr>
        <w:shd w:val="clear" w:color="auto" w:fill="B8CCE4" w:themeFill="accent1" w:themeFillTint="66"/>
        <w:spacing w:after="120"/>
        <w:jc w:val="both"/>
        <w:rPr>
          <w:del w:id="3762" w:author="OMH CKO" w:date="2018-04-17T12:27:00Z"/>
          <w:rFonts w:eastAsiaTheme="minorHAnsi"/>
          <w:i/>
          <w:u w:val="single"/>
          <w:lang w:eastAsia="en-US"/>
        </w:rPr>
      </w:pPr>
      <w:del w:id="3763" w:author="OMH CKO" w:date="2018-04-17T12:27:00Z">
        <w:r>
          <w:rPr>
            <w:rFonts w:eastAsiaTheme="minorHAnsi"/>
            <w:i/>
            <w:u w:val="single"/>
            <w:lang w:eastAsia="en-US"/>
          </w:rPr>
          <w:delText>Z</w:delText>
        </w:r>
        <w:r w:rsidRPr="0088274D">
          <w:rPr>
            <w:rFonts w:eastAsiaTheme="minorHAnsi"/>
            <w:i/>
            <w:u w:val="single"/>
            <w:lang w:eastAsia="en-US"/>
          </w:rPr>
          <w:delText>droj údajov</w:delText>
        </w:r>
      </w:del>
    </w:p>
    <w:p w14:paraId="0A4E023C" w14:textId="77777777" w:rsidR="00C2436E" w:rsidRPr="00F41510" w:rsidRDefault="00C2436E" w:rsidP="00F41510">
      <w:pPr>
        <w:shd w:val="clear" w:color="auto" w:fill="B8CCE4" w:themeFill="accent1" w:themeFillTint="66"/>
        <w:spacing w:after="120"/>
        <w:jc w:val="both"/>
        <w:rPr>
          <w:del w:id="3764" w:author="OMH CKO" w:date="2018-04-17T12:27:00Z"/>
          <w:rFonts w:eastAsiaTheme="minorHAnsi"/>
          <w:i/>
          <w:u w:val="single"/>
          <w:lang w:eastAsia="en-US"/>
        </w:rPr>
      </w:pPr>
      <w:del w:id="3765" w:author="OMH CKO" w:date="2018-04-17T12:27:00Z">
        <w:r>
          <w:rPr>
            <w:rFonts w:eastAsiaTheme="minorHAnsi"/>
            <w:i/>
            <w:lang w:eastAsia="en-US"/>
          </w:rPr>
          <w:lastRenderedPageBreak/>
          <w:delText>plán hodnotení RO, správy z vykonaných hodnotení</w:delText>
        </w:r>
      </w:del>
    </w:p>
    <w:p w14:paraId="6DB863DA" w14:textId="77777777" w:rsidR="00C03D41" w:rsidRDefault="00C03D41">
      <w:pPr>
        <w:spacing w:after="200" w:line="276" w:lineRule="auto"/>
        <w:rPr>
          <w:del w:id="3766" w:author="OMH CKO" w:date="2018-04-17T12:27:00Z"/>
          <w:rFonts w:eastAsiaTheme="minorHAnsi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del w:id="3767" w:author="OMH CKO" w:date="2018-04-17T12:27:00Z">
        <w:r>
          <w:rPr>
            <w:rFonts w:eastAsiaTheme="minorHAnsi"/>
          </w:rPr>
          <w:br w:type="page"/>
        </w:r>
      </w:del>
    </w:p>
    <w:p w14:paraId="55DB9AE7" w14:textId="77777777" w:rsidR="006847A0" w:rsidRDefault="00803ECC" w:rsidP="00F75371">
      <w:pPr>
        <w:pStyle w:val="MPCKO3"/>
        <w:rPr>
          <w:del w:id="3768" w:author="OMH CKO" w:date="2018-04-17T12:27:00Z"/>
          <w:rFonts w:eastAsiaTheme="minorHAnsi"/>
        </w:rPr>
      </w:pPr>
      <w:bookmarkStart w:id="3769" w:name="_Toc428367998"/>
      <w:del w:id="3770" w:author="OMH CKO" w:date="2018-04-17T12:27:00Z">
        <w:r>
          <w:rPr>
            <w:rFonts w:eastAsiaTheme="minorHAnsi"/>
          </w:rPr>
          <w:lastRenderedPageBreak/>
          <w:delText>II.</w:delText>
        </w:r>
        <w:r w:rsidR="00C2436E">
          <w:rPr>
            <w:rFonts w:eastAsiaTheme="minorHAnsi"/>
          </w:rPr>
          <w:delText>9</w:delText>
        </w:r>
        <w:r w:rsidR="006847A0" w:rsidRPr="00AA7D81">
          <w:rPr>
            <w:rFonts w:eastAsiaTheme="minorHAnsi"/>
          </w:rPr>
          <w:delText xml:space="preserve"> </w:delText>
        </w:r>
        <w:r w:rsidR="006847A0" w:rsidRPr="00F41510">
          <w:rPr>
            <w:rFonts w:eastAsiaTheme="minorHAnsi"/>
          </w:rPr>
          <w:delText xml:space="preserve">Zhrnutie pre </w:delText>
        </w:r>
        <w:r w:rsidR="00542572" w:rsidRPr="00F41510">
          <w:rPr>
            <w:rFonts w:eastAsiaTheme="minorHAnsi"/>
          </w:rPr>
          <w:delText>občanov</w:delText>
        </w:r>
        <w:bookmarkEnd w:id="3769"/>
      </w:del>
    </w:p>
    <w:p w14:paraId="64D281BB" w14:textId="77777777" w:rsidR="00542572" w:rsidRPr="00465880" w:rsidRDefault="00542572" w:rsidP="00542572">
      <w:pPr>
        <w:spacing w:after="120"/>
        <w:jc w:val="both"/>
        <w:rPr>
          <w:del w:id="3771" w:author="OMH CKO" w:date="2018-04-17T12:27:00Z"/>
          <w:rFonts w:eastAsiaTheme="minorHAnsi"/>
        </w:rPr>
      </w:pPr>
      <w:del w:id="3772" w:author="OMH CKO" w:date="2018-04-17T12:27:00Z">
        <w:r>
          <w:rPr>
            <w:rFonts w:eastAsiaTheme="minorHAnsi"/>
          </w:rPr>
          <w:delText>Zhrnutie obsahu výročných a záverečných správ pre občanov sa uverejňuje a predkladá ako samostatný dokument vo forme prílohy k výročnej a záverečnej správe.</w:delText>
        </w:r>
      </w:del>
    </w:p>
    <w:p w14:paraId="7AC7DFC3" w14:textId="77777777" w:rsidR="00542572" w:rsidRPr="0088274D" w:rsidRDefault="00542572" w:rsidP="00542572">
      <w:pPr>
        <w:shd w:val="clear" w:color="auto" w:fill="B8CCE4" w:themeFill="accent1" w:themeFillTint="66"/>
        <w:spacing w:after="120" w:line="276" w:lineRule="auto"/>
        <w:jc w:val="both"/>
        <w:rPr>
          <w:del w:id="3773" w:author="OMH CKO" w:date="2018-04-17T12:27:00Z"/>
          <w:rFonts w:eastAsiaTheme="minorHAnsi"/>
          <w:i/>
          <w:u w:val="single"/>
        </w:rPr>
      </w:pPr>
      <w:del w:id="3774" w:author="OMH CKO" w:date="2018-04-17T12:27:00Z">
        <w:r w:rsidRPr="0088274D">
          <w:rPr>
            <w:rFonts w:eastAsiaTheme="minorHAnsi"/>
            <w:i/>
            <w:u w:val="single"/>
          </w:rPr>
          <w:delText xml:space="preserve">Požadované informácie </w:delText>
        </w:r>
      </w:del>
    </w:p>
    <w:p w14:paraId="60E02D34" w14:textId="77777777" w:rsidR="00123D2A" w:rsidRPr="00944010" w:rsidRDefault="00123D2A" w:rsidP="00F41510">
      <w:pPr>
        <w:shd w:val="clear" w:color="auto" w:fill="B8CCE4" w:themeFill="accent1" w:themeFillTint="66"/>
        <w:spacing w:after="120" w:line="276" w:lineRule="auto"/>
        <w:jc w:val="both"/>
        <w:rPr>
          <w:del w:id="3775" w:author="OMH CKO" w:date="2018-04-17T12:27:00Z"/>
          <w:rFonts w:eastAsiaTheme="minorHAnsi"/>
          <w:i/>
        </w:rPr>
      </w:pPr>
      <w:del w:id="3776" w:author="OMH CKO" w:date="2018-04-17T12:27:00Z">
        <w:r w:rsidRPr="00944010">
          <w:rPr>
            <w:rFonts w:eastAsiaTheme="minorHAnsi"/>
            <w:i/>
          </w:rPr>
          <w:delText xml:space="preserve">RO vypracuje samostatný dokument obsahujúci zhrnutie hlavných bodov výročnej a záverečnej správy v jazyku zrozumiteľnom pre </w:delText>
        </w:r>
        <w:r>
          <w:rPr>
            <w:rFonts w:eastAsiaTheme="minorHAnsi"/>
            <w:i/>
          </w:rPr>
          <w:delText>občanov</w:delText>
        </w:r>
        <w:r w:rsidRPr="00944010">
          <w:rPr>
            <w:rFonts w:eastAsiaTheme="minorHAnsi"/>
            <w:i/>
          </w:rPr>
          <w:delText xml:space="preserve"> a zverejní ho na svojom webovom sídle. </w:delText>
        </w:r>
        <w:r>
          <w:rPr>
            <w:rFonts w:eastAsiaTheme="minorHAnsi"/>
            <w:i/>
          </w:rPr>
          <w:delText>Vzor zhrnutia je prílohou č. 1 k MP.</w:delText>
        </w:r>
      </w:del>
    </w:p>
    <w:p w14:paraId="13331D5A" w14:textId="77777777" w:rsidR="00542572" w:rsidRPr="0088274D" w:rsidRDefault="00542572" w:rsidP="00542572">
      <w:pPr>
        <w:shd w:val="clear" w:color="auto" w:fill="B8CCE4" w:themeFill="accent1" w:themeFillTint="66"/>
        <w:spacing w:after="120" w:line="276" w:lineRule="auto"/>
        <w:jc w:val="both"/>
        <w:rPr>
          <w:del w:id="3777" w:author="OMH CKO" w:date="2018-04-17T12:27:00Z"/>
          <w:rFonts w:eastAsiaTheme="minorHAnsi"/>
          <w:i/>
          <w:u w:val="single"/>
        </w:rPr>
      </w:pPr>
      <w:del w:id="3778" w:author="OMH CKO" w:date="2018-04-17T12:27:00Z">
        <w:r w:rsidRPr="0088274D">
          <w:rPr>
            <w:rFonts w:eastAsiaTheme="minorHAnsi"/>
            <w:i/>
            <w:u w:val="single"/>
          </w:rPr>
          <w:delText>Zdroj údajov</w:delText>
        </w:r>
      </w:del>
    </w:p>
    <w:p w14:paraId="2AF9CA08" w14:textId="77777777" w:rsidR="00542572" w:rsidRDefault="00542572" w:rsidP="00542572">
      <w:pPr>
        <w:shd w:val="clear" w:color="auto" w:fill="B8CCE4" w:themeFill="accent1" w:themeFillTint="66"/>
        <w:spacing w:after="200" w:line="276" w:lineRule="auto"/>
        <w:jc w:val="both"/>
        <w:rPr>
          <w:del w:id="3779" w:author="OMH CKO" w:date="2018-04-17T12:27:00Z"/>
          <w:rFonts w:eastAsiaTheme="minorHAnsi"/>
        </w:rPr>
      </w:pPr>
      <w:del w:id="3780" w:author="OMH CKO" w:date="2018-04-17T12:27:00Z">
        <w:r w:rsidRPr="0088274D">
          <w:rPr>
            <w:rFonts w:eastAsiaTheme="minorHAnsi"/>
            <w:i/>
          </w:rPr>
          <w:delText>ITMS2014+</w:delText>
        </w:r>
        <w:r>
          <w:rPr>
            <w:rFonts w:eastAsiaTheme="minorHAnsi"/>
            <w:i/>
          </w:rPr>
          <w:delText>, vypracovaná výročná a záverečná správa</w:delText>
        </w:r>
      </w:del>
    </w:p>
    <w:p w14:paraId="4BC8618F" w14:textId="77777777" w:rsidR="006847A0" w:rsidRDefault="00803ECC" w:rsidP="00F75371">
      <w:pPr>
        <w:pStyle w:val="MPCKO3"/>
        <w:rPr>
          <w:del w:id="3781" w:author="OMH CKO" w:date="2018-04-17T12:27:00Z"/>
          <w:rFonts w:eastAsiaTheme="minorHAnsi"/>
        </w:rPr>
      </w:pPr>
      <w:bookmarkStart w:id="3782" w:name="_Toc428367999"/>
      <w:del w:id="3783" w:author="OMH CKO" w:date="2018-04-17T12:27:00Z">
        <w:r>
          <w:rPr>
            <w:rFonts w:eastAsiaTheme="minorHAnsi"/>
          </w:rPr>
          <w:delText>II.</w:delText>
        </w:r>
        <w:r w:rsidR="00C2436E">
          <w:rPr>
            <w:rFonts w:eastAsiaTheme="minorHAnsi"/>
          </w:rPr>
          <w:delText>10</w:delText>
        </w:r>
        <w:r w:rsidR="006847A0" w:rsidRPr="00AA7D81">
          <w:rPr>
            <w:rFonts w:eastAsiaTheme="minorHAnsi"/>
          </w:rPr>
          <w:delText>. Správa o realizovaní finančných nástrojov (článok 46 nariadenia EP a Rady (EÚ) č. 1303/2013)</w:delText>
        </w:r>
        <w:bookmarkEnd w:id="3782"/>
      </w:del>
    </w:p>
    <w:p w14:paraId="61537DD1" w14:textId="77777777" w:rsidR="00EA1EF7" w:rsidRDefault="00EA1EF7" w:rsidP="00EA1EF7">
      <w:pPr>
        <w:jc w:val="both"/>
        <w:rPr>
          <w:del w:id="3784" w:author="OMH CKO" w:date="2018-04-17T12:27:00Z"/>
          <w:rFonts w:eastAsiaTheme="minorHAnsi"/>
        </w:rPr>
      </w:pPr>
      <w:del w:id="3785" w:author="OMH CKO" w:date="2018-04-17T12:27:00Z">
        <w:r>
          <w:rPr>
            <w:rFonts w:eastAsiaTheme="minorHAnsi"/>
          </w:rPr>
          <w:delText>RO</w:delText>
        </w:r>
        <w:r w:rsidRPr="0019584D">
          <w:rPr>
            <w:rFonts w:eastAsiaTheme="minorHAnsi"/>
          </w:rPr>
          <w:delText xml:space="preserve"> predkladá</w:delText>
        </w:r>
        <w:r>
          <w:rPr>
            <w:rFonts w:eastAsiaTheme="minorHAnsi"/>
          </w:rPr>
          <w:delText xml:space="preserve"> osobitnú</w:delText>
        </w:r>
        <w:r w:rsidRPr="0019584D">
          <w:rPr>
            <w:rFonts w:eastAsiaTheme="minorHAnsi"/>
          </w:rPr>
          <w:delText xml:space="preserve"> </w:delText>
        </w:r>
        <w:r>
          <w:rPr>
            <w:rFonts w:eastAsiaTheme="minorHAnsi"/>
          </w:rPr>
          <w:delText>správu</w:delText>
        </w:r>
        <w:r w:rsidRPr="0019584D">
          <w:rPr>
            <w:rFonts w:eastAsiaTheme="minorHAnsi"/>
          </w:rPr>
          <w:delText xml:space="preserve"> o</w:delText>
        </w:r>
        <w:r>
          <w:rPr>
            <w:rFonts w:eastAsiaTheme="minorHAnsi"/>
          </w:rPr>
          <w:delText> operáciách, ktoré zahŕňajú finančné nástroje, ako prílohu k výročnej správe.</w:delText>
        </w:r>
      </w:del>
    </w:p>
    <w:p w14:paraId="5B0EB715" w14:textId="77777777" w:rsidR="00EA1EF7" w:rsidRDefault="00EA1EF7" w:rsidP="00EA1EF7">
      <w:pPr>
        <w:jc w:val="both"/>
        <w:rPr>
          <w:del w:id="3786" w:author="OMH CKO" w:date="2018-04-17T12:27:00Z"/>
          <w:rFonts w:eastAsiaTheme="minorHAnsi"/>
        </w:rPr>
      </w:pPr>
    </w:p>
    <w:p w14:paraId="5E9279A4" w14:textId="77777777" w:rsidR="00EA1EF7" w:rsidRPr="00F41510" w:rsidRDefault="00EA1EF7" w:rsidP="00EA1EF7">
      <w:pPr>
        <w:shd w:val="clear" w:color="auto" w:fill="B8CCE4" w:themeFill="accent1" w:themeFillTint="66"/>
        <w:spacing w:after="120"/>
        <w:jc w:val="both"/>
        <w:rPr>
          <w:del w:id="3787" w:author="OMH CKO" w:date="2018-04-17T12:27:00Z"/>
          <w:rFonts w:eastAsiaTheme="minorHAnsi"/>
          <w:i/>
          <w:u w:val="single"/>
        </w:rPr>
      </w:pPr>
      <w:del w:id="3788" w:author="OMH CKO" w:date="2018-04-17T12:27:00Z">
        <w:r w:rsidRPr="00F41510">
          <w:rPr>
            <w:rFonts w:eastAsiaTheme="minorHAnsi"/>
            <w:i/>
            <w:u w:val="single"/>
          </w:rPr>
          <w:delText>Požadované informácie</w:delText>
        </w:r>
      </w:del>
    </w:p>
    <w:p w14:paraId="345180B0" w14:textId="77777777" w:rsidR="00EA1EF7" w:rsidRPr="00F23A18" w:rsidRDefault="00EA1EF7" w:rsidP="00EA1EF7">
      <w:pPr>
        <w:shd w:val="clear" w:color="auto" w:fill="B8CCE4" w:themeFill="accent1" w:themeFillTint="66"/>
        <w:spacing w:after="120"/>
        <w:jc w:val="both"/>
        <w:rPr>
          <w:del w:id="3789" w:author="OMH CKO" w:date="2018-04-17T12:27:00Z"/>
          <w:rFonts w:eastAsiaTheme="minorHAnsi"/>
          <w:i/>
        </w:rPr>
      </w:pPr>
      <w:del w:id="3790" w:author="OMH CKO" w:date="2018-04-17T12:27:00Z">
        <w:r w:rsidRPr="00F41510">
          <w:rPr>
            <w:rFonts w:eastAsiaTheme="minorHAnsi"/>
            <w:i/>
          </w:rPr>
          <w:delText xml:space="preserve">Vzor </w:delText>
        </w:r>
        <w:r>
          <w:rPr>
            <w:rFonts w:eastAsiaTheme="minorHAnsi"/>
            <w:i/>
          </w:rPr>
          <w:delText xml:space="preserve">osobitnej správy o operáciách je stanovený v Systéme riadenia finančných nástrojov financovaných z Kohézneho fondu, Európskeho fondu regionálneho rozvoja a Kohézneho fondu. </w:delText>
        </w:r>
      </w:del>
    </w:p>
    <w:p w14:paraId="35C2C04C" w14:textId="77777777" w:rsidR="00EA1EF7" w:rsidRPr="00F41510" w:rsidRDefault="00EA1EF7" w:rsidP="00EA1EF7">
      <w:pPr>
        <w:shd w:val="clear" w:color="auto" w:fill="B8CCE4" w:themeFill="accent1" w:themeFillTint="66"/>
        <w:spacing w:after="120"/>
        <w:jc w:val="both"/>
        <w:rPr>
          <w:del w:id="3791" w:author="OMH CKO" w:date="2018-04-17T12:27:00Z"/>
          <w:rFonts w:eastAsiaTheme="minorHAnsi"/>
          <w:i/>
          <w:u w:val="single"/>
        </w:rPr>
      </w:pPr>
      <w:del w:id="3792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0B57EDB8" w14:textId="77777777" w:rsidR="00EA1EF7" w:rsidRDefault="00EA1EF7" w:rsidP="00EA1EF7">
      <w:pPr>
        <w:shd w:val="clear" w:color="auto" w:fill="B8CCE4" w:themeFill="accent1" w:themeFillTint="66"/>
        <w:spacing w:after="120"/>
        <w:jc w:val="both"/>
        <w:rPr>
          <w:del w:id="3793" w:author="OMH CKO" w:date="2018-04-17T12:27:00Z"/>
          <w:rFonts w:eastAsiaTheme="minorHAnsi"/>
          <w:i/>
        </w:rPr>
      </w:pPr>
      <w:del w:id="3794" w:author="OMH CKO" w:date="2018-04-17T12:27:00Z">
        <w:r>
          <w:rPr>
            <w:rFonts w:eastAsiaTheme="minorHAnsi"/>
            <w:i/>
          </w:rPr>
          <w:delText>osobitné správy o operáciách predkladané prijímateľmi</w:delText>
        </w:r>
      </w:del>
    </w:p>
    <w:p w14:paraId="4747519C" w14:textId="77777777" w:rsidR="006847A0" w:rsidRPr="004E1377" w:rsidRDefault="006847A0" w:rsidP="006847A0">
      <w:pPr>
        <w:pStyle w:val="Odsekzoznamu"/>
        <w:numPr>
          <w:ilvl w:val="0"/>
          <w:numId w:val="16"/>
        </w:numPr>
        <w:spacing w:after="120"/>
        <w:ind w:left="425" w:hanging="357"/>
        <w:contextualSpacing w:val="0"/>
        <w:jc w:val="both"/>
        <w:rPr>
          <w:del w:id="3795" w:author="OMH CKO" w:date="2018-04-17T12:27:00Z"/>
          <w:rFonts w:eastAsiaTheme="minorHAnsi"/>
        </w:rPr>
        <w:sectPr w:rsidR="006847A0" w:rsidRPr="004E1377" w:rsidSect="006847A0">
          <w:headerReference w:type="default" r:id="rId36"/>
          <w:footerReference w:type="default" r:id="rId3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129621" w14:textId="77777777" w:rsidR="006847A0" w:rsidRPr="00AA7D81" w:rsidRDefault="006847A0" w:rsidP="00F75371">
      <w:pPr>
        <w:pStyle w:val="MPCKO2"/>
        <w:rPr>
          <w:del w:id="3806" w:author="OMH CKO" w:date="2018-04-17T12:27:00Z"/>
          <w:rFonts w:eastAsiaTheme="minorHAnsi"/>
        </w:rPr>
      </w:pPr>
      <w:bookmarkStart w:id="3807" w:name="_Toc428368000"/>
      <w:del w:id="3808" w:author="OMH CKO" w:date="2018-04-17T12:27:00Z">
        <w:r w:rsidRPr="00AA7D81">
          <w:rPr>
            <w:rFonts w:eastAsiaTheme="minorHAnsi"/>
          </w:rPr>
          <w:lastRenderedPageBreak/>
          <w:delText xml:space="preserve">ČASŤ B </w:delText>
        </w:r>
        <w:r>
          <w:rPr>
            <w:rFonts w:eastAsiaTheme="minorHAnsi"/>
          </w:rPr>
          <w:delText xml:space="preserve">- </w:delText>
        </w:r>
        <w:r w:rsidR="0075372C" w:rsidRPr="00AA7D81">
          <w:rPr>
            <w:rFonts w:eastAsiaTheme="minorHAnsi"/>
          </w:rPr>
          <w:delText xml:space="preserve">Informácie </w:delText>
        </w:r>
        <w:r w:rsidR="0075372C">
          <w:rPr>
            <w:rFonts w:eastAsiaTheme="minorHAnsi"/>
          </w:rPr>
          <w:delText>uvádzané vo výročnej správe</w:delText>
        </w:r>
        <w:r w:rsidR="0075372C" w:rsidRPr="00AA7D81">
          <w:rPr>
            <w:rFonts w:eastAsiaTheme="minorHAnsi"/>
          </w:rPr>
          <w:delText xml:space="preserve"> </w:delText>
        </w:r>
        <w:r w:rsidR="0075372C">
          <w:rPr>
            <w:rFonts w:eastAsiaTheme="minorHAnsi"/>
          </w:rPr>
          <w:delText>predkladanej v</w:delText>
        </w:r>
        <w:r w:rsidR="0075372C" w:rsidRPr="00AA7D81">
          <w:rPr>
            <w:rFonts w:eastAsiaTheme="minorHAnsi"/>
          </w:rPr>
          <w:delText xml:space="preserve"> rok</w:delText>
        </w:r>
        <w:r w:rsidR="0075372C">
          <w:rPr>
            <w:rFonts w:eastAsiaTheme="minorHAnsi"/>
          </w:rPr>
          <w:delText>u 2017, 2019</w:delText>
        </w:r>
        <w:r w:rsidR="0075372C" w:rsidRPr="00AA7D81">
          <w:rPr>
            <w:rFonts w:eastAsiaTheme="minorHAnsi"/>
          </w:rPr>
          <w:delText xml:space="preserve"> </w:delText>
        </w:r>
        <w:r w:rsidR="00724FD6" w:rsidRPr="00AA7D81">
          <w:rPr>
            <w:rFonts w:eastAsiaTheme="minorHAnsi"/>
          </w:rPr>
          <w:delText>a</w:delText>
        </w:r>
        <w:r w:rsidR="001B0B90">
          <w:rPr>
            <w:rFonts w:eastAsiaTheme="minorHAnsi"/>
          </w:rPr>
          <w:delText> 2025</w:delText>
        </w:r>
        <w:bookmarkEnd w:id="3807"/>
        <w:r w:rsidR="001B0B90">
          <w:rPr>
            <w:rFonts w:eastAsiaTheme="minorHAnsi"/>
          </w:rPr>
          <w:delText xml:space="preserve"> </w:delText>
        </w:r>
      </w:del>
    </w:p>
    <w:p w14:paraId="62163C43" w14:textId="77777777" w:rsidR="006847A0" w:rsidRPr="00AA7D81" w:rsidRDefault="00803ECC" w:rsidP="00F75371">
      <w:pPr>
        <w:pStyle w:val="MPCKO3"/>
        <w:rPr>
          <w:del w:id="3809" w:author="OMH CKO" w:date="2018-04-17T12:27:00Z"/>
          <w:rFonts w:eastAsiaTheme="minorHAnsi"/>
        </w:rPr>
      </w:pPr>
      <w:bookmarkStart w:id="3810" w:name="_Toc428368001"/>
      <w:del w:id="3811" w:author="OMH CKO" w:date="2018-04-17T12:27:00Z">
        <w:r>
          <w:rPr>
            <w:rFonts w:eastAsiaTheme="minorHAnsi"/>
          </w:rPr>
          <w:delText>II.</w:delText>
        </w:r>
        <w:r w:rsidR="00724FD6">
          <w:rPr>
            <w:rFonts w:eastAsiaTheme="minorHAnsi"/>
          </w:rPr>
          <w:delText>11</w:delText>
        </w:r>
        <w:r w:rsidR="006847A0" w:rsidRPr="00AA7D81">
          <w:rPr>
            <w:rFonts w:eastAsiaTheme="minorHAnsi"/>
          </w:rPr>
          <w:delText>. Zhodnotenie realizácie</w:delText>
        </w:r>
        <w:r w:rsidR="00724FD6">
          <w:rPr>
            <w:rFonts w:eastAsiaTheme="minorHAnsi"/>
          </w:rPr>
          <w:delText xml:space="preserve"> </w:delText>
        </w:r>
        <w:r w:rsidR="006847A0" w:rsidRPr="00AA7D81">
          <w:rPr>
            <w:rFonts w:eastAsiaTheme="minorHAnsi"/>
          </w:rPr>
          <w:delText>programu</w:delText>
        </w:r>
        <w:bookmarkEnd w:id="3810"/>
      </w:del>
    </w:p>
    <w:p w14:paraId="0A12D319" w14:textId="77777777" w:rsidR="006847A0" w:rsidRPr="00AA7D81" w:rsidRDefault="00803ECC" w:rsidP="00F75371">
      <w:pPr>
        <w:pStyle w:val="MPCKO4"/>
        <w:rPr>
          <w:del w:id="3812" w:author="OMH CKO" w:date="2018-04-17T12:27:00Z"/>
          <w:rFonts w:eastAsiaTheme="minorHAnsi"/>
        </w:rPr>
      </w:pPr>
      <w:bookmarkStart w:id="3813" w:name="_Toc428368002"/>
      <w:del w:id="3814" w:author="OMH CKO" w:date="2018-04-17T12:27:00Z">
        <w:r>
          <w:rPr>
            <w:rFonts w:eastAsiaTheme="minorHAnsi"/>
          </w:rPr>
          <w:delText>II.</w:delText>
        </w:r>
        <w:r w:rsidR="00C25A48">
          <w:rPr>
            <w:rFonts w:eastAsiaTheme="minorHAnsi"/>
          </w:rPr>
          <w:delText>9</w:delText>
        </w:r>
        <w:r w:rsidR="006847A0" w:rsidRPr="00AA7D81">
          <w:rPr>
            <w:rFonts w:eastAsiaTheme="minorHAnsi"/>
          </w:rPr>
          <w:delText xml:space="preserve">.1 </w:delText>
        </w:r>
        <w:r w:rsidR="006847A0">
          <w:rPr>
            <w:rFonts w:eastAsiaTheme="minorHAnsi"/>
          </w:rPr>
          <w:delText>Informácie obsiahnuté v časti A doplnené o zhodnotenie d</w:delText>
        </w:r>
        <w:r w:rsidR="006847A0" w:rsidRPr="00AA7D81">
          <w:rPr>
            <w:rFonts w:eastAsiaTheme="minorHAnsi"/>
          </w:rPr>
          <w:delText>osah</w:delText>
        </w:r>
        <w:r w:rsidR="006847A0">
          <w:rPr>
            <w:rFonts w:eastAsiaTheme="minorHAnsi"/>
          </w:rPr>
          <w:delText>ovania</w:delText>
        </w:r>
        <w:r w:rsidR="006847A0" w:rsidRPr="00AA7D81">
          <w:rPr>
            <w:rFonts w:eastAsiaTheme="minorHAnsi"/>
          </w:rPr>
          <w:delText xml:space="preserve"> cieľov programu</w:delText>
        </w:r>
        <w:bookmarkEnd w:id="3813"/>
      </w:del>
    </w:p>
    <w:p w14:paraId="0F392A1F" w14:textId="77777777" w:rsidR="006847A0" w:rsidRDefault="006847A0" w:rsidP="006847A0">
      <w:pPr>
        <w:spacing w:before="120" w:after="120" w:line="276" w:lineRule="auto"/>
        <w:jc w:val="both"/>
        <w:rPr>
          <w:del w:id="3815" w:author="OMH CKO" w:date="2018-04-17T12:27:00Z"/>
          <w:rFonts w:eastAsiaTheme="minorHAnsi"/>
        </w:rPr>
      </w:pPr>
      <w:del w:id="3816" w:author="OMH CKO" w:date="2018-04-17T12:27:00Z">
        <w:r>
          <w:rPr>
            <w:rFonts w:eastAsiaTheme="minorHAnsi"/>
          </w:rPr>
          <w:delText xml:space="preserve">Pre každú prioritnú os </w:delText>
        </w:r>
        <w:r w:rsidR="007F3B96">
          <w:rPr>
            <w:rFonts w:eastAsiaTheme="minorHAnsi"/>
          </w:rPr>
          <w:delText>RO</w:delText>
        </w:r>
        <w:r w:rsidRPr="00B222A9">
          <w:rPr>
            <w:rFonts w:eastAsiaTheme="minorHAnsi"/>
          </w:rPr>
          <w:delText xml:space="preserve"> </w:delText>
        </w:r>
        <w:r>
          <w:rPr>
            <w:rFonts w:eastAsiaTheme="minorHAnsi"/>
          </w:rPr>
          <w:delText xml:space="preserve">v nadväznosti na vyššie uvedené kvantitatívne údaje </w:delText>
        </w:r>
        <w:r w:rsidRPr="00B222A9">
          <w:rPr>
            <w:rFonts w:eastAsiaTheme="minorHAnsi"/>
          </w:rPr>
          <w:delText>uvedie kvalitatívne zhodnotenie dosiahnuté</w:delText>
        </w:r>
        <w:r>
          <w:rPr>
            <w:rFonts w:eastAsiaTheme="minorHAnsi"/>
          </w:rPr>
          <w:delText>ho</w:delText>
        </w:r>
        <w:r w:rsidRPr="00B222A9">
          <w:rPr>
            <w:rFonts w:eastAsiaTheme="minorHAnsi"/>
          </w:rPr>
          <w:delText xml:space="preserve"> pokroku v napĺňaní cieľov </w:delText>
        </w:r>
        <w:r>
          <w:rPr>
            <w:rFonts w:eastAsiaTheme="minorHAnsi"/>
          </w:rPr>
          <w:delText>programu a príspevku</w:delText>
        </w:r>
        <w:r w:rsidRPr="00B222A9">
          <w:rPr>
            <w:rFonts w:eastAsiaTheme="minorHAnsi"/>
          </w:rPr>
          <w:delText xml:space="preserve"> E</w:delText>
        </w:r>
        <w:r w:rsidR="00C25A48">
          <w:rPr>
            <w:rFonts w:eastAsiaTheme="minorHAnsi"/>
          </w:rPr>
          <w:delText>FRR</w:delText>
        </w:r>
        <w:r>
          <w:rPr>
            <w:rFonts w:eastAsiaTheme="minorHAnsi"/>
          </w:rPr>
          <w:delText xml:space="preserve"> k zmenám hodnôt ukazovateľov. Analýzu je vhodné podporiť</w:delText>
        </w:r>
        <w:r w:rsidRPr="00B222A9">
          <w:rPr>
            <w:rFonts w:eastAsiaTheme="minorHAnsi"/>
          </w:rPr>
          <w:delText xml:space="preserve"> výstupmi </w:delText>
        </w:r>
        <w:r>
          <w:rPr>
            <w:rFonts w:eastAsiaTheme="minorHAnsi"/>
          </w:rPr>
          <w:br/>
          <w:delText xml:space="preserve">z uskutočnených </w:delText>
        </w:r>
        <w:r w:rsidRPr="00B222A9">
          <w:rPr>
            <w:rFonts w:eastAsiaTheme="minorHAnsi"/>
          </w:rPr>
          <w:delText>hodnotení</w:delText>
        </w:r>
        <w:r>
          <w:rPr>
            <w:rFonts w:eastAsiaTheme="minorHAnsi"/>
          </w:rPr>
          <w:delText xml:space="preserve"> programu</w:delText>
        </w:r>
        <w:r w:rsidRPr="00B222A9">
          <w:rPr>
            <w:rFonts w:eastAsiaTheme="minorHAnsi"/>
          </w:rPr>
          <w:delText xml:space="preserve">. </w:delText>
        </w:r>
      </w:del>
    </w:p>
    <w:p w14:paraId="1F11980B" w14:textId="77777777" w:rsidR="006847A0" w:rsidRPr="00F41510" w:rsidRDefault="006847A0" w:rsidP="006847A0">
      <w:pPr>
        <w:spacing w:before="120" w:after="120"/>
        <w:jc w:val="both"/>
        <w:rPr>
          <w:del w:id="3817" w:author="OMH CKO" w:date="2018-04-17T12:27:00Z"/>
          <w:rFonts w:eastAsiaTheme="minorHAnsi"/>
        </w:rPr>
      </w:pPr>
      <w:del w:id="3818" w:author="OMH CKO" w:date="2018-04-17T12:27:00Z">
        <w:r w:rsidRPr="00F41510">
          <w:rPr>
            <w:rFonts w:eastAsiaTheme="minorHAnsi"/>
          </w:rPr>
          <w:delText>&lt;typ='S' max.rozsah=10500 vstup='M'&gt;</w:delText>
        </w:r>
      </w:del>
    </w:p>
    <w:p w14:paraId="01029AFE" w14:textId="77777777" w:rsidR="00EA162B" w:rsidRDefault="00EA162B" w:rsidP="00EA162B">
      <w:pPr>
        <w:shd w:val="clear" w:color="auto" w:fill="B8CCE4" w:themeFill="accent1" w:themeFillTint="66"/>
        <w:spacing w:after="120" w:line="276" w:lineRule="auto"/>
        <w:jc w:val="both"/>
        <w:rPr>
          <w:del w:id="3819" w:author="OMH CKO" w:date="2018-04-17T12:27:00Z"/>
          <w:rFonts w:eastAsiaTheme="minorHAnsi"/>
          <w:i/>
          <w:u w:val="single"/>
        </w:rPr>
      </w:pPr>
      <w:del w:id="3820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5C00B034" w14:textId="77777777" w:rsidR="00EA162B" w:rsidRPr="0088274D" w:rsidRDefault="00EA162B" w:rsidP="00EA162B">
      <w:pPr>
        <w:shd w:val="clear" w:color="auto" w:fill="B8CCE4" w:themeFill="accent1" w:themeFillTint="66"/>
        <w:spacing w:after="120" w:line="276" w:lineRule="auto"/>
        <w:jc w:val="both"/>
        <w:rPr>
          <w:del w:id="3821" w:author="OMH CKO" w:date="2018-04-17T12:27:00Z"/>
          <w:rFonts w:eastAsiaTheme="minorHAnsi"/>
          <w:i/>
        </w:rPr>
      </w:pPr>
      <w:del w:id="3822" w:author="OMH CKO" w:date="2018-04-17T12:27:00Z">
        <w:r>
          <w:rPr>
            <w:rFonts w:eastAsiaTheme="minorHAnsi"/>
            <w:i/>
          </w:rPr>
          <w:delText>RO nadviaže na údaje z kapitoly II.6 poskytované v predošlých rokoch a poskytne rozsiahlejšiu kvalitatívnu analýzu pokroku v napĺňaní špecifických cieľov programu a vyhodnotenie v</w:delText>
        </w:r>
        <w:r w:rsidR="00724FD6">
          <w:rPr>
            <w:rFonts w:eastAsiaTheme="minorHAnsi"/>
            <w:i/>
          </w:rPr>
          <w:delText>eľkosti príspevku podpory z ENRF</w:delText>
        </w:r>
        <w:r>
          <w:rPr>
            <w:rFonts w:eastAsiaTheme="minorHAnsi"/>
            <w:i/>
          </w:rPr>
          <w:delText xml:space="preserve"> k reálne dosiahnutým zmenám ukazovateľov programu</w:delText>
        </w:r>
        <w:r w:rsidR="00123D2A">
          <w:rPr>
            <w:rFonts w:eastAsiaTheme="minorHAnsi"/>
            <w:i/>
          </w:rPr>
          <w:delText xml:space="preserve"> v zmysle nasledovných tabuliek.</w:delText>
        </w:r>
      </w:del>
    </w:p>
    <w:p w14:paraId="2174A1FF" w14:textId="77777777" w:rsidR="00EA162B" w:rsidRDefault="00EA162B" w:rsidP="00EA162B">
      <w:pPr>
        <w:shd w:val="clear" w:color="auto" w:fill="B8CCE4" w:themeFill="accent1" w:themeFillTint="66"/>
        <w:spacing w:after="120" w:line="276" w:lineRule="auto"/>
        <w:jc w:val="both"/>
        <w:rPr>
          <w:del w:id="3823" w:author="OMH CKO" w:date="2018-04-17T12:27:00Z"/>
          <w:rFonts w:eastAsiaTheme="minorHAnsi"/>
          <w:i/>
          <w:u w:val="single"/>
        </w:rPr>
      </w:pPr>
      <w:del w:id="3824" w:author="OMH CKO" w:date="2018-04-17T12:27:00Z">
        <w:r>
          <w:rPr>
            <w:rFonts w:eastAsiaTheme="minorHAnsi"/>
            <w:i/>
            <w:u w:val="single"/>
          </w:rPr>
          <w:delText>Z</w:delText>
        </w:r>
        <w:r w:rsidRPr="00CA01FC">
          <w:rPr>
            <w:rFonts w:eastAsiaTheme="minorHAnsi"/>
            <w:i/>
            <w:u w:val="single"/>
          </w:rPr>
          <w:delText>droj údajov</w:delText>
        </w:r>
      </w:del>
    </w:p>
    <w:p w14:paraId="1277702F" w14:textId="77777777" w:rsidR="00EA162B" w:rsidRPr="00E778DC" w:rsidRDefault="00EA162B" w:rsidP="00F41510">
      <w:pPr>
        <w:shd w:val="clear" w:color="auto" w:fill="B8CCE4" w:themeFill="accent1" w:themeFillTint="66"/>
        <w:spacing w:after="240" w:line="276" w:lineRule="auto"/>
        <w:jc w:val="both"/>
        <w:rPr>
          <w:del w:id="3825" w:author="OMH CKO" w:date="2018-04-17T12:27:00Z"/>
          <w:rFonts w:eastAsiaTheme="minorHAnsi"/>
          <w:i/>
        </w:rPr>
      </w:pPr>
      <w:del w:id="3826" w:author="OMH CKO" w:date="2018-04-17T12:27:00Z">
        <w:r>
          <w:rPr>
            <w:rFonts w:eastAsiaTheme="minorHAnsi"/>
            <w:i/>
          </w:rPr>
          <w:delText>ITMS2014+, správy z vykonaných hodnotení</w:delText>
        </w:r>
      </w:del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724FD6" w14:paraId="6309CFB3" w14:textId="77777777" w:rsidTr="00F41510">
        <w:trPr>
          <w:del w:id="3827" w:author="OMH CKO" w:date="2018-04-17T12:27:00Z"/>
        </w:trPr>
        <w:tc>
          <w:tcPr>
            <w:tcW w:w="4606" w:type="dxa"/>
            <w:shd w:val="clear" w:color="auto" w:fill="B8CCE4" w:themeFill="accent1" w:themeFillTint="66"/>
          </w:tcPr>
          <w:p w14:paraId="0B176590" w14:textId="77777777" w:rsidR="00724FD6" w:rsidRPr="00F41510" w:rsidRDefault="00724FD6" w:rsidP="00F41510">
            <w:pPr>
              <w:spacing w:before="120" w:after="120"/>
              <w:jc w:val="center"/>
              <w:rPr>
                <w:del w:id="3828" w:author="OMH CKO" w:date="2018-04-17T12:27:00Z"/>
                <w:rFonts w:eastAsiaTheme="minorHAnsi"/>
                <w:b/>
                <w:sz w:val="18"/>
                <w:szCs w:val="18"/>
              </w:rPr>
            </w:pPr>
            <w:del w:id="3829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</w:rPr>
                <w:delText>Priorita Únie</w:delText>
              </w:r>
            </w:del>
          </w:p>
        </w:tc>
        <w:tc>
          <w:tcPr>
            <w:tcW w:w="4606" w:type="dxa"/>
            <w:shd w:val="clear" w:color="auto" w:fill="B8CCE4" w:themeFill="accent1" w:themeFillTint="66"/>
          </w:tcPr>
          <w:p w14:paraId="1B9FF86B" w14:textId="77777777" w:rsidR="00724FD6" w:rsidRPr="00F41510" w:rsidRDefault="00724FD6" w:rsidP="00F41510">
            <w:pPr>
              <w:spacing w:before="120" w:after="120"/>
              <w:jc w:val="center"/>
              <w:rPr>
                <w:del w:id="3830" w:author="OMH CKO" w:date="2018-04-17T12:27:00Z"/>
                <w:rFonts w:eastAsiaTheme="minorHAnsi"/>
                <w:b/>
                <w:sz w:val="18"/>
                <w:szCs w:val="18"/>
              </w:rPr>
            </w:pPr>
            <w:del w:id="3831" w:author="OMH CKO" w:date="2018-04-17T12:27:00Z">
              <w:r w:rsidRPr="00F41510">
                <w:rPr>
                  <w:rFonts w:eastAsiaTheme="minorHAnsi"/>
                  <w:b/>
                  <w:sz w:val="18"/>
                  <w:szCs w:val="18"/>
                </w:rPr>
                <w:delText>Posúdenie údajov týkajúcich sa dosahovania cieľov programu a pokroku pri ňom</w:delText>
              </w:r>
            </w:del>
          </w:p>
        </w:tc>
      </w:tr>
      <w:tr w:rsidR="00724FD6" w14:paraId="58237CC4" w14:textId="77777777" w:rsidTr="00724FD6">
        <w:trPr>
          <w:del w:id="3832" w:author="OMH CKO" w:date="2018-04-17T12:27:00Z"/>
        </w:trPr>
        <w:tc>
          <w:tcPr>
            <w:tcW w:w="4606" w:type="dxa"/>
          </w:tcPr>
          <w:p w14:paraId="0A71F407" w14:textId="77777777" w:rsidR="00724FD6" w:rsidRPr="00F41510" w:rsidRDefault="00724FD6" w:rsidP="00F41510">
            <w:pPr>
              <w:spacing w:before="120" w:after="120"/>
              <w:jc w:val="center"/>
              <w:rPr>
                <w:del w:id="3833" w:author="OMH CKO" w:date="2018-04-17T12:27:00Z"/>
                <w:rFonts w:eastAsiaTheme="minorHAnsi"/>
                <w:i/>
                <w:sz w:val="18"/>
                <w:szCs w:val="18"/>
              </w:rPr>
            </w:pPr>
            <w:del w:id="3834" w:author="OMH CKO" w:date="2018-04-17T12:27:00Z">
              <w:r w:rsidRPr="00F41510">
                <w:rPr>
                  <w:rFonts w:eastAsiaTheme="minorHAnsi"/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4606" w:type="dxa"/>
          </w:tcPr>
          <w:p w14:paraId="50AB5688" w14:textId="77777777" w:rsidR="00724FD6" w:rsidRPr="00F41510" w:rsidRDefault="00724FD6" w:rsidP="00F41510">
            <w:pPr>
              <w:spacing w:before="120" w:after="120"/>
              <w:jc w:val="center"/>
              <w:rPr>
                <w:del w:id="3835" w:author="OMH CKO" w:date="2018-04-17T12:27:00Z"/>
                <w:rFonts w:eastAsiaTheme="minorHAnsi"/>
                <w:i/>
                <w:sz w:val="18"/>
                <w:szCs w:val="18"/>
              </w:rPr>
            </w:pPr>
            <w:del w:id="3836" w:author="OMH CKO" w:date="2018-04-17T12:27:00Z">
              <w:r w:rsidRPr="00F41510">
                <w:rPr>
                  <w:rFonts w:eastAsiaTheme="minorHAnsi"/>
                  <w:i/>
                  <w:sz w:val="18"/>
                  <w:szCs w:val="18"/>
                </w:rPr>
                <w:delText>&lt;typ='S' max.rozsah=7000 vstup='M'&gt;</w:delText>
              </w:r>
            </w:del>
          </w:p>
        </w:tc>
      </w:tr>
    </w:tbl>
    <w:p w14:paraId="6476517A" w14:textId="77777777" w:rsidR="00EA162B" w:rsidRDefault="00EA162B" w:rsidP="006847A0">
      <w:pPr>
        <w:spacing w:before="120" w:after="120"/>
        <w:jc w:val="both"/>
        <w:rPr>
          <w:del w:id="3837" w:author="OMH CKO" w:date="2018-04-17T12:27:00Z"/>
          <w:rFonts w:eastAsiaTheme="minorHAnsi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724FD6" w14:paraId="41FA2E79" w14:textId="77777777" w:rsidTr="00063443">
        <w:trPr>
          <w:del w:id="3838" w:author="OMH CKO" w:date="2018-04-17T12:27:00Z"/>
        </w:trPr>
        <w:tc>
          <w:tcPr>
            <w:tcW w:w="4606" w:type="dxa"/>
            <w:shd w:val="clear" w:color="auto" w:fill="B8CCE4" w:themeFill="accent1" w:themeFillTint="66"/>
          </w:tcPr>
          <w:p w14:paraId="2A20B334" w14:textId="77777777" w:rsidR="00724FD6" w:rsidRPr="00FF6C60" w:rsidRDefault="00724FD6" w:rsidP="00063443">
            <w:pPr>
              <w:spacing w:before="120" w:after="120"/>
              <w:jc w:val="center"/>
              <w:rPr>
                <w:del w:id="3839" w:author="OMH CKO" w:date="2018-04-17T12:27:00Z"/>
                <w:rFonts w:eastAsiaTheme="minorHAnsi"/>
                <w:b/>
                <w:sz w:val="18"/>
                <w:szCs w:val="18"/>
              </w:rPr>
            </w:pPr>
            <w:del w:id="3840" w:author="OMH CKO" w:date="2018-04-17T12:27:00Z">
              <w:r w:rsidRPr="00FF6C60">
                <w:rPr>
                  <w:rFonts w:eastAsiaTheme="minorHAnsi"/>
                  <w:b/>
                  <w:sz w:val="18"/>
                  <w:szCs w:val="18"/>
                </w:rPr>
                <w:delText>Priorita Únie</w:delText>
              </w:r>
            </w:del>
          </w:p>
        </w:tc>
        <w:tc>
          <w:tcPr>
            <w:tcW w:w="4606" w:type="dxa"/>
            <w:shd w:val="clear" w:color="auto" w:fill="B8CCE4" w:themeFill="accent1" w:themeFillTint="66"/>
          </w:tcPr>
          <w:p w14:paraId="43878B5C" w14:textId="77777777" w:rsidR="00724FD6" w:rsidRPr="00FF6C60" w:rsidRDefault="00724FD6" w:rsidP="00063443">
            <w:pPr>
              <w:spacing w:before="120" w:after="120"/>
              <w:jc w:val="center"/>
              <w:rPr>
                <w:del w:id="3841" w:author="OMH CKO" w:date="2018-04-17T12:27:00Z"/>
                <w:rFonts w:eastAsiaTheme="minorHAnsi"/>
                <w:b/>
                <w:sz w:val="18"/>
                <w:szCs w:val="18"/>
              </w:rPr>
            </w:pPr>
            <w:del w:id="3842" w:author="OMH CKO" w:date="2018-04-17T12:27:00Z">
              <w:r w:rsidRPr="00724FD6">
                <w:rPr>
                  <w:rFonts w:eastAsiaTheme="minorHAnsi"/>
                  <w:b/>
                  <w:sz w:val="18"/>
                  <w:szCs w:val="18"/>
                </w:rPr>
                <w:delText>Posúdenie dostatočnosti pokroku pri napĺňaní čiastkových cieľov a zámerov vzhľadom na zabezpečenie ich konečného dosiahnutia s uvedením všetkých podniknutých alebo plánovaných nápravných opatrení</w:delText>
              </w:r>
            </w:del>
          </w:p>
        </w:tc>
      </w:tr>
      <w:tr w:rsidR="00724FD6" w14:paraId="05A44FF7" w14:textId="77777777" w:rsidTr="00063443">
        <w:trPr>
          <w:del w:id="3843" w:author="OMH CKO" w:date="2018-04-17T12:27:00Z"/>
        </w:trPr>
        <w:tc>
          <w:tcPr>
            <w:tcW w:w="4606" w:type="dxa"/>
          </w:tcPr>
          <w:p w14:paraId="35D5C0EF" w14:textId="77777777" w:rsidR="00724FD6" w:rsidRPr="00FF6C60" w:rsidRDefault="00724FD6" w:rsidP="00063443">
            <w:pPr>
              <w:spacing w:before="120" w:after="120"/>
              <w:jc w:val="center"/>
              <w:rPr>
                <w:del w:id="3844" w:author="OMH CKO" w:date="2018-04-17T12:27:00Z"/>
                <w:rFonts w:eastAsiaTheme="minorHAnsi"/>
                <w:i/>
                <w:sz w:val="18"/>
                <w:szCs w:val="18"/>
              </w:rPr>
            </w:pPr>
            <w:del w:id="3845" w:author="OMH CKO" w:date="2018-04-17T12:27:00Z">
              <w:r w:rsidRPr="00FF6C60">
                <w:rPr>
                  <w:rFonts w:eastAsiaTheme="minorHAnsi"/>
                  <w:i/>
                  <w:sz w:val="18"/>
                  <w:szCs w:val="18"/>
                </w:rPr>
                <w:delText>&lt;typ='S' vstup='G'&gt;</w:delText>
              </w:r>
            </w:del>
          </w:p>
        </w:tc>
        <w:tc>
          <w:tcPr>
            <w:tcW w:w="4606" w:type="dxa"/>
          </w:tcPr>
          <w:p w14:paraId="645756A8" w14:textId="77777777" w:rsidR="00724FD6" w:rsidRPr="00FF6C60" w:rsidRDefault="00724FD6" w:rsidP="00063443">
            <w:pPr>
              <w:spacing w:before="120" w:after="120"/>
              <w:jc w:val="center"/>
              <w:rPr>
                <w:del w:id="3846" w:author="OMH CKO" w:date="2018-04-17T12:27:00Z"/>
                <w:rFonts w:eastAsiaTheme="minorHAnsi"/>
                <w:i/>
                <w:sz w:val="18"/>
                <w:szCs w:val="18"/>
              </w:rPr>
            </w:pPr>
            <w:del w:id="3847" w:author="OMH CKO" w:date="2018-04-17T12:27:00Z">
              <w:r w:rsidRPr="00FF6C60">
                <w:rPr>
                  <w:rFonts w:eastAsiaTheme="minorHAnsi"/>
                  <w:i/>
                  <w:sz w:val="18"/>
                  <w:szCs w:val="18"/>
                </w:rPr>
                <w:delText>&lt;typ='S' max.rozsah=7000 vstup='M'&gt;</w:delText>
              </w:r>
            </w:del>
          </w:p>
        </w:tc>
      </w:tr>
    </w:tbl>
    <w:p w14:paraId="0B9C5D8C" w14:textId="77777777" w:rsidR="00724FD6" w:rsidRDefault="00724FD6" w:rsidP="006847A0">
      <w:pPr>
        <w:spacing w:before="120" w:after="120"/>
        <w:jc w:val="both"/>
        <w:rPr>
          <w:del w:id="3848" w:author="OMH CKO" w:date="2018-04-17T12:27:00Z"/>
          <w:rFonts w:eastAsiaTheme="minorHAnsi"/>
          <w:i/>
        </w:rPr>
      </w:pPr>
    </w:p>
    <w:p w14:paraId="08BD7AC9" w14:textId="77777777" w:rsidR="00724FD6" w:rsidRDefault="00724FD6" w:rsidP="00F75371">
      <w:pPr>
        <w:pStyle w:val="MPCKO3"/>
        <w:rPr>
          <w:del w:id="3849" w:author="OMH CKO" w:date="2018-04-17T12:27:00Z"/>
        </w:rPr>
      </w:pPr>
      <w:bookmarkStart w:id="3850" w:name="_Toc428368003"/>
      <w:del w:id="3851" w:author="OMH CKO" w:date="2018-04-17T12:27:00Z">
        <w:r>
          <w:delText>II.12 Horizontálne princípy vykonávania (článok 50 ods. 4 nariadenia (EÚ) č. 1303/2013)</w:delText>
        </w:r>
        <w:bookmarkEnd w:id="3850"/>
        <w:r>
          <w:delText xml:space="preserve"> </w:delText>
        </w:r>
      </w:del>
    </w:p>
    <w:p w14:paraId="681C29F7" w14:textId="77777777" w:rsidR="00724FD6" w:rsidRDefault="00724FD6" w:rsidP="006847A0">
      <w:pPr>
        <w:spacing w:before="120" w:after="120"/>
        <w:jc w:val="both"/>
        <w:rPr>
          <w:del w:id="3852" w:author="OMH CKO" w:date="2018-04-17T12:27:00Z"/>
        </w:rPr>
      </w:pPr>
      <w:del w:id="3853" w:author="OMH CKO" w:date="2018-04-17T12:27:00Z">
        <w:r w:rsidRPr="00F41510">
          <w:delText>Posúdenie vykonávania osobitných opatrení s cieľom zohľadniť princípy stanovené v článku 5 nariadenia (EÚ) č. 1303/2013 týkajúcom sa partnerstva a viacúrovňového riadenia, s osobitným dôrazom na úlohu partnerov pri vykonávaní programu.</w:delText>
        </w:r>
      </w:del>
    </w:p>
    <w:p w14:paraId="1B82C45F" w14:textId="77777777" w:rsidR="00724FD6" w:rsidRDefault="00724FD6" w:rsidP="006847A0">
      <w:pPr>
        <w:spacing w:before="120" w:after="120"/>
        <w:jc w:val="both"/>
        <w:rPr>
          <w:del w:id="3854" w:author="OMH CKO" w:date="2018-04-17T12:27:00Z"/>
          <w:rFonts w:eastAsiaTheme="minorHAnsi"/>
        </w:rPr>
      </w:pPr>
      <w:del w:id="3855" w:author="OMH CKO" w:date="2018-04-17T12:27:00Z">
        <w:r w:rsidRPr="00F41510">
          <w:rPr>
            <w:rFonts w:eastAsiaTheme="minorHAnsi"/>
          </w:rPr>
          <w:delText>&lt;typ='S' max.rozsah=7000 vstup='M'&gt;</w:delText>
        </w:r>
      </w:del>
    </w:p>
    <w:p w14:paraId="02B4299C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56" w:author="OMH CKO" w:date="2018-04-17T12:27:00Z"/>
          <w:rFonts w:eastAsiaTheme="minorHAnsi"/>
          <w:i/>
          <w:u w:val="single"/>
        </w:rPr>
      </w:pPr>
      <w:del w:id="3857" w:author="OMH CKO" w:date="2018-04-17T12:27:00Z">
        <w:r w:rsidRPr="00F41510">
          <w:rPr>
            <w:rFonts w:eastAsiaTheme="minorHAnsi"/>
            <w:i/>
            <w:u w:val="single"/>
          </w:rPr>
          <w:delText>Požadované informácie</w:delText>
        </w:r>
      </w:del>
    </w:p>
    <w:p w14:paraId="54AD08E2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58" w:author="OMH CKO" w:date="2018-04-17T12:27:00Z"/>
          <w:rFonts w:eastAsiaTheme="minorHAnsi"/>
          <w:i/>
        </w:rPr>
      </w:pPr>
      <w:del w:id="3859" w:author="OMH CKO" w:date="2018-04-17T12:27:00Z">
        <w:r w:rsidRPr="00F41510">
          <w:rPr>
            <w:rFonts w:eastAsiaTheme="minorHAnsi"/>
            <w:i/>
          </w:rPr>
          <w:lastRenderedPageBreak/>
          <w:delText>RO uvedie zoznam monitorovacích výborov, riadiacich výborov, komisií a pracovných skupín zriadených v rámci implementácie operačného programu, do činnosti ktorých sú zapojení partneri. RO zároveň uvedie konkrétne príklady zapojenia partnerov do vykonávania programu za vykazovaný rok v rámci konkrétnych príkladov výstupov činnosti týchto zoskupení či mimo nich.</w:delText>
        </w:r>
      </w:del>
    </w:p>
    <w:p w14:paraId="0D3A9D53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60" w:author="OMH CKO" w:date="2018-04-17T12:27:00Z"/>
          <w:rFonts w:eastAsiaTheme="minorHAnsi"/>
          <w:i/>
          <w:u w:val="single"/>
        </w:rPr>
      </w:pPr>
      <w:del w:id="3861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1CB22DC1" w14:textId="77777777" w:rsidR="009C7886" w:rsidRPr="00F41510" w:rsidRDefault="009C7886" w:rsidP="00F41510">
      <w:pPr>
        <w:shd w:val="clear" w:color="auto" w:fill="B8CCE4" w:themeFill="accent1" w:themeFillTint="66"/>
        <w:spacing w:after="120" w:line="276" w:lineRule="auto"/>
        <w:jc w:val="both"/>
        <w:rPr>
          <w:del w:id="3862" w:author="OMH CKO" w:date="2018-04-17T12:27:00Z"/>
          <w:rFonts w:eastAsiaTheme="minorHAnsi"/>
          <w:i/>
          <w:u w:val="single"/>
        </w:rPr>
      </w:pPr>
      <w:del w:id="3863" w:author="OMH CKO" w:date="2018-04-17T12:27:00Z">
        <w:r w:rsidRPr="00F41510">
          <w:rPr>
            <w:rFonts w:eastAsiaTheme="minorHAnsi"/>
            <w:i/>
          </w:rPr>
          <w:delText>Záznamy z rokovaní monitorovacích výborov, riadiacich výborov, komisií a pracovných skupín</w:delText>
        </w:r>
      </w:del>
    </w:p>
    <w:p w14:paraId="7A920C38" w14:textId="77777777" w:rsidR="009C7886" w:rsidRPr="00F41510" w:rsidRDefault="009C7886" w:rsidP="00F41510">
      <w:pPr>
        <w:spacing w:after="120" w:line="276" w:lineRule="auto"/>
        <w:jc w:val="both"/>
        <w:rPr>
          <w:del w:id="3864" w:author="OMH CKO" w:date="2018-04-17T12:27:00Z"/>
          <w:rFonts w:eastAsiaTheme="minorHAnsi"/>
        </w:rPr>
      </w:pPr>
      <w:del w:id="3865" w:author="OMH CKO" w:date="2018-04-17T12:27:00Z">
        <w:r w:rsidRPr="00F41510">
          <w:rPr>
            <w:rFonts w:eastAsiaTheme="minorHAnsi"/>
          </w:rPr>
          <w:delText>V kontexte obsahu a stanovených cieľov programu a vzhľadom na princípy stanovené v článku 7 nariadenia EP a Rady (EÚ) č. 1303/2013 RO zhodnotí aktivity na podporu rovnosti príležitostí a zabránenie diskriminácii na základe pohlavia, rasy alebo etnického pôvodu, náboženstva alebo vierovyznania, zdravotného postihnutia, veku alebo sexuálnej orientácie, počas vykonávania PS, a najmä v súvislosti s prístupom k finančným prostriedkom, so zreteľom na potreby jednotlivých cieľových skupín ohrozených rizikom takejto diskriminácie a najmä na požiadavky na zabezpečenie prístupnosti pre osoby so zdravotným postihnutím.</w:delText>
        </w:r>
        <w:r w:rsidRPr="00F41510">
          <w:rPr>
            <w:rFonts w:eastAsiaTheme="minorHAnsi"/>
            <w:lang w:eastAsia="en-US"/>
          </w:rPr>
          <w:delText xml:space="preserve"> </w:delText>
        </w:r>
        <w:r w:rsidRPr="00F41510">
          <w:rPr>
            <w:rFonts w:eastAsiaTheme="minorHAnsi"/>
          </w:rPr>
          <w:delText>Taktiež zhodnotí aktivity</w:delText>
        </w:r>
        <w:r w:rsidRPr="00F41510">
          <w:rPr>
            <w:rFonts w:eastAsiaTheme="minorHAnsi"/>
            <w:lang w:eastAsia="en-US"/>
          </w:rPr>
          <w:delText xml:space="preserve"> </w:delText>
        </w:r>
        <w:r w:rsidRPr="00F41510">
          <w:rPr>
            <w:rFonts w:eastAsiaTheme="minorHAnsi"/>
          </w:rPr>
          <w:delText xml:space="preserve">na podporu rovnosti medzi mužmi a ženami a opatrenia na zabezpečenie začlenenia hľadiska rodovej rovnosti na úrovni operačného programu a projektov. </w:delText>
        </w:r>
      </w:del>
    </w:p>
    <w:p w14:paraId="4FEBA8A5" w14:textId="77777777" w:rsidR="00312457" w:rsidRDefault="00312457" w:rsidP="00312457">
      <w:pPr>
        <w:spacing w:before="120" w:after="120"/>
        <w:jc w:val="both"/>
        <w:rPr>
          <w:del w:id="3866" w:author="OMH CKO" w:date="2018-04-17T12:27:00Z"/>
          <w:rFonts w:eastAsiaTheme="minorHAnsi"/>
        </w:rPr>
      </w:pPr>
      <w:del w:id="3867" w:author="OMH CKO" w:date="2018-04-17T12:27:00Z">
        <w:r w:rsidRPr="00FF6C60">
          <w:rPr>
            <w:rFonts w:eastAsiaTheme="minorHAnsi"/>
          </w:rPr>
          <w:delText>&lt;typ='S' max.rozsah=</w:delText>
        </w:r>
        <w:r>
          <w:rPr>
            <w:rFonts w:eastAsiaTheme="minorHAnsi"/>
          </w:rPr>
          <w:delText>35</w:delText>
        </w:r>
        <w:r w:rsidRPr="00FF6C60">
          <w:rPr>
            <w:rFonts w:eastAsiaTheme="minorHAnsi"/>
          </w:rPr>
          <w:delText>00 vstup='M'&gt;</w:delText>
        </w:r>
      </w:del>
    </w:p>
    <w:p w14:paraId="1EB195CA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68" w:author="OMH CKO" w:date="2018-04-17T12:27:00Z"/>
          <w:rFonts w:eastAsiaTheme="minorHAnsi"/>
          <w:i/>
          <w:u w:val="single"/>
        </w:rPr>
      </w:pPr>
      <w:del w:id="3869" w:author="OMH CKO" w:date="2018-04-17T12:27:00Z">
        <w:r w:rsidRPr="00F41510">
          <w:rPr>
            <w:rFonts w:eastAsiaTheme="minorHAnsi"/>
            <w:i/>
            <w:u w:val="single"/>
          </w:rPr>
          <w:delText>Požadované informácie</w:delText>
        </w:r>
      </w:del>
    </w:p>
    <w:p w14:paraId="1DCC23AD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70" w:author="OMH CKO" w:date="2018-04-17T12:27:00Z"/>
          <w:rFonts w:eastAsiaTheme="minorHAnsi"/>
          <w:i/>
        </w:rPr>
      </w:pPr>
      <w:del w:id="3871" w:author="OMH CKO" w:date="2018-04-17T12:27:00Z">
        <w:r w:rsidRPr="00F41510">
          <w:rPr>
            <w:rFonts w:eastAsiaTheme="minorHAnsi"/>
            <w:i/>
          </w:rPr>
          <w:delText>RO zhodnotí vykonávanie opatrení na podporu princípu v kontexte implementácie príslušného operačného programu prostredníctvom riadiacej dokumentácie ako aj prostredníctvom napĺňania cieľov programu na príklade pokroku v schvaľovaní a realizácii konkrétnych projektov s príspevkom k príslušnému princípu.</w:delText>
        </w:r>
      </w:del>
    </w:p>
    <w:p w14:paraId="3B816DA7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72" w:author="OMH CKO" w:date="2018-04-17T12:27:00Z"/>
          <w:rFonts w:eastAsiaTheme="minorHAnsi"/>
          <w:i/>
          <w:u w:val="single"/>
        </w:rPr>
      </w:pPr>
      <w:del w:id="3873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6F587648" w14:textId="77777777" w:rsidR="009C7886" w:rsidRPr="00F41510" w:rsidRDefault="009C7886" w:rsidP="00F41510">
      <w:pPr>
        <w:shd w:val="clear" w:color="auto" w:fill="B8CCE4" w:themeFill="accent1" w:themeFillTint="66"/>
        <w:spacing w:after="120" w:line="276" w:lineRule="auto"/>
        <w:jc w:val="both"/>
        <w:rPr>
          <w:del w:id="3874" w:author="OMH CKO" w:date="2018-04-17T12:27:00Z"/>
          <w:rFonts w:eastAsiaTheme="minorHAnsi"/>
          <w:i/>
          <w:u w:val="single"/>
        </w:rPr>
      </w:pPr>
      <w:del w:id="3875" w:author="OMH CKO" w:date="2018-04-17T12:27:00Z">
        <w:r w:rsidRPr="00F41510">
          <w:rPr>
            <w:rFonts w:eastAsiaTheme="minorHAnsi"/>
            <w:i/>
          </w:rPr>
          <w:delText>ITMS2014+, gestor HP</w:delText>
        </w:r>
        <w:r w:rsidR="00123D2A">
          <w:rPr>
            <w:rFonts w:eastAsiaTheme="minorHAnsi"/>
            <w:i/>
          </w:rPr>
          <w:delText xml:space="preserve"> rovnosti mužov a žien a nediskriminácie</w:delText>
        </w:r>
      </w:del>
    </w:p>
    <w:p w14:paraId="2FBEA776" w14:textId="77777777" w:rsidR="009C7886" w:rsidRPr="00F41510" w:rsidRDefault="009C7886" w:rsidP="00F41510">
      <w:pPr>
        <w:spacing w:after="120" w:line="276" w:lineRule="auto"/>
        <w:jc w:val="both"/>
        <w:rPr>
          <w:del w:id="3876" w:author="OMH CKO" w:date="2018-04-17T12:27:00Z"/>
          <w:rFonts w:eastAsiaTheme="minorHAnsi"/>
        </w:rPr>
      </w:pPr>
      <w:del w:id="3877" w:author="OMH CKO" w:date="2018-04-17T12:27:00Z">
        <w:r w:rsidRPr="00F41510">
          <w:rPr>
            <w:rFonts w:eastAsiaTheme="minorHAnsi"/>
          </w:rPr>
          <w:delText>V kontexte obsahu a stanovených cieľov programu a vzhľadom na princípy stanovené v článku 8 nariadenia EP a Rady (EÚ) č. 1303/2013 RO zhodnotí aktivity</w:delText>
        </w:r>
        <w:r w:rsidRPr="00F41510">
          <w:rPr>
            <w:rFonts w:eastAsiaTheme="minorHAnsi"/>
            <w:lang w:eastAsia="en-US"/>
          </w:rPr>
          <w:delText xml:space="preserve"> </w:delText>
        </w:r>
        <w:r w:rsidRPr="00F41510">
          <w:rPr>
            <w:rFonts w:eastAsiaTheme="minorHAnsi"/>
          </w:rPr>
          <w:delText xml:space="preserve">na zohľadnenie požiadaviek ochrany životného prostredia, efektívnosti zdrojov, zmierňovania zmeny klímy a prispôsobenia sa týmto zmenám, odolnosti voči katastrofám, prevencie a riadenia rizík, pri výbere operácií, vrátane prehľadu opatrení prijatých na podporu udržateľného rozvoja v súlade s uvedeným článkom.  </w:delText>
        </w:r>
      </w:del>
    </w:p>
    <w:p w14:paraId="402B24B9" w14:textId="77777777" w:rsidR="00312457" w:rsidRDefault="00312457" w:rsidP="00312457">
      <w:pPr>
        <w:spacing w:before="120" w:after="120"/>
        <w:jc w:val="both"/>
        <w:rPr>
          <w:del w:id="3878" w:author="OMH CKO" w:date="2018-04-17T12:27:00Z"/>
          <w:rFonts w:eastAsiaTheme="minorHAnsi"/>
        </w:rPr>
      </w:pPr>
      <w:del w:id="3879" w:author="OMH CKO" w:date="2018-04-17T12:27:00Z">
        <w:r w:rsidRPr="00FF6C60">
          <w:rPr>
            <w:rFonts w:eastAsiaTheme="minorHAnsi"/>
          </w:rPr>
          <w:delText>&lt;typ='S' max.rozsah=</w:delText>
        </w:r>
        <w:r>
          <w:rPr>
            <w:rFonts w:eastAsiaTheme="minorHAnsi"/>
          </w:rPr>
          <w:delText>35</w:delText>
        </w:r>
        <w:r w:rsidRPr="00FF6C60">
          <w:rPr>
            <w:rFonts w:eastAsiaTheme="minorHAnsi"/>
          </w:rPr>
          <w:delText>00 vstup='M'&gt;</w:delText>
        </w:r>
      </w:del>
    </w:p>
    <w:p w14:paraId="522C924A" w14:textId="77777777" w:rsidR="009C7886" w:rsidRPr="00F41510" w:rsidRDefault="009C7886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del w:id="3880" w:author="OMH CKO" w:date="2018-04-17T12:27:00Z"/>
          <w:rFonts w:eastAsiaTheme="minorHAnsi"/>
          <w:i/>
          <w:u w:val="single"/>
        </w:rPr>
      </w:pPr>
      <w:del w:id="3881" w:author="OMH CKO" w:date="2018-04-17T12:27:00Z">
        <w:r w:rsidRPr="00F41510">
          <w:rPr>
            <w:rFonts w:eastAsiaTheme="minorHAnsi"/>
            <w:i/>
            <w:u w:val="single"/>
          </w:rPr>
          <w:delText>Požadované informácie</w:delText>
        </w:r>
      </w:del>
    </w:p>
    <w:p w14:paraId="12F50CDC" w14:textId="77777777" w:rsidR="009C7886" w:rsidRPr="00F41510" w:rsidRDefault="009C7886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del w:id="3882" w:author="OMH CKO" w:date="2018-04-17T12:27:00Z"/>
          <w:rFonts w:eastAsiaTheme="minorHAnsi"/>
          <w:i/>
        </w:rPr>
      </w:pPr>
      <w:del w:id="3883" w:author="OMH CKO" w:date="2018-04-17T12:27:00Z">
        <w:r w:rsidRPr="00F41510">
          <w:rPr>
            <w:rFonts w:eastAsiaTheme="minorHAnsi"/>
            <w:i/>
          </w:rPr>
          <w:delText>RO zhodnotí vykonávanie opatrení na podporu princípu v kontexte implementácie príslušného operačného programu prostredníctvom riadiacej dokumentácie ako aj prostredníctvom napĺňania cieľov programu na príklade pokroku v schvaľovaní a realizácii konkrétnych projektov s príspevkom k príslušnému princípu.</w:delText>
        </w:r>
        <w:r w:rsidR="00123D2A" w:rsidRPr="00123D2A">
          <w:delText xml:space="preserve"> </w:delText>
        </w:r>
        <w:r w:rsidR="00123D2A" w:rsidRPr="00123D2A">
          <w:rPr>
            <w:rFonts w:eastAsiaTheme="minorHAnsi"/>
            <w:i/>
          </w:rPr>
          <w:delText xml:space="preserve">RO v spolupráci s gestorom HP UR stručne </w:delText>
        </w:r>
        <w:r w:rsidR="00123D2A" w:rsidRPr="00123D2A">
          <w:rPr>
            <w:rFonts w:eastAsiaTheme="minorHAnsi"/>
            <w:i/>
          </w:rPr>
          <w:lastRenderedPageBreak/>
          <w:delText>zhodnotí príspevok OP k</w:delText>
        </w:r>
        <w:r w:rsidR="001C2927">
          <w:rPr>
            <w:rFonts w:eastAsiaTheme="minorHAnsi"/>
            <w:i/>
          </w:rPr>
          <w:delText xml:space="preserve"> environmentálnemu, </w:delText>
        </w:r>
        <w:r w:rsidR="00123D2A" w:rsidRPr="00123D2A">
          <w:rPr>
            <w:rFonts w:eastAsiaTheme="minorHAnsi"/>
            <w:i/>
          </w:rPr>
          <w:delText>ekonomickému a sociálnemu pilieru UR, relevantnému pre daný OP.</w:delText>
        </w:r>
      </w:del>
    </w:p>
    <w:p w14:paraId="5DFAFD95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84" w:author="OMH CKO" w:date="2018-04-17T12:27:00Z"/>
          <w:rFonts w:eastAsiaTheme="minorHAnsi"/>
          <w:i/>
          <w:u w:val="single"/>
        </w:rPr>
      </w:pPr>
      <w:del w:id="3885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00DF16AC" w14:textId="77777777" w:rsidR="009C7886" w:rsidRPr="0088274D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86" w:author="OMH CKO" w:date="2018-04-17T12:27:00Z"/>
          <w:rFonts w:eastAsiaTheme="minorHAnsi"/>
          <w:i/>
          <w:u w:val="single"/>
        </w:rPr>
      </w:pPr>
      <w:del w:id="3887" w:author="OMH CKO" w:date="2018-04-17T12:27:00Z">
        <w:r w:rsidRPr="00F41510">
          <w:rPr>
            <w:rFonts w:eastAsiaTheme="minorHAnsi"/>
            <w:i/>
          </w:rPr>
          <w:delText>ITMS2014+, gestor HP</w:delText>
        </w:r>
        <w:r w:rsidR="00123D2A">
          <w:rPr>
            <w:rFonts w:eastAsiaTheme="minorHAnsi"/>
            <w:i/>
          </w:rPr>
          <w:delText xml:space="preserve"> UR</w:delText>
        </w:r>
      </w:del>
    </w:p>
    <w:p w14:paraId="09757A49" w14:textId="77777777" w:rsidR="00312457" w:rsidRDefault="00251AF7" w:rsidP="00F75371">
      <w:pPr>
        <w:pStyle w:val="MPCKO3"/>
        <w:rPr>
          <w:del w:id="3888" w:author="OMH CKO" w:date="2018-04-17T12:27:00Z"/>
        </w:rPr>
      </w:pPr>
      <w:bookmarkStart w:id="3889" w:name="_Toc428368004"/>
      <w:del w:id="3890" w:author="OMH CKO" w:date="2018-04-17T12:27:00Z">
        <w:r>
          <w:delText>II.</w:delText>
        </w:r>
        <w:r w:rsidR="00312457">
          <w:delText>13. Podávanie správ o podpore použitej na ciele súvisiace so zmenou klímy (článok 50 ods. 4 nariadenia (EÚ) č. 1303/2013)</w:delText>
        </w:r>
        <w:bookmarkEnd w:id="3889"/>
        <w:r w:rsidR="00312457">
          <w:delText xml:space="preserve"> </w:delText>
        </w:r>
      </w:del>
    </w:p>
    <w:p w14:paraId="7AE10607" w14:textId="77777777" w:rsidR="00312457" w:rsidRDefault="00312457" w:rsidP="006847A0">
      <w:pPr>
        <w:spacing w:before="120" w:after="120"/>
        <w:jc w:val="both"/>
        <w:rPr>
          <w:del w:id="3891" w:author="OMH CKO" w:date="2018-04-17T12:27:00Z"/>
        </w:rPr>
      </w:pPr>
      <w:del w:id="3892" w:author="OMH CKO" w:date="2018-04-17T12:27:00Z">
        <w:r w:rsidRPr="00F41510">
          <w:delText>Číselné údaje sa vypočítavajú automaticky a budú zahrnuté do tabuľky 4 týkajúcej sa finančných údajov. Možno poskytnúť objasnenia daných hodnôt, a to najmä v prípade, že skutočné údaje sú nižšie ako plánované údaje.</w:delText>
        </w:r>
      </w:del>
    </w:p>
    <w:p w14:paraId="25B13923" w14:textId="77777777" w:rsidR="00312457" w:rsidRDefault="00312457" w:rsidP="006847A0">
      <w:pPr>
        <w:spacing w:before="120" w:after="120"/>
        <w:jc w:val="both"/>
        <w:rPr>
          <w:del w:id="3893" w:author="OMH CKO" w:date="2018-04-17T12:27:00Z"/>
          <w:rFonts w:eastAsiaTheme="minorHAnsi"/>
        </w:rPr>
      </w:pPr>
      <w:del w:id="3894" w:author="OMH CKO" w:date="2018-04-17T12:27:00Z">
        <w:r w:rsidRPr="00FF6C60">
          <w:rPr>
            <w:rFonts w:eastAsiaTheme="minorHAnsi"/>
          </w:rPr>
          <w:delText>&lt;typ='S' max.rozsah=</w:delText>
        </w:r>
        <w:r>
          <w:rPr>
            <w:rFonts w:eastAsiaTheme="minorHAnsi"/>
          </w:rPr>
          <w:delText>35</w:delText>
        </w:r>
        <w:r w:rsidRPr="00FF6C60">
          <w:rPr>
            <w:rFonts w:eastAsiaTheme="minorHAnsi"/>
          </w:rPr>
          <w:delText>00 vstup='M'&gt;</w:delText>
        </w:r>
      </w:del>
    </w:p>
    <w:p w14:paraId="1AE9B5E1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95" w:author="OMH CKO" w:date="2018-04-17T12:27:00Z"/>
          <w:rFonts w:eastAsiaTheme="minorHAnsi"/>
          <w:i/>
          <w:u w:val="single"/>
        </w:rPr>
      </w:pPr>
      <w:del w:id="3896" w:author="OMH CKO" w:date="2018-04-17T12:27:00Z">
        <w:r w:rsidRPr="00F41510">
          <w:rPr>
            <w:rFonts w:eastAsiaTheme="minorHAnsi"/>
            <w:i/>
            <w:u w:val="single"/>
          </w:rPr>
          <w:delText>Požadované informácie</w:delText>
        </w:r>
      </w:del>
    </w:p>
    <w:p w14:paraId="12F33B21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97" w:author="OMH CKO" w:date="2018-04-17T12:27:00Z"/>
          <w:rFonts w:eastAsiaTheme="minorHAnsi"/>
          <w:i/>
        </w:rPr>
      </w:pPr>
      <w:del w:id="3898" w:author="OMH CKO" w:date="2018-04-17T12:27:00Z">
        <w:r w:rsidRPr="00F41510">
          <w:rPr>
            <w:rFonts w:eastAsiaTheme="minorHAnsi"/>
            <w:i/>
          </w:rPr>
          <w:delText xml:space="preserve">RO zhodnotí pokrok vo využívaní indikatívnej alokácie na podporu cieľov súvisiacich so zmenou klímy, poprípade informuje o nenaplnení či naopak prekročení indikatívnych alokácií v nadväznosti na možné revízie operačného programu. </w:delText>
        </w:r>
      </w:del>
    </w:p>
    <w:p w14:paraId="183011EB" w14:textId="77777777" w:rsidR="009C7886" w:rsidRPr="00F41510" w:rsidRDefault="009C7886" w:rsidP="009C7886">
      <w:pPr>
        <w:shd w:val="clear" w:color="auto" w:fill="B8CCE4" w:themeFill="accent1" w:themeFillTint="66"/>
        <w:spacing w:after="120" w:line="276" w:lineRule="auto"/>
        <w:jc w:val="both"/>
        <w:rPr>
          <w:del w:id="3899" w:author="OMH CKO" w:date="2018-04-17T12:27:00Z"/>
          <w:rFonts w:eastAsiaTheme="minorHAnsi"/>
          <w:i/>
          <w:u w:val="single"/>
        </w:rPr>
      </w:pPr>
      <w:del w:id="3900" w:author="OMH CKO" w:date="2018-04-17T12:27:00Z">
        <w:r w:rsidRPr="00F41510">
          <w:rPr>
            <w:rFonts w:eastAsiaTheme="minorHAnsi"/>
            <w:i/>
            <w:u w:val="single"/>
          </w:rPr>
          <w:delText>Zdroj údajov</w:delText>
        </w:r>
      </w:del>
    </w:p>
    <w:p w14:paraId="072C2F4E" w14:textId="77777777" w:rsidR="00FD43EE" w:rsidRPr="00120098" w:rsidRDefault="009C7886" w:rsidP="00120098">
      <w:pPr>
        <w:shd w:val="clear" w:color="auto" w:fill="B8CCE4" w:themeFill="accent1" w:themeFillTint="66"/>
        <w:spacing w:after="120" w:line="276" w:lineRule="auto"/>
        <w:jc w:val="both"/>
        <w:rPr>
          <w:del w:id="3901" w:author="OMH CKO" w:date="2018-04-17T12:27:00Z"/>
          <w:rFonts w:eastAsiaTheme="minorHAnsi"/>
          <w:i/>
          <w:u w:val="single"/>
        </w:rPr>
      </w:pPr>
      <w:del w:id="3902" w:author="OMH CKO" w:date="2018-04-17T12:27:00Z">
        <w:r w:rsidRPr="00F41510">
          <w:rPr>
            <w:rFonts w:eastAsiaTheme="minorHAnsi"/>
            <w:i/>
          </w:rPr>
          <w:delText>ITMS2014+</w:delText>
        </w:r>
      </w:del>
    </w:p>
    <w:p w14:paraId="451F6906" w14:textId="77777777" w:rsidR="00C03D41" w:rsidRDefault="00C03D41">
      <w:pPr>
        <w:spacing w:after="200" w:line="276" w:lineRule="auto"/>
        <w:rPr>
          <w:del w:id="3903" w:author="OMH CKO" w:date="2018-04-17T12:27:00Z"/>
          <w:rFonts w:eastAsiaTheme="minorHAnsi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del w:id="3904" w:author="OMH CKO" w:date="2018-04-17T12:27:00Z">
        <w:r>
          <w:rPr>
            <w:rFonts w:eastAsiaTheme="minorHAnsi"/>
          </w:rPr>
          <w:br w:type="page"/>
        </w:r>
      </w:del>
    </w:p>
    <w:p w14:paraId="610CF307" w14:textId="77777777" w:rsidR="006847A0" w:rsidRDefault="006847A0" w:rsidP="00F75371">
      <w:pPr>
        <w:pStyle w:val="MPCKO2"/>
        <w:rPr>
          <w:del w:id="3905" w:author="OMH CKO" w:date="2018-04-17T12:27:00Z"/>
          <w:rFonts w:eastAsiaTheme="minorHAnsi"/>
        </w:rPr>
      </w:pPr>
      <w:bookmarkStart w:id="3906" w:name="_Toc428368005"/>
      <w:del w:id="3907" w:author="OMH CKO" w:date="2018-04-17T12:27:00Z">
        <w:r w:rsidRPr="00AA7D81">
          <w:rPr>
            <w:rFonts w:eastAsiaTheme="minorHAnsi"/>
          </w:rPr>
          <w:lastRenderedPageBreak/>
          <w:delText xml:space="preserve">ČASŤ C </w:delText>
        </w:r>
        <w:r>
          <w:rPr>
            <w:rFonts w:eastAsiaTheme="minorHAnsi"/>
          </w:rPr>
          <w:delText xml:space="preserve">- </w:delText>
        </w:r>
        <w:r w:rsidRPr="00AA7D81">
          <w:rPr>
            <w:rFonts w:eastAsiaTheme="minorHAnsi"/>
          </w:rPr>
          <w:delText xml:space="preserve">Informácie </w:delText>
        </w:r>
        <w:r w:rsidR="0075372C">
          <w:rPr>
            <w:rFonts w:eastAsiaTheme="minorHAnsi"/>
          </w:rPr>
          <w:delText>uvádzané vo výročnej správe</w:delText>
        </w:r>
        <w:r w:rsidRPr="00AA7D81">
          <w:rPr>
            <w:rFonts w:eastAsiaTheme="minorHAnsi"/>
          </w:rPr>
          <w:delText xml:space="preserve"> </w:delText>
        </w:r>
        <w:r w:rsidR="0075372C">
          <w:rPr>
            <w:rFonts w:eastAsiaTheme="minorHAnsi"/>
          </w:rPr>
          <w:delText>predkladanej v</w:delText>
        </w:r>
        <w:r w:rsidRPr="00AA7D81">
          <w:rPr>
            <w:rFonts w:eastAsiaTheme="minorHAnsi"/>
          </w:rPr>
          <w:delText xml:space="preserve"> rok</w:delText>
        </w:r>
        <w:r w:rsidR="0075372C">
          <w:rPr>
            <w:rFonts w:eastAsiaTheme="minorHAnsi"/>
          </w:rPr>
          <w:delText>u 2019</w:delText>
        </w:r>
        <w:r w:rsidRPr="00AA7D81">
          <w:rPr>
            <w:rFonts w:eastAsiaTheme="minorHAnsi"/>
          </w:rPr>
          <w:delText xml:space="preserve"> </w:delText>
        </w:r>
        <w:r w:rsidRPr="008C3ABD">
          <w:rPr>
            <w:rFonts w:eastAsiaTheme="minorHAnsi"/>
          </w:rPr>
          <w:delText>a </w:delText>
        </w:r>
        <w:r w:rsidR="001B0B90" w:rsidRPr="001B0B90">
          <w:rPr>
            <w:rFonts w:eastAsiaTheme="minorHAnsi"/>
          </w:rPr>
          <w:delText xml:space="preserve"> 2025</w:delText>
        </w:r>
        <w:bookmarkEnd w:id="3906"/>
        <w:r w:rsidR="001B0B90" w:rsidRPr="001B0B90">
          <w:rPr>
            <w:rFonts w:eastAsiaTheme="minorHAnsi"/>
          </w:rPr>
          <w:delText xml:space="preserve"> </w:delText>
        </w:r>
      </w:del>
    </w:p>
    <w:p w14:paraId="48D44A4E" w14:textId="77777777" w:rsidR="006847A0" w:rsidRPr="00AA7D81" w:rsidRDefault="00803ECC" w:rsidP="00F75371">
      <w:pPr>
        <w:pStyle w:val="MPCKO3"/>
        <w:rPr>
          <w:del w:id="3908" w:author="OMH CKO" w:date="2018-04-17T12:27:00Z"/>
          <w:rFonts w:eastAsiaTheme="minorHAnsi"/>
        </w:rPr>
      </w:pPr>
      <w:bookmarkStart w:id="3909" w:name="_Toc428368006"/>
      <w:del w:id="3910" w:author="OMH CKO" w:date="2018-04-17T12:27:00Z">
        <w:r>
          <w:rPr>
            <w:rFonts w:eastAsiaTheme="minorHAnsi"/>
          </w:rPr>
          <w:delText>II.</w:delText>
        </w:r>
        <w:r w:rsidR="007F3B96">
          <w:rPr>
            <w:rFonts w:eastAsiaTheme="minorHAnsi"/>
          </w:rPr>
          <w:delText>1</w:delText>
        </w:r>
        <w:r w:rsidR="00670F5C">
          <w:rPr>
            <w:rFonts w:eastAsiaTheme="minorHAnsi"/>
          </w:rPr>
          <w:delText>4</w:delText>
        </w:r>
        <w:r w:rsidR="006847A0" w:rsidRPr="00AA7D81">
          <w:rPr>
            <w:rFonts w:eastAsiaTheme="minorHAnsi"/>
          </w:rPr>
          <w:delText>. Inteligentný, udržateľný a inkluzívny rast</w:delText>
        </w:r>
        <w:bookmarkEnd w:id="3909"/>
      </w:del>
    </w:p>
    <w:p w14:paraId="1333685B" w14:textId="77777777" w:rsidR="006847A0" w:rsidRDefault="007F3B96" w:rsidP="006847A0">
      <w:pPr>
        <w:spacing w:after="200" w:line="276" w:lineRule="auto"/>
        <w:jc w:val="both"/>
        <w:rPr>
          <w:del w:id="3911" w:author="OMH CKO" w:date="2018-04-17T12:27:00Z"/>
          <w:rFonts w:eastAsiaTheme="minorHAnsi"/>
        </w:rPr>
      </w:pPr>
      <w:del w:id="3912" w:author="OMH CKO" w:date="2018-04-17T12:27:00Z">
        <w:r>
          <w:rPr>
            <w:rFonts w:eastAsiaTheme="minorHAnsi"/>
          </w:rPr>
          <w:delText>RO</w:delText>
        </w:r>
        <w:r w:rsidR="006847A0">
          <w:rPr>
            <w:rFonts w:eastAsiaTheme="minorHAnsi"/>
          </w:rPr>
          <w:delText xml:space="preserve"> zhodnotí </w:delText>
        </w:r>
        <w:r w:rsidR="006847A0" w:rsidRPr="001377FD">
          <w:rPr>
            <w:rFonts w:eastAsiaTheme="minorHAnsi"/>
          </w:rPr>
          <w:delText xml:space="preserve">plnenie cieľov programu a jeho príspevku k napĺňaniu stratégie Únie na zabezpečenie inteligentného, udržateľného </w:delText>
        </w:r>
        <w:r w:rsidR="006847A0">
          <w:rPr>
            <w:rFonts w:eastAsiaTheme="minorHAnsi"/>
          </w:rPr>
          <w:delText>a inkluzívneho rastu a posúdi pokrok</w:delText>
        </w:r>
        <w:r w:rsidR="006847A0" w:rsidRPr="001377FD">
          <w:rPr>
            <w:rFonts w:eastAsiaTheme="minorHAnsi"/>
          </w:rPr>
          <w:delText xml:space="preserve"> pri plnení týchto cieľov.</w:delText>
        </w:r>
        <w:r w:rsidR="00452095" w:rsidRPr="00452095">
          <w:delText xml:space="preserve"> </w:delText>
        </w:r>
      </w:del>
    </w:p>
    <w:p w14:paraId="3637329E" w14:textId="77777777" w:rsidR="006847A0" w:rsidRPr="00F41510" w:rsidRDefault="006847A0" w:rsidP="006847A0">
      <w:pPr>
        <w:spacing w:before="120" w:after="240"/>
        <w:jc w:val="both"/>
        <w:rPr>
          <w:del w:id="3913" w:author="OMH CKO" w:date="2018-04-17T12:27:00Z"/>
          <w:rFonts w:eastAsiaTheme="minorHAnsi"/>
        </w:rPr>
      </w:pPr>
      <w:del w:id="3914" w:author="OMH CKO" w:date="2018-04-17T12:27:00Z">
        <w:r w:rsidRPr="00F41510">
          <w:rPr>
            <w:rFonts w:eastAsiaTheme="minorHAnsi"/>
          </w:rPr>
          <w:delText>&lt;typ='S' max.rozsah=17500 vstup='M'&gt;</w:delText>
        </w:r>
      </w:del>
    </w:p>
    <w:p w14:paraId="7E9D9CC7" w14:textId="77777777" w:rsidR="00B74A57" w:rsidRDefault="00B74A57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del w:id="3915" w:author="OMH CKO" w:date="2018-04-17T12:27:00Z"/>
          <w:rFonts w:eastAsiaTheme="minorHAnsi"/>
          <w:i/>
          <w:u w:val="single"/>
        </w:rPr>
      </w:pPr>
      <w:del w:id="3916" w:author="OMH CKO" w:date="2018-04-17T12:27:00Z">
        <w:r>
          <w:rPr>
            <w:rFonts w:eastAsiaTheme="minorHAnsi"/>
            <w:i/>
            <w:u w:val="single"/>
          </w:rPr>
          <w:delText>Požadované informácie</w:delText>
        </w:r>
      </w:del>
    </w:p>
    <w:p w14:paraId="7F948622" w14:textId="77777777" w:rsidR="00B74A57" w:rsidRDefault="00B74A57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del w:id="3917" w:author="OMH CKO" w:date="2018-04-17T12:27:00Z"/>
          <w:rFonts w:eastAsiaTheme="minorHAnsi"/>
          <w:i/>
        </w:rPr>
      </w:pPr>
      <w:del w:id="3918" w:author="OMH CKO" w:date="2018-04-17T12:27:00Z">
        <w:r w:rsidRPr="0088274D">
          <w:rPr>
            <w:rFonts w:eastAsiaTheme="minorHAnsi"/>
            <w:i/>
          </w:rPr>
          <w:delText>RO v</w:delText>
        </w:r>
        <w:r>
          <w:rPr>
            <w:rFonts w:eastAsiaTheme="minorHAnsi"/>
            <w:i/>
          </w:rPr>
          <w:delText xml:space="preserve"> nadväznosti na dosahované hodnoty ukazovateľov programu zhodnotí plnenie špecifických cieľov programu a ich príspevok k napĺňaniu cieľov stratégie Európa 2020 ako aj </w:delText>
        </w:r>
        <w:r w:rsidR="001C5191">
          <w:rPr>
            <w:rFonts w:eastAsiaTheme="minorHAnsi"/>
            <w:i/>
          </w:rPr>
          <w:delText>Spoločnej rybárskej politiky</w:delText>
        </w:r>
        <w:r w:rsidR="001C5191" w:rsidRPr="001C5191">
          <w:rPr>
            <w:rFonts w:eastAsiaTheme="minorHAnsi"/>
            <w:i/>
          </w:rPr>
          <w:delText xml:space="preserve"> Európskej únie </w:delText>
        </w:r>
        <w:r w:rsidR="005A654F">
          <w:rPr>
            <w:rFonts w:eastAsiaTheme="minorHAnsi"/>
            <w:i/>
          </w:rPr>
          <w:delText xml:space="preserve"> a Integrovanej námornej politiky</w:delText>
        </w:r>
        <w:r w:rsidR="005A654F" w:rsidRPr="005A654F">
          <w:rPr>
            <w:rFonts w:eastAsiaTheme="minorHAnsi"/>
            <w:i/>
          </w:rPr>
          <w:delText xml:space="preserve"> Európskej únie </w:delText>
        </w:r>
        <w:r w:rsidR="001C5191" w:rsidRPr="001C5191">
          <w:rPr>
            <w:rFonts w:eastAsiaTheme="minorHAnsi"/>
            <w:i/>
          </w:rPr>
          <w:delText xml:space="preserve"> </w:delText>
        </w:r>
        <w:r w:rsidR="005A654F">
          <w:rPr>
            <w:rFonts w:eastAsiaTheme="minorHAnsi"/>
            <w:i/>
          </w:rPr>
          <w:delText>v kontexte</w:delText>
        </w:r>
        <w:r w:rsidR="001C5191">
          <w:rPr>
            <w:rFonts w:eastAsiaTheme="minorHAnsi"/>
            <w:i/>
          </w:rPr>
          <w:delText xml:space="preserve"> Viacročného národného strategického</w:delText>
        </w:r>
        <w:r w:rsidR="001C5191" w:rsidRPr="001C5191">
          <w:rPr>
            <w:rFonts w:eastAsiaTheme="minorHAnsi"/>
            <w:i/>
          </w:rPr>
          <w:delText xml:space="preserve"> plán</w:delText>
        </w:r>
        <w:r w:rsidR="001C5191">
          <w:rPr>
            <w:rFonts w:eastAsiaTheme="minorHAnsi"/>
            <w:i/>
          </w:rPr>
          <w:delText xml:space="preserve">u pre rozvoj akvakultúry </w:delText>
        </w:r>
        <w:r w:rsidR="001C5191" w:rsidRPr="001C5191">
          <w:rPr>
            <w:rFonts w:eastAsiaTheme="minorHAnsi"/>
            <w:i/>
          </w:rPr>
          <w:delText>SR na roky 2014 – 2020</w:delText>
        </w:r>
        <w:r w:rsidR="0028463E">
          <w:rPr>
            <w:rFonts w:eastAsiaTheme="minorHAnsi"/>
            <w:i/>
          </w:rPr>
          <w:delText xml:space="preserve"> a </w:delText>
        </w:r>
        <w:r w:rsidR="0028463E" w:rsidRPr="0028463E">
          <w:rPr>
            <w:rFonts w:eastAsiaTheme="minorHAnsi"/>
            <w:i/>
          </w:rPr>
          <w:delText>Koncepcie rozvoja pôdohospodárstva SR na roky 2013  –  2020</w:delText>
        </w:r>
        <w:r w:rsidR="0028463E">
          <w:rPr>
            <w:rFonts w:eastAsiaTheme="minorHAnsi"/>
            <w:i/>
          </w:rPr>
          <w:delText>.</w:delText>
        </w:r>
        <w:r w:rsidR="0028463E" w:rsidRPr="0028463E" w:rsidDel="001C5191">
          <w:rPr>
            <w:rFonts w:eastAsiaTheme="minorHAnsi"/>
            <w:i/>
          </w:rPr>
          <w:delText xml:space="preserve"> </w:delText>
        </w:r>
      </w:del>
    </w:p>
    <w:p w14:paraId="7FEAD2B0" w14:textId="77777777" w:rsidR="00B74A57" w:rsidRDefault="00B74A57" w:rsidP="00B74A57">
      <w:pPr>
        <w:shd w:val="clear" w:color="auto" w:fill="B8CCE4" w:themeFill="accent1" w:themeFillTint="66"/>
        <w:spacing w:after="120" w:line="276" w:lineRule="auto"/>
        <w:jc w:val="both"/>
        <w:rPr>
          <w:del w:id="3919" w:author="OMH CKO" w:date="2018-04-17T12:27:00Z"/>
          <w:rFonts w:eastAsiaTheme="minorHAnsi"/>
          <w:i/>
          <w:u w:val="single"/>
        </w:rPr>
      </w:pPr>
      <w:del w:id="3920" w:author="OMH CKO" w:date="2018-04-17T12:27:00Z">
        <w:r w:rsidRPr="00CA01FC">
          <w:rPr>
            <w:rFonts w:eastAsiaTheme="minorHAnsi"/>
            <w:i/>
            <w:u w:val="single"/>
          </w:rPr>
          <w:delText>Zdroj údajov</w:delText>
        </w:r>
      </w:del>
    </w:p>
    <w:p w14:paraId="6EA1B261" w14:textId="77777777" w:rsidR="00B74A57" w:rsidRPr="00CA01FC" w:rsidRDefault="00B74A57" w:rsidP="00B74A57">
      <w:pPr>
        <w:shd w:val="clear" w:color="auto" w:fill="B8CCE4" w:themeFill="accent1" w:themeFillTint="66"/>
        <w:spacing w:after="120" w:line="276" w:lineRule="auto"/>
        <w:jc w:val="both"/>
        <w:rPr>
          <w:del w:id="3921" w:author="OMH CKO" w:date="2018-04-17T12:27:00Z"/>
          <w:rFonts w:eastAsiaTheme="minorHAnsi"/>
          <w:i/>
          <w:u w:val="single"/>
        </w:rPr>
      </w:pPr>
      <w:del w:id="3922" w:author="OMH CKO" w:date="2018-04-17T12:27:00Z">
        <w:r>
          <w:rPr>
            <w:rFonts w:eastAsiaTheme="minorHAnsi"/>
            <w:i/>
          </w:rPr>
          <w:delText xml:space="preserve">ITMS2014+, </w:delText>
        </w:r>
        <w:r w:rsidRPr="00125F1A">
          <w:rPr>
            <w:rFonts w:eastAsiaTheme="minorHAnsi"/>
            <w:i/>
          </w:rPr>
          <w:delText>správy z vykonaných</w:delText>
        </w:r>
        <w:r>
          <w:rPr>
            <w:rFonts w:eastAsiaTheme="minorHAnsi"/>
            <w:i/>
          </w:rPr>
          <w:delText xml:space="preserve"> hodnotení</w:delText>
        </w:r>
      </w:del>
    </w:p>
    <w:p w14:paraId="4C452A99" w14:textId="77777777" w:rsidR="006847A0" w:rsidRPr="00AA7D81" w:rsidRDefault="00803ECC" w:rsidP="00F75371">
      <w:pPr>
        <w:pStyle w:val="MPCKO3"/>
        <w:rPr>
          <w:del w:id="3923" w:author="OMH CKO" w:date="2018-04-17T12:27:00Z"/>
          <w:rFonts w:eastAsiaTheme="minorHAnsi"/>
        </w:rPr>
      </w:pPr>
      <w:bookmarkStart w:id="3924" w:name="_Toc428368007"/>
      <w:del w:id="3925" w:author="OMH CKO" w:date="2018-04-17T12:27:00Z">
        <w:r>
          <w:rPr>
            <w:rFonts w:eastAsiaTheme="minorHAnsi"/>
          </w:rPr>
          <w:delText>II.</w:delText>
        </w:r>
        <w:r w:rsidR="007F3B96">
          <w:rPr>
            <w:rFonts w:eastAsiaTheme="minorHAnsi"/>
          </w:rPr>
          <w:delText>1</w:delText>
        </w:r>
        <w:r w:rsidR="00670F5C">
          <w:rPr>
            <w:rFonts w:eastAsiaTheme="minorHAnsi"/>
          </w:rPr>
          <w:delText>5</w:delText>
        </w:r>
        <w:r w:rsidR="006847A0" w:rsidRPr="00AA7D81">
          <w:rPr>
            <w:rFonts w:eastAsiaTheme="minorHAnsi"/>
          </w:rPr>
          <w:delText xml:space="preserve">. </w:delText>
        </w:r>
        <w:r w:rsidR="003E5C9E">
          <w:rPr>
            <w:rFonts w:eastAsiaTheme="minorHAnsi"/>
          </w:rPr>
          <w:delText>Problémy</w:delText>
        </w:r>
        <w:r w:rsidR="006847A0" w:rsidRPr="00AA7D81">
          <w:rPr>
            <w:rFonts w:eastAsiaTheme="minorHAnsi"/>
          </w:rPr>
          <w:delText>, ktoré ovplyvňujú výkonnosť programu</w:delText>
        </w:r>
        <w:r w:rsidR="00F43336">
          <w:rPr>
            <w:rFonts w:eastAsiaTheme="minorHAnsi"/>
          </w:rPr>
          <w:delText xml:space="preserve"> spolupráce</w:delText>
        </w:r>
        <w:r w:rsidR="006847A0" w:rsidRPr="00AA7D81">
          <w:rPr>
            <w:rFonts w:eastAsiaTheme="minorHAnsi"/>
          </w:rPr>
          <w:delText xml:space="preserve"> a prijaté opatrenia vo vzťahu k plneniu výkonnostného rámca</w:delText>
        </w:r>
        <w:bookmarkEnd w:id="3924"/>
      </w:del>
    </w:p>
    <w:p w14:paraId="109F514C" w14:textId="77777777" w:rsidR="006847A0" w:rsidRDefault="006847A0" w:rsidP="006847A0">
      <w:pPr>
        <w:spacing w:after="200" w:line="276" w:lineRule="auto"/>
        <w:jc w:val="both"/>
        <w:rPr>
          <w:del w:id="3926" w:author="OMH CKO" w:date="2018-04-17T12:27:00Z"/>
          <w:rFonts w:eastAsiaTheme="minorHAnsi"/>
        </w:rPr>
      </w:pPr>
      <w:del w:id="3927" w:author="OMH CKO" w:date="2018-04-17T12:27:00Z">
        <w:r w:rsidRPr="001377FD">
          <w:rPr>
            <w:rFonts w:eastAsiaTheme="minorHAnsi"/>
          </w:rPr>
          <w:delText xml:space="preserve">Pokiaľ na základe vyhodnotenia plnenia čiastkových cieľov a zámerov výkonnostného rámca neboli naplnené stanovené hodnoty, </w:delText>
        </w:r>
        <w:r>
          <w:rPr>
            <w:rFonts w:eastAsiaTheme="minorHAnsi"/>
          </w:rPr>
          <w:delText>riadiaci orgán uvedie</w:delText>
        </w:r>
        <w:r w:rsidRPr="001377FD">
          <w:rPr>
            <w:rFonts w:eastAsiaTheme="minorHAnsi"/>
          </w:rPr>
          <w:delText xml:space="preserve"> základné dôvody nedosiahnutia týchto míľnikov v</w:delText>
        </w:r>
        <w:r>
          <w:rPr>
            <w:rFonts w:eastAsiaTheme="minorHAnsi"/>
          </w:rPr>
          <w:delText>o výročnej správe</w:delText>
        </w:r>
        <w:r w:rsidRPr="001377FD">
          <w:rPr>
            <w:rFonts w:eastAsiaTheme="minorHAnsi"/>
          </w:rPr>
          <w:delText xml:space="preserve"> za rok </w:delText>
        </w:r>
      </w:del>
      <w:moveFromRangeStart w:id="3928" w:author="OMH CKO" w:date="2018-04-17T12:27:00Z" w:name="move511731433"/>
      <w:moveFrom w:id="3929" w:author="OMH CKO" w:date="2018-04-17T12:27:00Z">
        <w:r w:rsidR="006E11CF" w:rsidRPr="00E02998">
          <w:rPr>
            <w:rFonts w:eastAsiaTheme="minorHAnsi"/>
            <w:b/>
            <w:sz w:val="18"/>
            <w:rPrChange w:id="3930" w:author="OMH CKO" w:date="2018-04-17T12:27:00Z">
              <w:rPr>
                <w:rFonts w:eastAsiaTheme="minorHAnsi"/>
              </w:rPr>
            </w:rPrChange>
          </w:rPr>
          <w:t>20</w:t>
        </w:r>
        <w:r w:rsidR="00E10F35">
          <w:rPr>
            <w:rFonts w:eastAsiaTheme="minorHAnsi"/>
            <w:b/>
            <w:sz w:val="18"/>
            <w:rPrChange w:id="3931" w:author="OMH CKO" w:date="2018-04-17T12:27:00Z">
              <w:rPr>
                <w:rFonts w:eastAsiaTheme="minorHAnsi"/>
              </w:rPr>
            </w:rPrChange>
          </w:rPr>
          <w:t>18</w:t>
        </w:r>
      </w:moveFrom>
      <w:moveFromRangeEnd w:id="3928"/>
      <w:del w:id="3932" w:author="OMH CKO" w:date="2018-04-17T12:27:00Z">
        <w:r w:rsidRPr="001377FD">
          <w:rPr>
            <w:rFonts w:eastAsiaTheme="minorHAnsi"/>
          </w:rPr>
          <w:delText xml:space="preserve"> (pre čiastkové ciele) a </w:delText>
        </w:r>
        <w:r w:rsidRPr="00BB6C4D">
          <w:rPr>
            <w:rFonts w:eastAsiaTheme="minorHAnsi"/>
          </w:rPr>
          <w:delText>v</w:delText>
        </w:r>
        <w:r w:rsidR="001B0B90">
          <w:rPr>
            <w:rFonts w:eastAsiaTheme="minorHAnsi"/>
          </w:rPr>
          <w:delText> roku 2025</w:delText>
        </w:r>
        <w:r w:rsidR="00670F5C" w:rsidRPr="00AA7D81" w:rsidDel="00312457">
          <w:rPr>
            <w:rFonts w:eastAsiaTheme="minorHAnsi"/>
          </w:rPr>
          <w:delText xml:space="preserve"> </w:delText>
        </w:r>
        <w:r w:rsidRPr="001377FD">
          <w:rPr>
            <w:rFonts w:eastAsiaTheme="minorHAnsi"/>
          </w:rPr>
          <w:delText xml:space="preserve">(pre zámery). </w:delText>
        </w:r>
        <w:r w:rsidR="00D271A2">
          <w:rPr>
            <w:rFonts w:eastAsiaTheme="minorHAnsi"/>
          </w:rPr>
          <w:delText>Vo výročnej správe za rok 2018 RO v prípade nesplnenia čiastkových cieľov okrem zdôvodnenia uvedie opatrenia prijaté na nápravu omeškania v implementácii s cieľom úspešného dosiahnutia zámerov ukazovateľov výkonnostného rámca.</w:delText>
        </w:r>
      </w:del>
    </w:p>
    <w:p w14:paraId="4AFE82D0" w14:textId="77777777" w:rsidR="006847A0" w:rsidRDefault="006847A0" w:rsidP="006847A0">
      <w:pPr>
        <w:spacing w:before="120" w:after="240"/>
        <w:jc w:val="both"/>
        <w:rPr>
          <w:del w:id="3933" w:author="OMH CKO" w:date="2018-04-17T12:27:00Z"/>
          <w:rFonts w:eastAsiaTheme="minorHAnsi"/>
        </w:rPr>
      </w:pPr>
      <w:del w:id="3934" w:author="OMH CKO" w:date="2018-04-17T12:27:00Z">
        <w:r w:rsidRPr="00F41510">
          <w:rPr>
            <w:rFonts w:eastAsiaTheme="minorHAnsi"/>
          </w:rPr>
          <w:delText>&lt;typ='S' max.rozsah=7000 vstup='M'&gt;</w:delText>
        </w:r>
      </w:del>
    </w:p>
    <w:p w14:paraId="20ED33DD" w14:textId="77777777" w:rsidR="00F43336" w:rsidRPr="0088274D" w:rsidRDefault="00F43336" w:rsidP="00F43336">
      <w:pPr>
        <w:shd w:val="clear" w:color="auto" w:fill="B8CCE4" w:themeFill="accent1" w:themeFillTint="66"/>
        <w:spacing w:after="120" w:line="276" w:lineRule="auto"/>
        <w:jc w:val="both"/>
        <w:rPr>
          <w:del w:id="3935" w:author="OMH CKO" w:date="2018-04-17T12:27:00Z"/>
          <w:rFonts w:eastAsiaTheme="minorHAnsi"/>
          <w:i/>
        </w:rPr>
      </w:pPr>
      <w:del w:id="3936" w:author="OMH CKO" w:date="2018-04-17T12:27:00Z">
        <w:r w:rsidRPr="00CA01FC">
          <w:rPr>
            <w:rFonts w:eastAsiaTheme="minorHAnsi"/>
            <w:i/>
            <w:u w:val="single"/>
          </w:rPr>
          <w:delText>Zdroj údajov</w:delText>
        </w:r>
      </w:del>
    </w:p>
    <w:p w14:paraId="46EB7802" w14:textId="77777777" w:rsidR="00F43336" w:rsidRPr="00CA01FC" w:rsidRDefault="00F43336" w:rsidP="00F43336">
      <w:pPr>
        <w:shd w:val="clear" w:color="auto" w:fill="B8CCE4" w:themeFill="accent1" w:themeFillTint="66"/>
        <w:spacing w:before="120" w:after="120" w:line="276" w:lineRule="auto"/>
        <w:jc w:val="both"/>
        <w:rPr>
          <w:del w:id="3937" w:author="OMH CKO" w:date="2018-04-17T12:27:00Z"/>
          <w:rFonts w:eastAsiaTheme="minorHAnsi"/>
          <w:i/>
          <w:u w:val="single"/>
        </w:rPr>
      </w:pPr>
      <w:del w:id="3938" w:author="OMH CKO" w:date="2018-04-17T12:27:00Z">
        <w:r w:rsidRPr="00441647">
          <w:rPr>
            <w:rFonts w:eastAsiaTheme="minorHAnsi"/>
            <w:i/>
          </w:rPr>
          <w:delText>ITMS2014+</w:delText>
        </w:r>
        <w:r w:rsidRPr="0088274D">
          <w:rPr>
            <w:rFonts w:eastAsiaTheme="minorHAnsi"/>
            <w:i/>
          </w:rPr>
          <w:delText>, s</w:delText>
        </w:r>
        <w:r w:rsidRPr="00441647">
          <w:rPr>
            <w:rFonts w:eastAsiaTheme="minorHAnsi"/>
            <w:i/>
          </w:rPr>
          <w:delText>právy z vykonaných</w:delText>
        </w:r>
        <w:r>
          <w:rPr>
            <w:rFonts w:eastAsiaTheme="minorHAnsi"/>
            <w:i/>
          </w:rPr>
          <w:delText xml:space="preserve"> hodnotení</w:delText>
        </w:r>
      </w:del>
    </w:p>
    <w:p w14:paraId="5267AC95" w14:textId="77777777" w:rsidR="006E6A5E" w:rsidRDefault="006E6A5E" w:rsidP="00DA1BC2">
      <w:pPr>
        <w:spacing w:after="120"/>
        <w:jc w:val="both"/>
        <w:rPr>
          <w:del w:id="3939" w:author="OMH CKO" w:date="2018-04-17T12:27:00Z"/>
          <w:rFonts w:eastAsiaTheme="minorHAnsi"/>
          <w:b/>
        </w:rPr>
      </w:pPr>
    </w:p>
    <w:p w14:paraId="6E54B162" w14:textId="77777777" w:rsidR="005F0D2C" w:rsidRDefault="005F0D2C" w:rsidP="00FF7ED5">
      <w:pPr>
        <w:rPr>
          <w:del w:id="3940" w:author="OMH CKO" w:date="2018-04-17T12:27:00Z"/>
          <w:rFonts w:eastAsiaTheme="minorHAnsi"/>
          <w:sz w:val="20"/>
          <w:szCs w:val="20"/>
        </w:rPr>
        <w:sectPr w:rsidR="005F0D2C" w:rsidSect="006847A0">
          <w:headerReference w:type="default" r:id="rId38"/>
          <w:footerReference w:type="default" r:id="rId39"/>
          <w:footerReference w:type="first" r:id="rId4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88BC12" w14:textId="32520BE6" w:rsidR="00826112" w:rsidRPr="008672C3" w:rsidRDefault="00826112" w:rsidP="00F75371">
      <w:pPr>
        <w:pStyle w:val="MPCKO1"/>
        <w:rPr>
          <w:rFonts w:eastAsiaTheme="minorHAnsi"/>
        </w:rPr>
      </w:pPr>
      <w:bookmarkStart w:id="3953" w:name="_Toc428368008"/>
      <w:r w:rsidRPr="008672C3">
        <w:rPr>
          <w:rFonts w:eastAsiaTheme="minorHAnsi"/>
        </w:rPr>
        <w:lastRenderedPageBreak/>
        <w:t>Zoznam príloh</w:t>
      </w:r>
      <w:bookmarkEnd w:id="3707"/>
      <w:bookmarkEnd w:id="3953"/>
    </w:p>
    <w:p w14:paraId="0CA3C19A" w14:textId="77777777" w:rsidR="002F783A" w:rsidRDefault="00411987" w:rsidP="002F783A">
      <w:pPr>
        <w:numPr>
          <w:ilvl w:val="0"/>
          <w:numId w:val="20"/>
        </w:numPr>
        <w:spacing w:after="200" w:line="276" w:lineRule="auto"/>
        <w:contextualSpacing/>
        <w:jc w:val="both"/>
      </w:pPr>
      <w:r>
        <w:t>Zhrnutie pre občanov</w:t>
      </w:r>
    </w:p>
    <w:p w14:paraId="78977AA9" w14:textId="77777777" w:rsidR="00826112" w:rsidRPr="00826112" w:rsidRDefault="00826112" w:rsidP="00826112">
      <w:pPr>
        <w:ind w:left="426"/>
        <w:contextualSpacing/>
        <w:jc w:val="both"/>
        <w:rPr>
          <w:del w:id="3954" w:author="OMH CKO" w:date="2018-04-17T12:27:00Z"/>
        </w:rPr>
      </w:pPr>
    </w:p>
    <w:p w14:paraId="6649A24C" w14:textId="77777777" w:rsidR="00826112" w:rsidRPr="00826112" w:rsidRDefault="00826112" w:rsidP="00826112">
      <w:pPr>
        <w:ind w:left="426"/>
        <w:contextualSpacing/>
        <w:jc w:val="both"/>
        <w:rPr>
          <w:del w:id="3955" w:author="OMH CKO" w:date="2018-04-17T12:27:00Z"/>
        </w:rPr>
      </w:pPr>
    </w:p>
    <w:p w14:paraId="0146FA3B" w14:textId="77777777" w:rsidR="002F783A" w:rsidRDefault="002F783A">
      <w:pPr>
        <w:spacing w:after="200" w:line="276" w:lineRule="auto"/>
        <w:rPr>
          <w:ins w:id="3956" w:author="OMH CKO" w:date="2018-04-17T12:27:00Z"/>
        </w:rPr>
      </w:pPr>
      <w:ins w:id="3957" w:author="OMH CKO" w:date="2018-04-17T12:27:00Z">
        <w:r>
          <w:br w:type="page"/>
        </w:r>
      </w:ins>
    </w:p>
    <w:p w14:paraId="1AFA4F46" w14:textId="77777777" w:rsidR="00826112" w:rsidRPr="008672C3" w:rsidRDefault="00826112" w:rsidP="008672C3">
      <w:pPr>
        <w:pStyle w:val="MPCKO2"/>
      </w:pPr>
      <w:bookmarkStart w:id="3958" w:name="_Toc510701117"/>
      <w:bookmarkStart w:id="3959" w:name="_Toc428368009"/>
      <w:r w:rsidRPr="008672C3">
        <w:lastRenderedPageBreak/>
        <w:t>Zoznam použitých skratiek</w:t>
      </w:r>
      <w:bookmarkEnd w:id="3958"/>
      <w:bookmarkEnd w:id="3959"/>
    </w:p>
    <w:p w14:paraId="0FBFFFDC" w14:textId="77777777" w:rsidR="00826112" w:rsidRPr="00826112" w:rsidRDefault="00826112" w:rsidP="00826112"/>
    <w:tbl>
      <w:tblPr>
        <w:tblStyle w:val="Deloittetable31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3960" w:author="OMH CKO" w:date="2018-04-17T12:27:00Z">
          <w:tblPr>
            <w:tblStyle w:val="Deloittetable3111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1972"/>
        <w:gridCol w:w="7100"/>
        <w:tblGridChange w:id="3961">
          <w:tblGrid>
            <w:gridCol w:w="2019"/>
            <w:gridCol w:w="7269"/>
          </w:tblGrid>
        </w:tblGridChange>
      </w:tblGrid>
      <w:tr w:rsidR="00925F52" w:rsidRPr="006E2988" w14:paraId="1F7A37DB" w14:textId="77777777" w:rsidTr="00777E85">
        <w:tc>
          <w:tcPr>
            <w:tcW w:w="1087" w:type="pct"/>
            <w:tcPrChange w:id="3962" w:author="OMH CKO" w:date="2018-04-17T12:27:00Z">
              <w:tcPr>
                <w:tcW w:w="1087" w:type="pct"/>
              </w:tcPr>
            </w:tcPrChange>
          </w:tcPr>
          <w:p w14:paraId="53C74837" w14:textId="77777777" w:rsidR="00264F95" w:rsidRPr="00C51F1A" w:rsidRDefault="00264F95" w:rsidP="00826112">
            <w:pPr>
              <w:rPr>
                <w:ins w:id="3963" w:author="OMH CKO" w:date="2018-04-17T12:27:00Z"/>
                <w:lang w:val="sk-SK"/>
              </w:rPr>
            </w:pPr>
            <w:ins w:id="3964" w:author="OMH CKO" w:date="2018-04-17T12:27:00Z">
              <w:r w:rsidRPr="00C51F1A">
                <w:rPr>
                  <w:lang w:val="sk-SK"/>
                </w:rPr>
                <w:t>Cieľ 1</w:t>
              </w:r>
            </w:ins>
          </w:p>
          <w:p w14:paraId="1F2A4B66" w14:textId="77777777" w:rsidR="00264F95" w:rsidRPr="00C51F1A" w:rsidRDefault="00264F95" w:rsidP="00826112">
            <w:pPr>
              <w:rPr>
                <w:ins w:id="3965" w:author="OMH CKO" w:date="2018-04-17T12:27:00Z"/>
                <w:lang w:val="sk-SK"/>
              </w:rPr>
            </w:pPr>
            <w:ins w:id="3966" w:author="OMH CKO" w:date="2018-04-17T12:27:00Z">
              <w:r w:rsidRPr="00C51F1A">
                <w:rPr>
                  <w:lang w:val="sk-SK"/>
                </w:rPr>
                <w:t xml:space="preserve">Cieľ 2 </w:t>
              </w:r>
            </w:ins>
          </w:p>
          <w:p w14:paraId="349B48F2" w14:textId="77777777" w:rsidR="00925F52" w:rsidRPr="00C51F1A" w:rsidRDefault="00925F52" w:rsidP="00826112">
            <w:pPr>
              <w:rPr>
                <w:lang w:val="sk-SK"/>
              </w:rPr>
            </w:pPr>
            <w:r w:rsidRPr="00C51F1A">
              <w:t>CKO</w:t>
            </w:r>
          </w:p>
        </w:tc>
        <w:tc>
          <w:tcPr>
            <w:tcW w:w="3913" w:type="pct"/>
            <w:tcPrChange w:id="3967" w:author="OMH CKO" w:date="2018-04-17T12:27:00Z">
              <w:tcPr>
                <w:tcW w:w="3913" w:type="pct"/>
              </w:tcPr>
            </w:tcPrChange>
          </w:tcPr>
          <w:p w14:paraId="444A2AEE" w14:textId="77777777" w:rsidR="00264F95" w:rsidRPr="00C51F1A" w:rsidRDefault="00264F95" w:rsidP="00826112">
            <w:pPr>
              <w:rPr>
                <w:ins w:id="3968" w:author="OMH CKO" w:date="2018-04-17T12:27:00Z"/>
                <w:lang w:val="sk-SK"/>
              </w:rPr>
            </w:pPr>
            <w:ins w:id="3969" w:author="OMH CKO" w:date="2018-04-17T12:27:00Z">
              <w:r w:rsidRPr="00C51F1A">
                <w:rPr>
                  <w:lang w:val="sk-SK"/>
                </w:rPr>
                <w:t>Cieľ Investovanie do rastu a zamestnanosti</w:t>
              </w:r>
            </w:ins>
          </w:p>
          <w:p w14:paraId="6C5DBD15" w14:textId="77777777" w:rsidR="00264F95" w:rsidRPr="00C51F1A" w:rsidRDefault="00264F95" w:rsidP="00826112">
            <w:pPr>
              <w:rPr>
                <w:ins w:id="3970" w:author="OMH CKO" w:date="2018-04-17T12:27:00Z"/>
                <w:lang w:val="sk-SK"/>
              </w:rPr>
            </w:pPr>
            <w:ins w:id="3971" w:author="OMH CKO" w:date="2018-04-17T12:27:00Z">
              <w:r w:rsidRPr="00C51F1A">
                <w:rPr>
                  <w:lang w:val="sk-SK"/>
                </w:rPr>
                <w:t xml:space="preserve">Cieľ Európska územná spolupráca </w:t>
              </w:r>
            </w:ins>
          </w:p>
          <w:p w14:paraId="632BB98D" w14:textId="77777777" w:rsidR="00925F52" w:rsidRPr="00C51F1A" w:rsidRDefault="00925F52" w:rsidP="00826112">
            <w:pPr>
              <w:rPr>
                <w:lang w:val="sk-SK"/>
              </w:rPr>
            </w:pPr>
            <w:proofErr w:type="spellStart"/>
            <w:r w:rsidRPr="00C51F1A">
              <w:t>Centrálny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koordinačný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orgán</w:t>
            </w:r>
            <w:proofErr w:type="spellEnd"/>
          </w:p>
        </w:tc>
      </w:tr>
      <w:tr w:rsidR="00263CD9" w:rsidRPr="006E2988" w14:paraId="1D4D4101" w14:textId="77777777" w:rsidTr="00777E85">
        <w:tc>
          <w:tcPr>
            <w:tcW w:w="1087" w:type="pct"/>
            <w:tcPrChange w:id="3972" w:author="OMH CKO" w:date="2018-04-17T12:27:00Z">
              <w:tcPr>
                <w:tcW w:w="1087" w:type="pct"/>
              </w:tcPr>
            </w:tcPrChange>
          </w:tcPr>
          <w:p w14:paraId="2EBD9A09" w14:textId="77777777" w:rsidR="00263CD9" w:rsidRPr="00C51F1A" w:rsidRDefault="00263CD9" w:rsidP="00826112">
            <w:pPr>
              <w:rPr>
                <w:lang w:val="sk-SK"/>
              </w:rPr>
            </w:pPr>
            <w:r w:rsidRPr="00C51F1A">
              <w:t>CLLD</w:t>
            </w:r>
          </w:p>
        </w:tc>
        <w:tc>
          <w:tcPr>
            <w:tcW w:w="3913" w:type="pct"/>
            <w:tcPrChange w:id="3973" w:author="OMH CKO" w:date="2018-04-17T12:27:00Z">
              <w:tcPr>
                <w:tcW w:w="3913" w:type="pct"/>
              </w:tcPr>
            </w:tcPrChange>
          </w:tcPr>
          <w:p w14:paraId="3ACB1E11" w14:textId="77777777" w:rsidR="00263CD9" w:rsidRPr="00C51F1A" w:rsidRDefault="00263CD9" w:rsidP="00826112">
            <w:pPr>
              <w:rPr>
                <w:lang w:val="sk-SK"/>
              </w:rPr>
            </w:pPr>
            <w:proofErr w:type="spellStart"/>
            <w:r w:rsidRPr="00C51F1A">
              <w:t>Miestny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vedený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komunitou</w:t>
            </w:r>
            <w:proofErr w:type="spellEnd"/>
          </w:p>
        </w:tc>
      </w:tr>
      <w:tr w:rsidR="005C4138" w:rsidRPr="006E2988" w14:paraId="3E8CC9DF" w14:textId="77777777" w:rsidTr="00777E85">
        <w:tc>
          <w:tcPr>
            <w:tcW w:w="1087" w:type="pct"/>
            <w:tcPrChange w:id="3974" w:author="OMH CKO" w:date="2018-04-17T12:27:00Z">
              <w:tcPr>
                <w:tcW w:w="1087" w:type="pct"/>
              </w:tcPr>
            </w:tcPrChange>
          </w:tcPr>
          <w:p w14:paraId="37C37A23" w14:textId="77777777" w:rsidR="005C4138" w:rsidRPr="00C51F1A" w:rsidRDefault="005C4138" w:rsidP="00826112">
            <w:pPr>
              <w:rPr>
                <w:lang w:val="sk-SK"/>
              </w:rPr>
            </w:pPr>
            <w:r w:rsidRPr="00C51F1A">
              <w:t>EAK</w:t>
            </w:r>
          </w:p>
        </w:tc>
        <w:tc>
          <w:tcPr>
            <w:tcW w:w="3913" w:type="pct"/>
            <w:tcPrChange w:id="3975" w:author="OMH CKO" w:date="2018-04-17T12:27:00Z">
              <w:tcPr>
                <w:tcW w:w="3913" w:type="pct"/>
              </w:tcPr>
            </w:tcPrChange>
          </w:tcPr>
          <w:p w14:paraId="61316216" w14:textId="77777777" w:rsidR="005C4138" w:rsidRPr="00C51F1A" w:rsidRDefault="005C4138" w:rsidP="00826112">
            <w:pPr>
              <w:rPr>
                <w:lang w:val="sk-SK"/>
              </w:rPr>
            </w:pPr>
            <w:r w:rsidRPr="00C51F1A">
              <w:t xml:space="preserve">Ex ante </w:t>
            </w:r>
            <w:proofErr w:type="spellStart"/>
            <w:r w:rsidRPr="00C51F1A">
              <w:t>kondicionalita</w:t>
            </w:r>
            <w:proofErr w:type="spellEnd"/>
          </w:p>
        </w:tc>
      </w:tr>
      <w:tr w:rsidR="00826112" w:rsidRPr="006E2988" w14:paraId="574C5DEE" w14:textId="77777777" w:rsidTr="00777E85">
        <w:tc>
          <w:tcPr>
            <w:tcW w:w="1087" w:type="pct"/>
            <w:hideMark/>
            <w:tcPrChange w:id="3976" w:author="OMH CKO" w:date="2018-04-17T12:27:00Z">
              <w:tcPr>
                <w:tcW w:w="1087" w:type="pct"/>
                <w:hideMark/>
              </w:tcPr>
            </w:tcPrChange>
          </w:tcPr>
          <w:p w14:paraId="3A294EB9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EFRR</w:t>
            </w:r>
          </w:p>
        </w:tc>
        <w:tc>
          <w:tcPr>
            <w:tcW w:w="3913" w:type="pct"/>
            <w:hideMark/>
            <w:tcPrChange w:id="3977" w:author="OMH CKO" w:date="2018-04-17T12:27:00Z">
              <w:tcPr>
                <w:tcW w:w="3913" w:type="pct"/>
                <w:hideMark/>
              </w:tcPr>
            </w:tcPrChange>
          </w:tcPr>
          <w:p w14:paraId="5DBDD97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Európsky</w:t>
            </w:r>
            <w:proofErr w:type="spellEnd"/>
            <w:r w:rsidRPr="00C51F1A">
              <w:t xml:space="preserve"> fond </w:t>
            </w:r>
            <w:proofErr w:type="spellStart"/>
            <w:r w:rsidRPr="00C51F1A">
              <w:t>regionálneho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rozvoja</w:t>
            </w:r>
            <w:proofErr w:type="spellEnd"/>
          </w:p>
        </w:tc>
      </w:tr>
      <w:tr w:rsidR="00826112" w:rsidRPr="006E2988" w14:paraId="75F468BE" w14:textId="77777777" w:rsidTr="00777E85">
        <w:tc>
          <w:tcPr>
            <w:tcW w:w="1087" w:type="pct"/>
            <w:hideMark/>
            <w:tcPrChange w:id="3978" w:author="OMH CKO" w:date="2018-04-17T12:27:00Z">
              <w:tcPr>
                <w:tcW w:w="1087" w:type="pct"/>
                <w:hideMark/>
              </w:tcPr>
            </w:tcPrChange>
          </w:tcPr>
          <w:p w14:paraId="27BC5A0A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EIB</w:t>
            </w:r>
          </w:p>
        </w:tc>
        <w:tc>
          <w:tcPr>
            <w:tcW w:w="3913" w:type="pct"/>
            <w:hideMark/>
            <w:tcPrChange w:id="3979" w:author="OMH CKO" w:date="2018-04-17T12:27:00Z">
              <w:tcPr>
                <w:tcW w:w="3913" w:type="pct"/>
                <w:hideMark/>
              </w:tcPr>
            </w:tcPrChange>
          </w:tcPr>
          <w:p w14:paraId="7FD6FEA8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investičná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banka</w:t>
            </w:r>
            <w:proofErr w:type="spellEnd"/>
          </w:p>
        </w:tc>
      </w:tr>
      <w:tr w:rsidR="00826112" w:rsidRPr="006E2988" w14:paraId="08FBC926" w14:textId="77777777" w:rsidTr="00777E85">
        <w:tc>
          <w:tcPr>
            <w:tcW w:w="1087" w:type="pct"/>
            <w:hideMark/>
            <w:tcPrChange w:id="3980" w:author="OMH CKO" w:date="2018-04-17T12:27:00Z">
              <w:tcPr>
                <w:tcW w:w="1087" w:type="pct"/>
                <w:hideMark/>
              </w:tcPr>
            </w:tcPrChange>
          </w:tcPr>
          <w:p w14:paraId="3C6328A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EK</w:t>
            </w:r>
          </w:p>
        </w:tc>
        <w:tc>
          <w:tcPr>
            <w:tcW w:w="3913" w:type="pct"/>
            <w:hideMark/>
            <w:tcPrChange w:id="3981" w:author="OMH CKO" w:date="2018-04-17T12:27:00Z">
              <w:tcPr>
                <w:tcW w:w="3913" w:type="pct"/>
                <w:hideMark/>
              </w:tcPr>
            </w:tcPrChange>
          </w:tcPr>
          <w:p w14:paraId="431B4A3C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komisia</w:t>
            </w:r>
            <w:proofErr w:type="spellEnd"/>
          </w:p>
        </w:tc>
      </w:tr>
      <w:tr w:rsidR="009D1566" w:rsidRPr="006E2988" w14:paraId="7C2D0DC1" w14:textId="77777777" w:rsidTr="00777E85">
        <w:tc>
          <w:tcPr>
            <w:tcW w:w="1087" w:type="pct"/>
            <w:tcPrChange w:id="3982" w:author="OMH CKO" w:date="2018-04-17T12:27:00Z">
              <w:tcPr>
                <w:tcW w:w="1087" w:type="pct"/>
              </w:tcPr>
            </w:tcPrChange>
          </w:tcPr>
          <w:p w14:paraId="3E60791E" w14:textId="77777777" w:rsidR="009D1566" w:rsidRPr="00C51F1A" w:rsidRDefault="009D1566" w:rsidP="00826112">
            <w:pPr>
              <w:rPr>
                <w:lang w:val="sk-SK"/>
                <w:rPrChange w:id="3983" w:author="OMH CKO" w:date="2018-04-17T12:27:00Z">
                  <w:rPr/>
                </w:rPrChange>
              </w:rPr>
            </w:pPr>
            <w:r w:rsidRPr="00C51F1A">
              <w:t>ENI</w:t>
            </w:r>
          </w:p>
        </w:tc>
        <w:tc>
          <w:tcPr>
            <w:tcW w:w="3913" w:type="pct"/>
            <w:tcPrChange w:id="3984" w:author="OMH CKO" w:date="2018-04-17T12:27:00Z">
              <w:tcPr>
                <w:tcW w:w="3913" w:type="pct"/>
              </w:tcPr>
            </w:tcPrChange>
          </w:tcPr>
          <w:p w14:paraId="16134439" w14:textId="77777777" w:rsidR="009D1566" w:rsidRPr="00C51F1A" w:rsidRDefault="009D1566" w:rsidP="00826112">
            <w:pPr>
              <w:rPr>
                <w:lang w:val="sk-SK"/>
                <w:rPrChange w:id="3985" w:author="OMH CKO" w:date="2018-04-17T12:27:00Z">
                  <w:rPr/>
                </w:rPrChange>
              </w:rPr>
            </w:pPr>
            <w:proofErr w:type="spellStart"/>
            <w:r w:rsidRPr="00C51F1A">
              <w:t>Nástroj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európskeho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susedstva</w:t>
            </w:r>
            <w:proofErr w:type="spellEnd"/>
          </w:p>
        </w:tc>
      </w:tr>
      <w:tr w:rsidR="00826112" w:rsidRPr="006E2988" w14:paraId="6EB8B8E0" w14:textId="77777777" w:rsidTr="00777E85">
        <w:tc>
          <w:tcPr>
            <w:tcW w:w="1087" w:type="pct"/>
            <w:hideMark/>
            <w:tcPrChange w:id="3986" w:author="OMH CKO" w:date="2018-04-17T12:27:00Z">
              <w:tcPr>
                <w:tcW w:w="1087" w:type="pct"/>
                <w:hideMark/>
              </w:tcPr>
            </w:tcPrChange>
          </w:tcPr>
          <w:p w14:paraId="67759727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ENRF</w:t>
            </w:r>
          </w:p>
        </w:tc>
        <w:tc>
          <w:tcPr>
            <w:tcW w:w="3913" w:type="pct"/>
            <w:hideMark/>
            <w:tcPrChange w:id="3987" w:author="OMH CKO" w:date="2018-04-17T12:27:00Z">
              <w:tcPr>
                <w:tcW w:w="3913" w:type="pct"/>
                <w:hideMark/>
              </w:tcPr>
            </w:tcPrChange>
          </w:tcPr>
          <w:p w14:paraId="25349EB1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Európsky námorný a rybársky fond</w:t>
            </w:r>
          </w:p>
        </w:tc>
      </w:tr>
      <w:tr w:rsidR="00826112" w:rsidRPr="006E2988" w14:paraId="1280A64A" w14:textId="77777777" w:rsidTr="00777E85">
        <w:tc>
          <w:tcPr>
            <w:tcW w:w="1087" w:type="pct"/>
            <w:tcPrChange w:id="3988" w:author="OMH CKO" w:date="2018-04-17T12:27:00Z">
              <w:tcPr>
                <w:tcW w:w="1087" w:type="pct"/>
              </w:tcPr>
            </w:tcPrChange>
          </w:tcPr>
          <w:p w14:paraId="3F995BA4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EP</w:t>
            </w:r>
          </w:p>
        </w:tc>
        <w:tc>
          <w:tcPr>
            <w:tcW w:w="3913" w:type="pct"/>
            <w:tcPrChange w:id="3989" w:author="OMH CKO" w:date="2018-04-17T12:27:00Z">
              <w:tcPr>
                <w:tcW w:w="3913" w:type="pct"/>
              </w:tcPr>
            </w:tcPrChange>
          </w:tcPr>
          <w:p w14:paraId="795D7C90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parlament</w:t>
            </w:r>
            <w:proofErr w:type="spellEnd"/>
          </w:p>
        </w:tc>
      </w:tr>
      <w:tr w:rsidR="00826112" w:rsidRPr="006E2988" w14:paraId="2AD79DF1" w14:textId="77777777" w:rsidTr="00777E85">
        <w:tc>
          <w:tcPr>
            <w:tcW w:w="1087" w:type="pct"/>
            <w:hideMark/>
            <w:tcPrChange w:id="3990" w:author="OMH CKO" w:date="2018-04-17T12:27:00Z">
              <w:tcPr>
                <w:tcW w:w="1087" w:type="pct"/>
                <w:hideMark/>
              </w:tcPr>
            </w:tcPrChange>
          </w:tcPr>
          <w:p w14:paraId="6C780FAA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EPFRV</w:t>
            </w:r>
          </w:p>
        </w:tc>
        <w:tc>
          <w:tcPr>
            <w:tcW w:w="3913" w:type="pct"/>
            <w:hideMark/>
            <w:tcPrChange w:id="3991" w:author="OMH CKO" w:date="2018-04-17T12:27:00Z">
              <w:tcPr>
                <w:tcW w:w="3913" w:type="pct"/>
                <w:hideMark/>
              </w:tcPr>
            </w:tcPrChange>
          </w:tcPr>
          <w:p w14:paraId="54FDE218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Európsky poľnohospodársky fond pre rozvoj vidieka</w:t>
            </w:r>
          </w:p>
        </w:tc>
      </w:tr>
      <w:tr w:rsidR="00826112" w:rsidRPr="006E2988" w14:paraId="1D386170" w14:textId="77777777" w:rsidTr="00777E85">
        <w:tc>
          <w:tcPr>
            <w:tcW w:w="1087" w:type="pct"/>
            <w:hideMark/>
            <w:tcPrChange w:id="3992" w:author="OMH CKO" w:date="2018-04-17T12:27:00Z">
              <w:tcPr>
                <w:tcW w:w="1087" w:type="pct"/>
                <w:hideMark/>
              </w:tcPr>
            </w:tcPrChange>
          </w:tcPr>
          <w:p w14:paraId="2CD2FD9E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ESF</w:t>
            </w:r>
          </w:p>
        </w:tc>
        <w:tc>
          <w:tcPr>
            <w:tcW w:w="3913" w:type="pct"/>
            <w:hideMark/>
            <w:tcPrChange w:id="3993" w:author="OMH CKO" w:date="2018-04-17T12:27:00Z">
              <w:tcPr>
                <w:tcW w:w="3913" w:type="pct"/>
                <w:hideMark/>
              </w:tcPr>
            </w:tcPrChange>
          </w:tcPr>
          <w:p w14:paraId="355872C9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sociálny</w:t>
            </w:r>
            <w:proofErr w:type="spellEnd"/>
            <w:r w:rsidRPr="00C51F1A">
              <w:t xml:space="preserve"> fond</w:t>
            </w:r>
          </w:p>
        </w:tc>
      </w:tr>
      <w:tr w:rsidR="00826112" w:rsidRPr="006E2988" w14:paraId="022D160C" w14:textId="77777777" w:rsidTr="00777E85">
        <w:tc>
          <w:tcPr>
            <w:tcW w:w="1087" w:type="pct"/>
            <w:hideMark/>
            <w:tcPrChange w:id="3994" w:author="OMH CKO" w:date="2018-04-17T12:27:00Z">
              <w:tcPr>
                <w:tcW w:w="1087" w:type="pct"/>
                <w:hideMark/>
              </w:tcPr>
            </w:tcPrChange>
          </w:tcPr>
          <w:p w14:paraId="16FEC60E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EŠIF</w:t>
            </w:r>
          </w:p>
        </w:tc>
        <w:tc>
          <w:tcPr>
            <w:tcW w:w="3913" w:type="pct"/>
            <w:hideMark/>
            <w:tcPrChange w:id="3995" w:author="OMH CKO" w:date="2018-04-17T12:27:00Z">
              <w:tcPr>
                <w:tcW w:w="3913" w:type="pct"/>
                <w:hideMark/>
              </w:tcPr>
            </w:tcPrChange>
          </w:tcPr>
          <w:p w14:paraId="4700BBAF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Európske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štrukturálne</w:t>
            </w:r>
            <w:proofErr w:type="spellEnd"/>
            <w:r w:rsidRPr="00C51F1A">
              <w:t xml:space="preserve"> a </w:t>
            </w:r>
            <w:proofErr w:type="spellStart"/>
            <w:r w:rsidRPr="00C51F1A">
              <w:t>investičné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fondy</w:t>
            </w:r>
            <w:proofErr w:type="spellEnd"/>
          </w:p>
        </w:tc>
      </w:tr>
      <w:tr w:rsidR="00826112" w:rsidRPr="006E2988" w14:paraId="606943CC" w14:textId="77777777" w:rsidTr="00777E85">
        <w:tc>
          <w:tcPr>
            <w:tcW w:w="1087" w:type="pct"/>
            <w:hideMark/>
            <w:tcPrChange w:id="3996" w:author="OMH CKO" w:date="2018-04-17T12:27:00Z">
              <w:tcPr>
                <w:tcW w:w="1087" w:type="pct"/>
                <w:hideMark/>
              </w:tcPr>
            </w:tcPrChange>
          </w:tcPr>
          <w:p w14:paraId="16B38C4D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EÚ</w:t>
            </w:r>
          </w:p>
        </w:tc>
        <w:tc>
          <w:tcPr>
            <w:tcW w:w="3913" w:type="pct"/>
            <w:hideMark/>
            <w:tcPrChange w:id="3997" w:author="OMH CKO" w:date="2018-04-17T12:27:00Z">
              <w:tcPr>
                <w:tcW w:w="3913" w:type="pct"/>
                <w:hideMark/>
              </w:tcPr>
            </w:tcPrChange>
          </w:tcPr>
          <w:p w14:paraId="011A137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únia</w:t>
            </w:r>
            <w:proofErr w:type="spellEnd"/>
          </w:p>
        </w:tc>
      </w:tr>
      <w:tr w:rsidR="00826112" w:rsidRPr="006E2988" w14:paraId="1AB90788" w14:textId="77777777" w:rsidTr="00777E85">
        <w:tc>
          <w:tcPr>
            <w:tcW w:w="1087" w:type="pct"/>
            <w:hideMark/>
            <w:tcPrChange w:id="3998" w:author="OMH CKO" w:date="2018-04-17T12:27:00Z">
              <w:tcPr>
                <w:tcW w:w="1087" w:type="pct"/>
                <w:hideMark/>
              </w:tcPr>
            </w:tcPrChange>
          </w:tcPr>
          <w:p w14:paraId="415AD03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EÚS</w:t>
            </w:r>
          </w:p>
        </w:tc>
        <w:tc>
          <w:tcPr>
            <w:tcW w:w="3913" w:type="pct"/>
            <w:hideMark/>
            <w:tcPrChange w:id="3999" w:author="OMH CKO" w:date="2018-04-17T12:27:00Z">
              <w:tcPr>
                <w:tcW w:w="3913" w:type="pct"/>
                <w:hideMark/>
              </w:tcPr>
            </w:tcPrChange>
          </w:tcPr>
          <w:p w14:paraId="53F28A8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spolupráca</w:t>
            </w:r>
            <w:proofErr w:type="spellEnd"/>
          </w:p>
        </w:tc>
      </w:tr>
      <w:tr w:rsidR="00302043" w:rsidRPr="006E2988" w14:paraId="3E8BDDDE" w14:textId="77777777" w:rsidTr="00777E85">
        <w:tc>
          <w:tcPr>
            <w:tcW w:w="1087" w:type="pct"/>
            <w:tcPrChange w:id="4000" w:author="OMH CKO" w:date="2018-04-17T12:27:00Z">
              <w:tcPr>
                <w:tcW w:w="1087" w:type="pct"/>
              </w:tcPr>
            </w:tcPrChange>
          </w:tcPr>
          <w:p w14:paraId="47629F82" w14:textId="77777777" w:rsidR="00302043" w:rsidRPr="00C51F1A" w:rsidRDefault="00302043" w:rsidP="00826112">
            <w:pPr>
              <w:rPr>
                <w:lang w:val="sk-SK"/>
              </w:rPr>
            </w:pPr>
            <w:r w:rsidRPr="00C51F1A">
              <w:t>HP UR</w:t>
            </w:r>
          </w:p>
        </w:tc>
        <w:tc>
          <w:tcPr>
            <w:tcW w:w="3913" w:type="pct"/>
            <w:tcPrChange w:id="4001" w:author="OMH CKO" w:date="2018-04-17T12:27:00Z">
              <w:tcPr>
                <w:tcW w:w="3913" w:type="pct"/>
              </w:tcPr>
            </w:tcPrChange>
          </w:tcPr>
          <w:p w14:paraId="2D8E136C" w14:textId="77777777" w:rsidR="00302043" w:rsidRPr="00C51F1A" w:rsidRDefault="00302043" w:rsidP="00826112">
            <w:pPr>
              <w:rPr>
                <w:lang w:val="sk-SK"/>
              </w:rPr>
            </w:pPr>
            <w:proofErr w:type="spellStart"/>
            <w:r w:rsidRPr="00C51F1A">
              <w:t>Horizontálny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princíp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Udržateľný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</w:p>
        </w:tc>
      </w:tr>
      <w:tr w:rsidR="00DB2CC0" w:rsidRPr="006E2988" w14:paraId="04B0A2B4" w14:textId="77777777" w:rsidTr="00777E85">
        <w:tc>
          <w:tcPr>
            <w:tcW w:w="1087" w:type="pct"/>
            <w:tcPrChange w:id="4002" w:author="OMH CKO" w:date="2018-04-17T12:27:00Z">
              <w:tcPr>
                <w:tcW w:w="1087" w:type="pct"/>
              </w:tcPr>
            </w:tcPrChange>
          </w:tcPr>
          <w:p w14:paraId="16CB5A01" w14:textId="77777777" w:rsidR="00DB2CC0" w:rsidRPr="00C51F1A" w:rsidRDefault="00DB2CC0" w:rsidP="00826112">
            <w:pPr>
              <w:rPr>
                <w:lang w:val="sk-SK"/>
              </w:rPr>
            </w:pPr>
            <w:r w:rsidRPr="00C51F1A">
              <w:t>ID</w:t>
            </w:r>
          </w:p>
        </w:tc>
        <w:tc>
          <w:tcPr>
            <w:tcW w:w="3913" w:type="pct"/>
            <w:tcPrChange w:id="4003" w:author="OMH CKO" w:date="2018-04-17T12:27:00Z">
              <w:tcPr>
                <w:tcW w:w="3913" w:type="pct"/>
              </w:tcPr>
            </w:tcPrChange>
          </w:tcPr>
          <w:p w14:paraId="12488F5D" w14:textId="77777777" w:rsidR="00DB2CC0" w:rsidRPr="00C51F1A" w:rsidRDefault="00DB2CC0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Identifikačné číslo ukazovateľa z číselníka ukazovateľov</w:t>
            </w:r>
          </w:p>
        </w:tc>
      </w:tr>
      <w:tr w:rsidR="009D1566" w:rsidRPr="006E2988" w14:paraId="03B98492" w14:textId="77777777" w:rsidTr="00777E85">
        <w:tc>
          <w:tcPr>
            <w:tcW w:w="1087" w:type="pct"/>
            <w:tcPrChange w:id="4004" w:author="OMH CKO" w:date="2018-04-17T12:27:00Z">
              <w:tcPr>
                <w:tcW w:w="1087" w:type="pct"/>
              </w:tcPr>
            </w:tcPrChange>
          </w:tcPr>
          <w:p w14:paraId="075E848C" w14:textId="77777777" w:rsidR="009D1566" w:rsidRPr="00C51F1A" w:rsidRDefault="009D1566" w:rsidP="00826112">
            <w:pPr>
              <w:rPr>
                <w:lang w:val="sk-SK"/>
                <w:rPrChange w:id="4005" w:author="OMH CKO" w:date="2018-04-17T12:27:00Z">
                  <w:rPr/>
                </w:rPrChange>
              </w:rPr>
            </w:pPr>
            <w:r w:rsidRPr="00C51F1A">
              <w:t>IPA</w:t>
            </w:r>
          </w:p>
        </w:tc>
        <w:tc>
          <w:tcPr>
            <w:tcW w:w="3913" w:type="pct"/>
            <w:tcPrChange w:id="4006" w:author="OMH CKO" w:date="2018-04-17T12:27:00Z">
              <w:tcPr>
                <w:tcW w:w="3913" w:type="pct"/>
              </w:tcPr>
            </w:tcPrChange>
          </w:tcPr>
          <w:p w14:paraId="500FA854" w14:textId="77777777" w:rsidR="009D1566" w:rsidRPr="00C51F1A" w:rsidRDefault="009D1566" w:rsidP="00826112">
            <w:pPr>
              <w:rPr>
                <w:lang w:val="sk-SK"/>
                <w:rPrChange w:id="4007" w:author="OMH CKO" w:date="2018-04-17T12:27:00Z">
                  <w:rPr/>
                </w:rPrChange>
              </w:rPr>
            </w:pPr>
            <w:proofErr w:type="spellStart"/>
            <w:r w:rsidRPr="00C51F1A">
              <w:t>Nástroj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predvstupovej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pomoci</w:t>
            </w:r>
            <w:proofErr w:type="spellEnd"/>
          </w:p>
        </w:tc>
      </w:tr>
      <w:tr w:rsidR="00826112" w:rsidRPr="006E2988" w14:paraId="5F6BBE6D" w14:textId="77777777" w:rsidTr="00777E85">
        <w:tc>
          <w:tcPr>
            <w:tcW w:w="1087" w:type="pct"/>
            <w:tcPrChange w:id="4008" w:author="OMH CKO" w:date="2018-04-17T12:27:00Z">
              <w:tcPr>
                <w:tcW w:w="1087" w:type="pct"/>
              </w:tcPr>
            </w:tcPrChange>
          </w:tcPr>
          <w:p w14:paraId="7F1F97A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ISCED</w:t>
            </w:r>
          </w:p>
        </w:tc>
        <w:tc>
          <w:tcPr>
            <w:tcW w:w="3913" w:type="pct"/>
            <w:tcPrChange w:id="4009" w:author="OMH CKO" w:date="2018-04-17T12:27:00Z">
              <w:tcPr>
                <w:tcW w:w="3913" w:type="pct"/>
              </w:tcPr>
            </w:tcPrChange>
          </w:tcPr>
          <w:p w14:paraId="7A09A77F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Medzinárodné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štandardné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členenie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vzdelávania</w:t>
            </w:r>
            <w:proofErr w:type="spellEnd"/>
          </w:p>
        </w:tc>
      </w:tr>
      <w:tr w:rsidR="00826112" w:rsidRPr="006E2988" w14:paraId="127D7C34" w14:textId="77777777" w:rsidTr="00777E85">
        <w:tc>
          <w:tcPr>
            <w:tcW w:w="1087" w:type="pct"/>
            <w:hideMark/>
            <w:tcPrChange w:id="4010" w:author="OMH CKO" w:date="2018-04-17T12:27:00Z">
              <w:tcPr>
                <w:tcW w:w="1087" w:type="pct"/>
                <w:hideMark/>
              </w:tcPr>
            </w:tcPrChange>
          </w:tcPr>
          <w:p w14:paraId="43754F3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ITMS</w:t>
            </w:r>
          </w:p>
        </w:tc>
        <w:tc>
          <w:tcPr>
            <w:tcW w:w="3913" w:type="pct"/>
            <w:hideMark/>
            <w:tcPrChange w:id="4011" w:author="OMH CKO" w:date="2018-04-17T12:27:00Z">
              <w:tcPr>
                <w:tcW w:w="3913" w:type="pct"/>
                <w:hideMark/>
              </w:tcPr>
            </w:tcPrChange>
          </w:tcPr>
          <w:p w14:paraId="066CAEE0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 xml:space="preserve">IT </w:t>
            </w:r>
            <w:proofErr w:type="spellStart"/>
            <w:r w:rsidRPr="00C51F1A">
              <w:t>monitorovací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systém</w:t>
            </w:r>
            <w:proofErr w:type="spellEnd"/>
          </w:p>
        </w:tc>
      </w:tr>
      <w:tr w:rsidR="006E2988" w:rsidRPr="006E2988" w14:paraId="6FA69595" w14:textId="77777777" w:rsidTr="00777E85">
        <w:tc>
          <w:tcPr>
            <w:tcW w:w="1087" w:type="pct"/>
            <w:tcPrChange w:id="4012" w:author="OMH CKO" w:date="2018-04-17T12:27:00Z">
              <w:tcPr>
                <w:tcW w:w="1087" w:type="pct"/>
              </w:tcPr>
            </w:tcPrChange>
          </w:tcPr>
          <w:p w14:paraId="73128C89" w14:textId="77777777" w:rsidR="006E2988" w:rsidRPr="00C51F1A" w:rsidRDefault="006E2988" w:rsidP="00826112">
            <w:pPr>
              <w:rPr>
                <w:lang w:val="sk-SK"/>
              </w:rPr>
            </w:pPr>
            <w:r w:rsidRPr="00C51F1A">
              <w:t>IÚSMO</w:t>
            </w:r>
          </w:p>
        </w:tc>
        <w:tc>
          <w:tcPr>
            <w:tcW w:w="3913" w:type="pct"/>
            <w:tcPrChange w:id="4013" w:author="OMH CKO" w:date="2018-04-17T12:27:00Z">
              <w:tcPr>
                <w:tcW w:w="3913" w:type="pct"/>
              </w:tcPr>
            </w:tcPrChange>
          </w:tcPr>
          <w:p w14:paraId="29A66612" w14:textId="77777777" w:rsidR="006E2988" w:rsidRPr="00C51F1A" w:rsidRDefault="006E2988" w:rsidP="00826112">
            <w:pPr>
              <w:rPr>
                <w:lang w:val="sk-SK"/>
              </w:rPr>
            </w:pPr>
            <w:proofErr w:type="spellStart"/>
            <w:r w:rsidRPr="00C51F1A">
              <w:t>Integrovaná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stratégia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mestskej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oblasti</w:t>
            </w:r>
            <w:proofErr w:type="spellEnd"/>
          </w:p>
        </w:tc>
      </w:tr>
      <w:tr w:rsidR="00826112" w:rsidRPr="006E2988" w14:paraId="23EEBA43" w14:textId="77777777" w:rsidTr="00777E85">
        <w:tc>
          <w:tcPr>
            <w:tcW w:w="1087" w:type="pct"/>
            <w:hideMark/>
            <w:tcPrChange w:id="4014" w:author="OMH CKO" w:date="2018-04-17T12:27:00Z">
              <w:tcPr>
                <w:tcW w:w="1087" w:type="pct"/>
                <w:hideMark/>
              </w:tcPr>
            </w:tcPrChange>
          </w:tcPr>
          <w:p w14:paraId="64C5552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IZM</w:t>
            </w:r>
          </w:p>
        </w:tc>
        <w:tc>
          <w:tcPr>
            <w:tcW w:w="3913" w:type="pct"/>
            <w:hideMark/>
            <w:tcPrChange w:id="4015" w:author="OMH CKO" w:date="2018-04-17T12:27:00Z">
              <w:tcPr>
                <w:tcW w:w="3913" w:type="pct"/>
                <w:hideMark/>
              </w:tcPr>
            </w:tcPrChange>
          </w:tcPr>
          <w:p w14:paraId="0161E72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Iniciatíva na podporu zamestnanosti mladých ľudí</w:t>
            </w:r>
          </w:p>
        </w:tc>
      </w:tr>
      <w:tr w:rsidR="00826112" w:rsidRPr="006E2988" w14:paraId="3AB6CCB8" w14:textId="77777777" w:rsidTr="00777E85">
        <w:tc>
          <w:tcPr>
            <w:tcW w:w="1087" w:type="pct"/>
            <w:tcPrChange w:id="4016" w:author="OMH CKO" w:date="2018-04-17T12:27:00Z">
              <w:tcPr>
                <w:tcW w:w="1087" w:type="pct"/>
              </w:tcPr>
            </w:tcPrChange>
          </w:tcPr>
          <w:p w14:paraId="186C5B0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KF</w:t>
            </w:r>
          </w:p>
        </w:tc>
        <w:tc>
          <w:tcPr>
            <w:tcW w:w="3913" w:type="pct"/>
            <w:tcPrChange w:id="4017" w:author="OMH CKO" w:date="2018-04-17T12:27:00Z">
              <w:tcPr>
                <w:tcW w:w="3913" w:type="pct"/>
              </w:tcPr>
            </w:tcPrChange>
          </w:tcPr>
          <w:p w14:paraId="0FEE0EB4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Kohézny</w:t>
            </w:r>
            <w:proofErr w:type="spellEnd"/>
            <w:r w:rsidRPr="00C51F1A">
              <w:t xml:space="preserve"> fond</w:t>
            </w:r>
          </w:p>
        </w:tc>
      </w:tr>
      <w:tr w:rsidR="00A22F78" w:rsidRPr="006E2988" w14:paraId="3AA83CAA" w14:textId="77777777" w:rsidTr="00777E85">
        <w:tc>
          <w:tcPr>
            <w:tcW w:w="1087" w:type="pct"/>
            <w:tcPrChange w:id="4018" w:author="OMH CKO" w:date="2018-04-17T12:27:00Z">
              <w:tcPr>
                <w:tcW w:w="1087" w:type="pct"/>
              </w:tcPr>
            </w:tcPrChange>
          </w:tcPr>
          <w:p w14:paraId="11D88F51" w14:textId="77777777" w:rsidR="00A22F78" w:rsidRPr="00C51F1A" w:rsidRDefault="00A22F78" w:rsidP="00826112">
            <w:pPr>
              <w:rPr>
                <w:lang w:val="sk-SK"/>
              </w:rPr>
            </w:pPr>
            <w:r w:rsidRPr="00C51F1A">
              <w:t>KVK</w:t>
            </w:r>
          </w:p>
        </w:tc>
        <w:tc>
          <w:tcPr>
            <w:tcW w:w="3913" w:type="pct"/>
            <w:tcPrChange w:id="4019" w:author="OMH CKO" w:date="2018-04-17T12:27:00Z">
              <w:tcPr>
                <w:tcW w:w="3913" w:type="pct"/>
              </w:tcPr>
            </w:tcPrChange>
          </w:tcPr>
          <w:p w14:paraId="3BFED7C4" w14:textId="77777777" w:rsidR="00A22F78" w:rsidRPr="00C51F1A" w:rsidRDefault="00A22F78" w:rsidP="00826112">
            <w:pPr>
              <w:rPr>
                <w:lang w:val="sk-SK"/>
              </w:rPr>
            </w:pPr>
            <w:proofErr w:type="spellStart"/>
            <w:r w:rsidRPr="00C51F1A">
              <w:t>Kľúčový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vykonávací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krok</w:t>
            </w:r>
            <w:proofErr w:type="spellEnd"/>
          </w:p>
        </w:tc>
      </w:tr>
      <w:tr w:rsidR="006E2988" w:rsidRPr="006E2988" w14:paraId="412EB88D" w14:textId="77777777" w:rsidTr="00777E85">
        <w:tc>
          <w:tcPr>
            <w:tcW w:w="1087" w:type="pct"/>
            <w:tcPrChange w:id="4020" w:author="OMH CKO" w:date="2018-04-17T12:27:00Z">
              <w:tcPr>
                <w:tcW w:w="1087" w:type="pct"/>
              </w:tcPr>
            </w:tcPrChange>
          </w:tcPr>
          <w:p w14:paraId="632C2404" w14:textId="77777777" w:rsidR="006E2988" w:rsidRPr="00C51F1A" w:rsidRDefault="006E2988" w:rsidP="00826112">
            <w:pPr>
              <w:rPr>
                <w:lang w:val="sk-SK"/>
              </w:rPr>
            </w:pPr>
            <w:r w:rsidRPr="00C51F1A">
              <w:t>MAS</w:t>
            </w:r>
          </w:p>
        </w:tc>
        <w:tc>
          <w:tcPr>
            <w:tcW w:w="3913" w:type="pct"/>
            <w:tcPrChange w:id="4021" w:author="OMH CKO" w:date="2018-04-17T12:27:00Z">
              <w:tcPr>
                <w:tcW w:w="3913" w:type="pct"/>
              </w:tcPr>
            </w:tcPrChange>
          </w:tcPr>
          <w:p w14:paraId="2F6E9AA0" w14:textId="77777777" w:rsidR="006E2988" w:rsidRPr="00C51F1A" w:rsidRDefault="006E2988" w:rsidP="00826112">
            <w:pPr>
              <w:rPr>
                <w:lang w:val="sk-SK"/>
              </w:rPr>
            </w:pPr>
            <w:proofErr w:type="spellStart"/>
            <w:r w:rsidRPr="00C51F1A">
              <w:t>Miestna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akčná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skupina</w:t>
            </w:r>
            <w:proofErr w:type="spellEnd"/>
          </w:p>
        </w:tc>
      </w:tr>
      <w:tr w:rsidR="00CF4FB5" w:rsidRPr="006E2988" w14:paraId="33B40AA3" w14:textId="77777777" w:rsidTr="00777E85">
        <w:tc>
          <w:tcPr>
            <w:tcW w:w="1087" w:type="pct"/>
            <w:tcPrChange w:id="4022" w:author="OMH CKO" w:date="2018-04-17T12:27:00Z">
              <w:tcPr>
                <w:tcW w:w="1087" w:type="pct"/>
              </w:tcPr>
            </w:tcPrChange>
          </w:tcPr>
          <w:p w14:paraId="386ADD8D" w14:textId="77777777" w:rsidR="00CF4FB5" w:rsidRPr="00C51F1A" w:rsidRDefault="00CF4FB5" w:rsidP="00826112">
            <w:pPr>
              <w:rPr>
                <w:ins w:id="4023" w:author="OMH CKO" w:date="2018-04-17T12:27:00Z"/>
                <w:lang w:val="sk-SK"/>
              </w:rPr>
            </w:pPr>
            <w:r w:rsidRPr="00C51F1A">
              <w:t>MV</w:t>
            </w:r>
          </w:p>
          <w:p w14:paraId="76C24C60" w14:textId="77777777" w:rsidR="00CE3AE7" w:rsidRPr="00C51F1A" w:rsidRDefault="00CE3AE7" w:rsidP="00826112">
            <w:pPr>
              <w:rPr>
                <w:ins w:id="4024" w:author="OMH CKO" w:date="2018-04-17T12:27:00Z"/>
                <w:lang w:val="sk-SK"/>
              </w:rPr>
            </w:pPr>
            <w:ins w:id="4025" w:author="OMH CKO" w:date="2018-04-17T12:27:00Z">
              <w:r w:rsidRPr="00C51F1A">
                <w:rPr>
                  <w:lang w:val="sk-SK"/>
                </w:rPr>
                <w:t>MF SR</w:t>
              </w:r>
            </w:ins>
          </w:p>
          <w:p w14:paraId="16F8FD22" w14:textId="77777777" w:rsidR="00264F95" w:rsidRPr="00C51F1A" w:rsidRDefault="00264F95" w:rsidP="00826112">
            <w:pPr>
              <w:rPr>
                <w:lang w:val="sk-SK"/>
                <w:rPrChange w:id="4026" w:author="OMH CKO" w:date="2018-04-17T12:27:00Z">
                  <w:rPr/>
                </w:rPrChange>
              </w:rPr>
            </w:pPr>
            <w:ins w:id="4027" w:author="OMH CKO" w:date="2018-04-17T12:27:00Z">
              <w:r w:rsidRPr="00C51F1A">
                <w:rPr>
                  <w:lang w:val="sk-SK"/>
                </w:rPr>
                <w:t>NFP</w:t>
              </w:r>
            </w:ins>
          </w:p>
        </w:tc>
        <w:tc>
          <w:tcPr>
            <w:tcW w:w="3913" w:type="pct"/>
            <w:tcPrChange w:id="4028" w:author="OMH CKO" w:date="2018-04-17T12:27:00Z">
              <w:tcPr>
                <w:tcW w:w="3913" w:type="pct"/>
              </w:tcPr>
            </w:tcPrChange>
          </w:tcPr>
          <w:p w14:paraId="6913B75F" w14:textId="77777777" w:rsidR="00CF4FB5" w:rsidRPr="00C51F1A" w:rsidRDefault="00CF4FB5" w:rsidP="00826112">
            <w:pPr>
              <w:rPr>
                <w:ins w:id="4029" w:author="OMH CKO" w:date="2018-04-17T12:27:00Z"/>
                <w:lang w:val="sk-SK"/>
              </w:rPr>
            </w:pPr>
            <w:proofErr w:type="spellStart"/>
            <w:r w:rsidRPr="00C51F1A">
              <w:t>Monitorovací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výbor</w:t>
            </w:r>
            <w:proofErr w:type="spellEnd"/>
          </w:p>
          <w:p w14:paraId="346EB64B" w14:textId="77777777" w:rsidR="00CE3AE7" w:rsidRPr="00C51F1A" w:rsidRDefault="00CE3AE7" w:rsidP="00826112">
            <w:pPr>
              <w:rPr>
                <w:ins w:id="4030" w:author="OMH CKO" w:date="2018-04-17T12:27:00Z"/>
                <w:lang w:val="sk-SK"/>
              </w:rPr>
            </w:pPr>
            <w:ins w:id="4031" w:author="OMH CKO" w:date="2018-04-17T12:27:00Z">
              <w:r w:rsidRPr="00C51F1A">
                <w:rPr>
                  <w:lang w:val="sk-SK"/>
                </w:rPr>
                <w:t xml:space="preserve">Ministerstvo financií Slovenskej republiky </w:t>
              </w:r>
            </w:ins>
          </w:p>
          <w:p w14:paraId="16541B9D" w14:textId="77777777" w:rsidR="00264F95" w:rsidRPr="00C51F1A" w:rsidRDefault="00264F95" w:rsidP="00826112">
            <w:pPr>
              <w:rPr>
                <w:lang w:val="sk-SK"/>
                <w:rPrChange w:id="4032" w:author="OMH CKO" w:date="2018-04-17T12:27:00Z">
                  <w:rPr/>
                </w:rPrChange>
              </w:rPr>
            </w:pPr>
            <w:ins w:id="4033" w:author="OMH CKO" w:date="2018-04-17T12:27:00Z">
              <w:r w:rsidRPr="00C51F1A">
                <w:rPr>
                  <w:lang w:val="sk-SK"/>
                </w:rPr>
                <w:t>Nenávratný finančný príspevok</w:t>
              </w:r>
            </w:ins>
          </w:p>
        </w:tc>
      </w:tr>
      <w:tr w:rsidR="00826112" w:rsidRPr="006E2988" w14:paraId="2C917634" w14:textId="77777777" w:rsidTr="00777E85">
        <w:tc>
          <w:tcPr>
            <w:tcW w:w="1087" w:type="pct"/>
            <w:tcPrChange w:id="4034" w:author="OMH CKO" w:date="2018-04-17T12:27:00Z">
              <w:tcPr>
                <w:tcW w:w="1087" w:type="pct"/>
              </w:tcPr>
            </w:tcPrChange>
          </w:tcPr>
          <w:p w14:paraId="1D08D653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NUTS</w:t>
            </w:r>
          </w:p>
        </w:tc>
        <w:tc>
          <w:tcPr>
            <w:tcW w:w="3913" w:type="pct"/>
            <w:tcPrChange w:id="4035" w:author="OMH CKO" w:date="2018-04-17T12:27:00Z">
              <w:tcPr>
                <w:tcW w:w="3913" w:type="pct"/>
              </w:tcPr>
            </w:tcPrChange>
          </w:tcPr>
          <w:p w14:paraId="7712F01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Nomenklatúra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územných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štatistických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jednotiek</w:t>
            </w:r>
            <w:proofErr w:type="spellEnd"/>
          </w:p>
        </w:tc>
      </w:tr>
      <w:tr w:rsidR="00826112" w:rsidRPr="006E2988" w14:paraId="79AF123E" w14:textId="77777777" w:rsidTr="00777E85">
        <w:tc>
          <w:tcPr>
            <w:tcW w:w="1087" w:type="pct"/>
            <w:hideMark/>
            <w:tcPrChange w:id="4036" w:author="OMH CKO" w:date="2018-04-17T12:27:00Z">
              <w:tcPr>
                <w:tcW w:w="1087" w:type="pct"/>
                <w:hideMark/>
              </w:tcPr>
            </w:tcPrChange>
          </w:tcPr>
          <w:p w14:paraId="63706641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OP</w:t>
            </w:r>
          </w:p>
        </w:tc>
        <w:tc>
          <w:tcPr>
            <w:tcW w:w="3913" w:type="pct"/>
            <w:hideMark/>
            <w:tcPrChange w:id="4037" w:author="OMH CKO" w:date="2018-04-17T12:27:00Z">
              <w:tcPr>
                <w:tcW w:w="3913" w:type="pct"/>
                <w:hideMark/>
              </w:tcPr>
            </w:tcPrChange>
          </w:tcPr>
          <w:p w14:paraId="6A0FC2BF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Operačný</w:t>
            </w:r>
            <w:proofErr w:type="spellEnd"/>
            <w:r w:rsidRPr="00C51F1A">
              <w:t xml:space="preserve"> program</w:t>
            </w:r>
          </w:p>
        </w:tc>
      </w:tr>
      <w:tr w:rsidR="004D02FB" w:rsidRPr="006E2988" w14:paraId="6AD4FFAD" w14:textId="77777777" w:rsidTr="00777E85">
        <w:tc>
          <w:tcPr>
            <w:tcW w:w="1087" w:type="pct"/>
            <w:tcPrChange w:id="4038" w:author="OMH CKO" w:date="2018-04-17T12:27:00Z">
              <w:tcPr>
                <w:tcW w:w="1087" w:type="pct"/>
              </w:tcPr>
            </w:tcPrChange>
          </w:tcPr>
          <w:p w14:paraId="4C5BD433" w14:textId="31E43605" w:rsidR="004D02FB" w:rsidRPr="00C51F1A" w:rsidRDefault="004D02FB" w:rsidP="00826112">
            <w:pPr>
              <w:rPr>
                <w:lang w:val="sk-SK"/>
              </w:rPr>
            </w:pPr>
            <w:del w:id="4039" w:author="OMH CKO" w:date="2018-04-17T12:27:00Z">
              <w:r w:rsidRPr="006E2988">
                <w:delText>PS</w:delText>
              </w:r>
            </w:del>
            <w:ins w:id="4040" w:author="OMH CKO" w:date="2018-04-17T12:27:00Z">
              <w:r w:rsidRPr="00C51F1A">
                <w:rPr>
                  <w:lang w:val="sk-SK"/>
                </w:rPr>
                <w:t>P</w:t>
              </w:r>
              <w:r w:rsidR="00210FE8" w:rsidRPr="00C51F1A">
                <w:rPr>
                  <w:lang w:val="sk-SK"/>
                </w:rPr>
                <w:t>C</w:t>
              </w:r>
              <w:r w:rsidRPr="00C51F1A">
                <w:rPr>
                  <w:lang w:val="sk-SK"/>
                </w:rPr>
                <w:t>S</w:t>
              </w:r>
            </w:ins>
          </w:p>
        </w:tc>
        <w:tc>
          <w:tcPr>
            <w:tcW w:w="3913" w:type="pct"/>
            <w:tcPrChange w:id="4041" w:author="OMH CKO" w:date="2018-04-17T12:27:00Z">
              <w:tcPr>
                <w:tcW w:w="3913" w:type="pct"/>
              </w:tcPr>
            </w:tcPrChange>
          </w:tcPr>
          <w:p w14:paraId="79E89625" w14:textId="77777777" w:rsidR="004D02FB" w:rsidRPr="00C51F1A" w:rsidRDefault="004D02FB" w:rsidP="00826112">
            <w:pPr>
              <w:rPr>
                <w:lang w:val="sk-SK"/>
              </w:rPr>
            </w:pPr>
            <w:r w:rsidRPr="00C51F1A">
              <w:t xml:space="preserve">Program </w:t>
            </w:r>
            <w:ins w:id="4042" w:author="OMH CKO" w:date="2018-04-17T12:27:00Z">
              <w:r w:rsidR="00210FE8" w:rsidRPr="00C51F1A">
                <w:rPr>
                  <w:lang w:val="sk-SK"/>
                </w:rPr>
                <w:t xml:space="preserve">cezhraničnej </w:t>
              </w:r>
            </w:ins>
            <w:proofErr w:type="spellStart"/>
            <w:r w:rsidRPr="00C51F1A">
              <w:t>spolupráce</w:t>
            </w:r>
            <w:proofErr w:type="spellEnd"/>
          </w:p>
        </w:tc>
      </w:tr>
      <w:tr w:rsidR="006E2988" w:rsidRPr="006E2988" w14:paraId="30C85C82" w14:textId="77777777" w:rsidTr="00777E85">
        <w:tc>
          <w:tcPr>
            <w:tcW w:w="1087" w:type="pct"/>
            <w:tcPrChange w:id="4043" w:author="OMH CKO" w:date="2018-04-17T12:27:00Z">
              <w:tcPr>
                <w:tcW w:w="1087" w:type="pct"/>
              </w:tcPr>
            </w:tcPrChange>
          </w:tcPr>
          <w:p w14:paraId="086181F8" w14:textId="77777777" w:rsidR="006E2988" w:rsidRPr="00C51F1A" w:rsidRDefault="006E2988" w:rsidP="00826112">
            <w:pPr>
              <w:rPr>
                <w:lang w:val="sk-SK"/>
              </w:rPr>
            </w:pPr>
            <w:r w:rsidRPr="00C51F1A">
              <w:t>RIÚS</w:t>
            </w:r>
          </w:p>
        </w:tc>
        <w:tc>
          <w:tcPr>
            <w:tcW w:w="3913" w:type="pct"/>
            <w:tcPrChange w:id="4044" w:author="OMH CKO" w:date="2018-04-17T12:27:00Z">
              <w:tcPr>
                <w:tcW w:w="3913" w:type="pct"/>
              </w:tcPr>
            </w:tcPrChange>
          </w:tcPr>
          <w:p w14:paraId="1FC3ACC9" w14:textId="77777777" w:rsidR="006E2988" w:rsidRPr="00C51F1A" w:rsidRDefault="006E2988" w:rsidP="00826112">
            <w:pPr>
              <w:rPr>
                <w:lang w:val="sk-SK"/>
              </w:rPr>
            </w:pPr>
            <w:proofErr w:type="spellStart"/>
            <w:r w:rsidRPr="00C51F1A">
              <w:t>Regionálna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integrovaná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stratégia</w:t>
            </w:r>
            <w:proofErr w:type="spellEnd"/>
          </w:p>
        </w:tc>
      </w:tr>
      <w:tr w:rsidR="00925F52" w:rsidRPr="006E2988" w14:paraId="56D591FF" w14:textId="77777777" w:rsidTr="00777E85">
        <w:tc>
          <w:tcPr>
            <w:tcW w:w="1087" w:type="pct"/>
            <w:tcPrChange w:id="4045" w:author="OMH CKO" w:date="2018-04-17T12:27:00Z">
              <w:tcPr>
                <w:tcW w:w="1087" w:type="pct"/>
              </w:tcPr>
            </w:tcPrChange>
          </w:tcPr>
          <w:p w14:paraId="1191B7A1" w14:textId="77777777" w:rsidR="00925F52" w:rsidRPr="00C51F1A" w:rsidRDefault="00925F52" w:rsidP="00826112">
            <w:pPr>
              <w:rPr>
                <w:lang w:val="sk-SK"/>
              </w:rPr>
            </w:pPr>
            <w:r w:rsidRPr="00C51F1A">
              <w:t>RO</w:t>
            </w:r>
          </w:p>
        </w:tc>
        <w:tc>
          <w:tcPr>
            <w:tcW w:w="3913" w:type="pct"/>
            <w:tcPrChange w:id="4046" w:author="OMH CKO" w:date="2018-04-17T12:27:00Z">
              <w:tcPr>
                <w:tcW w:w="3913" w:type="pct"/>
              </w:tcPr>
            </w:tcPrChange>
          </w:tcPr>
          <w:p w14:paraId="1E3E4B25" w14:textId="77777777" w:rsidR="00925F52" w:rsidRPr="00C51F1A" w:rsidRDefault="00925F52" w:rsidP="00826112">
            <w:pPr>
              <w:rPr>
                <w:lang w:val="sk-SK"/>
              </w:rPr>
            </w:pPr>
            <w:proofErr w:type="spellStart"/>
            <w:r w:rsidRPr="00C51F1A">
              <w:t>Riadiaci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orgán</w:t>
            </w:r>
            <w:proofErr w:type="spellEnd"/>
          </w:p>
        </w:tc>
      </w:tr>
      <w:tr w:rsidR="00925F52" w:rsidRPr="006E2988" w14:paraId="134D3F89" w14:textId="77777777" w:rsidTr="00777E85">
        <w:tc>
          <w:tcPr>
            <w:tcW w:w="1087" w:type="pct"/>
            <w:tcPrChange w:id="4047" w:author="OMH CKO" w:date="2018-04-17T12:27:00Z">
              <w:tcPr>
                <w:tcW w:w="1087" w:type="pct"/>
              </w:tcPr>
            </w:tcPrChange>
          </w:tcPr>
          <w:p w14:paraId="5A4ECF62" w14:textId="77777777" w:rsidR="00925F52" w:rsidRPr="00C51F1A" w:rsidRDefault="00925F52" w:rsidP="00826112">
            <w:pPr>
              <w:rPr>
                <w:lang w:val="sk-SK"/>
              </w:rPr>
            </w:pPr>
            <w:r w:rsidRPr="00C51F1A">
              <w:t>SAP</w:t>
            </w:r>
          </w:p>
        </w:tc>
        <w:tc>
          <w:tcPr>
            <w:tcW w:w="3913" w:type="pct"/>
            <w:tcPrChange w:id="4048" w:author="OMH CKO" w:date="2018-04-17T12:27:00Z">
              <w:tcPr>
                <w:tcW w:w="3913" w:type="pct"/>
              </w:tcPr>
            </w:tcPrChange>
          </w:tcPr>
          <w:p w14:paraId="1C76C416" w14:textId="77777777" w:rsidR="00925F52" w:rsidRPr="00C51F1A" w:rsidRDefault="00925F52" w:rsidP="00826112">
            <w:pPr>
              <w:rPr>
                <w:lang w:val="sk-SK"/>
              </w:rPr>
            </w:pPr>
            <w:proofErr w:type="spellStart"/>
            <w:r w:rsidRPr="00C51F1A">
              <w:t>Spoločný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akčný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plán</w:t>
            </w:r>
            <w:proofErr w:type="spellEnd"/>
          </w:p>
        </w:tc>
      </w:tr>
      <w:tr w:rsidR="00826112" w:rsidRPr="006E2988" w14:paraId="25CB6D97" w14:textId="77777777" w:rsidTr="00777E85">
        <w:tc>
          <w:tcPr>
            <w:tcW w:w="1087" w:type="pct"/>
            <w:tcPrChange w:id="4049" w:author="OMH CKO" w:date="2018-04-17T12:27:00Z">
              <w:tcPr>
                <w:tcW w:w="1087" w:type="pct"/>
              </w:tcPr>
            </w:tcPrChange>
          </w:tcPr>
          <w:p w14:paraId="158B1F72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SFC2014</w:t>
            </w:r>
          </w:p>
        </w:tc>
        <w:tc>
          <w:tcPr>
            <w:tcW w:w="3913" w:type="pct"/>
            <w:tcPrChange w:id="4050" w:author="OMH CKO" w:date="2018-04-17T12:27:00Z">
              <w:tcPr>
                <w:tcW w:w="3913" w:type="pct"/>
              </w:tcPr>
            </w:tcPrChange>
          </w:tcPr>
          <w:p w14:paraId="1542267E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rPr>
                <w:lang w:val="sk-SK"/>
                <w:rPrChange w:id="4051" w:author="OMH CKO" w:date="2018-04-17T12:27:00Z">
                  <w:rPr>
                    <w:lang w:val="fr-FR"/>
                  </w:rPr>
                </w:rPrChange>
              </w:rPr>
              <w:t>Systém Európskej únie pre riadenie fondov v programovom období 2014 - 2020</w:t>
            </w:r>
          </w:p>
        </w:tc>
      </w:tr>
      <w:tr w:rsidR="00121DBD" w:rsidRPr="006E2988" w14:paraId="0D9367D6" w14:textId="77777777" w:rsidTr="00777E85">
        <w:tc>
          <w:tcPr>
            <w:tcW w:w="1087" w:type="pct"/>
            <w:tcPrChange w:id="4052" w:author="OMH CKO" w:date="2018-04-17T12:27:00Z">
              <w:tcPr>
                <w:tcW w:w="1087" w:type="pct"/>
              </w:tcPr>
            </w:tcPrChange>
          </w:tcPr>
          <w:p w14:paraId="08380E14" w14:textId="77777777" w:rsidR="00121DBD" w:rsidRPr="00C51F1A" w:rsidRDefault="00121DBD" w:rsidP="00826112">
            <w:pPr>
              <w:rPr>
                <w:lang w:val="sk-SK"/>
              </w:rPr>
            </w:pPr>
            <w:r w:rsidRPr="00C51F1A">
              <w:t>SO</w:t>
            </w:r>
          </w:p>
        </w:tc>
        <w:tc>
          <w:tcPr>
            <w:tcW w:w="3913" w:type="pct"/>
            <w:tcPrChange w:id="4053" w:author="OMH CKO" w:date="2018-04-17T12:27:00Z">
              <w:tcPr>
                <w:tcW w:w="3913" w:type="pct"/>
              </w:tcPr>
            </w:tcPrChange>
          </w:tcPr>
          <w:p w14:paraId="6980CF08" w14:textId="77777777" w:rsidR="00121DBD" w:rsidRPr="00C51F1A" w:rsidRDefault="00121DBD" w:rsidP="00826112">
            <w:pPr>
              <w:rPr>
                <w:lang w:val="sk-SK"/>
              </w:rPr>
            </w:pPr>
            <w:proofErr w:type="spellStart"/>
            <w:r w:rsidRPr="00C51F1A">
              <w:t>Sprostredkovateľský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orgán</w:t>
            </w:r>
            <w:proofErr w:type="spellEnd"/>
          </w:p>
        </w:tc>
      </w:tr>
      <w:tr w:rsidR="009D1566" w:rsidRPr="006E2988" w14:paraId="06C34ED1" w14:textId="77777777" w:rsidTr="00777E85">
        <w:tc>
          <w:tcPr>
            <w:tcW w:w="1087" w:type="pct"/>
            <w:tcPrChange w:id="4054" w:author="OMH CKO" w:date="2018-04-17T12:27:00Z">
              <w:tcPr>
                <w:tcW w:w="1087" w:type="pct"/>
              </w:tcPr>
            </w:tcPrChange>
          </w:tcPr>
          <w:p w14:paraId="6B032EDE" w14:textId="77777777" w:rsidR="009D1566" w:rsidRPr="00C51F1A" w:rsidRDefault="009D1566" w:rsidP="00826112">
            <w:pPr>
              <w:rPr>
                <w:lang w:val="sk-SK"/>
                <w:rPrChange w:id="4055" w:author="OMH CKO" w:date="2018-04-17T12:27:00Z">
                  <w:rPr/>
                </w:rPrChange>
              </w:rPr>
            </w:pPr>
            <w:r w:rsidRPr="00C51F1A">
              <w:t>SRP</w:t>
            </w:r>
          </w:p>
        </w:tc>
        <w:tc>
          <w:tcPr>
            <w:tcW w:w="3913" w:type="pct"/>
            <w:tcPrChange w:id="4056" w:author="OMH CKO" w:date="2018-04-17T12:27:00Z">
              <w:tcPr>
                <w:tcW w:w="3913" w:type="pct"/>
              </w:tcPr>
            </w:tcPrChange>
          </w:tcPr>
          <w:p w14:paraId="7429E857" w14:textId="77777777" w:rsidR="009D1566" w:rsidRPr="00C51F1A" w:rsidRDefault="009D1566" w:rsidP="00826112">
            <w:pPr>
              <w:rPr>
                <w:lang w:val="sk-SK"/>
                <w:rPrChange w:id="4057" w:author="OMH CKO" w:date="2018-04-17T12:27:00Z">
                  <w:rPr/>
                </w:rPrChange>
              </w:rPr>
            </w:pPr>
            <w:proofErr w:type="spellStart"/>
            <w:r w:rsidRPr="00C51F1A">
              <w:t>Spoločná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rybárska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politika</w:t>
            </w:r>
            <w:proofErr w:type="spellEnd"/>
          </w:p>
        </w:tc>
      </w:tr>
      <w:tr w:rsidR="00826112" w:rsidRPr="006E2988" w14:paraId="1BDE6E6D" w14:textId="77777777" w:rsidTr="00777E85">
        <w:tc>
          <w:tcPr>
            <w:tcW w:w="1087" w:type="pct"/>
            <w:tcPrChange w:id="4058" w:author="OMH CKO" w:date="2018-04-17T12:27:00Z">
              <w:tcPr>
                <w:tcW w:w="1087" w:type="pct"/>
              </w:tcPr>
            </w:tcPrChange>
          </w:tcPr>
          <w:p w14:paraId="0DB3491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TP</w:t>
            </w:r>
          </w:p>
        </w:tc>
        <w:tc>
          <w:tcPr>
            <w:tcW w:w="3913" w:type="pct"/>
            <w:tcPrChange w:id="4059" w:author="OMH CKO" w:date="2018-04-17T12:27:00Z">
              <w:tcPr>
                <w:tcW w:w="3913" w:type="pct"/>
              </w:tcPr>
            </w:tcPrChange>
          </w:tcPr>
          <w:p w14:paraId="3208EFA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Technická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pomoc</w:t>
            </w:r>
            <w:proofErr w:type="spellEnd"/>
          </w:p>
        </w:tc>
      </w:tr>
      <w:tr w:rsidR="00263CD9" w:rsidRPr="006E2988" w14:paraId="09117231" w14:textId="77777777" w:rsidTr="00777E85">
        <w:tc>
          <w:tcPr>
            <w:tcW w:w="1087" w:type="pct"/>
            <w:tcPrChange w:id="4060" w:author="OMH CKO" w:date="2018-04-17T12:27:00Z">
              <w:tcPr>
                <w:tcW w:w="1087" w:type="pct"/>
              </w:tcPr>
            </w:tcPrChange>
          </w:tcPr>
          <w:p w14:paraId="3F3F0B23" w14:textId="77777777" w:rsidR="00263CD9" w:rsidRPr="00C51F1A" w:rsidRDefault="00263CD9" w:rsidP="00826112">
            <w:pPr>
              <w:rPr>
                <w:lang w:val="sk-SK"/>
              </w:rPr>
            </w:pPr>
            <w:r w:rsidRPr="00C51F1A">
              <w:t>UMR</w:t>
            </w:r>
          </w:p>
        </w:tc>
        <w:tc>
          <w:tcPr>
            <w:tcW w:w="3913" w:type="pct"/>
            <w:tcPrChange w:id="4061" w:author="OMH CKO" w:date="2018-04-17T12:27:00Z">
              <w:tcPr>
                <w:tcW w:w="3913" w:type="pct"/>
              </w:tcPr>
            </w:tcPrChange>
          </w:tcPr>
          <w:p w14:paraId="709B18C0" w14:textId="77777777" w:rsidR="00263CD9" w:rsidRPr="00C51F1A" w:rsidRDefault="00263CD9" w:rsidP="00826112">
            <w:pPr>
              <w:rPr>
                <w:lang w:val="sk-SK"/>
              </w:rPr>
            </w:pPr>
            <w:proofErr w:type="spellStart"/>
            <w:r w:rsidRPr="00C51F1A">
              <w:t>Udržateľný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mestský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</w:p>
        </w:tc>
      </w:tr>
      <w:tr w:rsidR="00302043" w:rsidRPr="006E2988" w14:paraId="0A5840BF" w14:textId="77777777" w:rsidTr="00777E85">
        <w:tc>
          <w:tcPr>
            <w:tcW w:w="1087" w:type="pct"/>
            <w:tcPrChange w:id="4062" w:author="OMH CKO" w:date="2018-04-17T12:27:00Z">
              <w:tcPr>
                <w:tcW w:w="1087" w:type="pct"/>
              </w:tcPr>
            </w:tcPrChange>
          </w:tcPr>
          <w:p w14:paraId="7D567FC3" w14:textId="77777777" w:rsidR="00302043" w:rsidRPr="00C51F1A" w:rsidRDefault="00302043" w:rsidP="00826112">
            <w:pPr>
              <w:rPr>
                <w:ins w:id="4063" w:author="OMH CKO" w:date="2018-04-17T12:27:00Z"/>
                <w:lang w:val="sk-SK"/>
              </w:rPr>
            </w:pPr>
            <w:r w:rsidRPr="00C51F1A">
              <w:t>UR</w:t>
            </w:r>
          </w:p>
          <w:p w14:paraId="7A70645B" w14:textId="77777777" w:rsidR="006601AC" w:rsidRPr="00C51F1A" w:rsidRDefault="006601AC" w:rsidP="00826112">
            <w:pPr>
              <w:rPr>
                <w:ins w:id="4064" w:author="OMH CKO" w:date="2018-04-17T12:27:00Z"/>
                <w:lang w:val="sk-SK"/>
              </w:rPr>
            </w:pPr>
            <w:ins w:id="4065" w:author="OMH CKO" w:date="2018-04-17T12:27:00Z">
              <w:r w:rsidRPr="00C51F1A">
                <w:rPr>
                  <w:lang w:val="sk-SK"/>
                </w:rPr>
                <w:t>VS</w:t>
              </w:r>
            </w:ins>
          </w:p>
          <w:p w14:paraId="44C6F576" w14:textId="77777777" w:rsidR="006601AC" w:rsidRPr="00C51F1A" w:rsidRDefault="006601AC" w:rsidP="00826112">
            <w:pPr>
              <w:rPr>
                <w:lang w:val="sk-SK"/>
              </w:rPr>
            </w:pPr>
            <w:ins w:id="4066" w:author="OMH CKO" w:date="2018-04-17T12:27:00Z">
              <w:r w:rsidRPr="00C51F1A">
                <w:rPr>
                  <w:lang w:val="sk-SK"/>
                </w:rPr>
                <w:t>ZS</w:t>
              </w:r>
            </w:ins>
          </w:p>
        </w:tc>
        <w:tc>
          <w:tcPr>
            <w:tcW w:w="3913" w:type="pct"/>
            <w:tcPrChange w:id="4067" w:author="OMH CKO" w:date="2018-04-17T12:27:00Z">
              <w:tcPr>
                <w:tcW w:w="3913" w:type="pct"/>
              </w:tcPr>
            </w:tcPrChange>
          </w:tcPr>
          <w:p w14:paraId="1FC39A31" w14:textId="77777777" w:rsidR="00302043" w:rsidRPr="00C51F1A" w:rsidRDefault="00302043" w:rsidP="00826112">
            <w:pPr>
              <w:rPr>
                <w:ins w:id="4068" w:author="OMH CKO" w:date="2018-04-17T12:27:00Z"/>
                <w:lang w:val="sk-SK"/>
              </w:rPr>
            </w:pPr>
            <w:proofErr w:type="spellStart"/>
            <w:r w:rsidRPr="00C51F1A">
              <w:t>Udržateľný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</w:p>
          <w:p w14:paraId="2DFF19FA" w14:textId="77777777" w:rsidR="006601AC" w:rsidRPr="00C51F1A" w:rsidRDefault="006601AC" w:rsidP="00826112">
            <w:pPr>
              <w:rPr>
                <w:ins w:id="4069" w:author="OMH CKO" w:date="2018-04-17T12:27:00Z"/>
                <w:lang w:val="sk-SK"/>
              </w:rPr>
            </w:pPr>
            <w:ins w:id="4070" w:author="OMH CKO" w:date="2018-04-17T12:27:00Z">
              <w:r w:rsidRPr="00C51F1A">
                <w:rPr>
                  <w:lang w:val="sk-SK"/>
                </w:rPr>
                <w:t>Výročná správa o vykonávaní program</w:t>
              </w:r>
              <w:r w:rsidR="00C51F1A" w:rsidRPr="00C51F1A">
                <w:rPr>
                  <w:lang w:val="sk-SK"/>
                </w:rPr>
                <w:t>u</w:t>
              </w:r>
              <w:r w:rsidRPr="00C51F1A">
                <w:rPr>
                  <w:lang w:val="sk-SK"/>
                </w:rPr>
                <w:t xml:space="preserve"> </w:t>
              </w:r>
            </w:ins>
          </w:p>
          <w:p w14:paraId="2E944CEF" w14:textId="77777777" w:rsidR="006601AC" w:rsidRPr="00C51F1A" w:rsidRDefault="006601AC" w:rsidP="00826112">
            <w:pPr>
              <w:rPr>
                <w:lang w:val="sk-SK"/>
              </w:rPr>
            </w:pPr>
            <w:moveToRangeStart w:id="4071" w:author="OMH CKO" w:date="2018-04-17T12:27:00Z" w:name="move511731382"/>
            <w:proofErr w:type="spellStart"/>
            <w:moveTo w:id="4072" w:author="OMH CKO" w:date="2018-04-17T12:27:00Z">
              <w:r w:rsidRPr="00C51F1A">
                <w:t>Záverečná</w:t>
              </w:r>
              <w:proofErr w:type="spellEnd"/>
              <w:r w:rsidRPr="00C51F1A">
                <w:t xml:space="preserve"> </w:t>
              </w:r>
              <w:proofErr w:type="spellStart"/>
              <w:r w:rsidRPr="00C51F1A">
                <w:t>správa</w:t>
              </w:r>
              <w:proofErr w:type="spellEnd"/>
              <w:r w:rsidRPr="00C51F1A">
                <w:t xml:space="preserve"> </w:t>
              </w:r>
            </w:moveTo>
            <w:moveToRangeEnd w:id="4071"/>
          </w:p>
        </w:tc>
      </w:tr>
      <w:tr w:rsidR="00302043" w:rsidRPr="006E2988" w14:paraId="32ACAD0E" w14:textId="77777777" w:rsidTr="00777E85">
        <w:tc>
          <w:tcPr>
            <w:tcW w:w="1087" w:type="pct"/>
            <w:tcPrChange w:id="4073" w:author="OMH CKO" w:date="2018-04-17T12:27:00Z">
              <w:tcPr>
                <w:tcW w:w="1087" w:type="pct"/>
              </w:tcPr>
            </w:tcPrChange>
          </w:tcPr>
          <w:p w14:paraId="76B8A3A5" w14:textId="77777777" w:rsidR="00302043" w:rsidRPr="006E2988" w:rsidRDefault="00302043" w:rsidP="00826112">
            <w:pPr>
              <w:rPr>
                <w:lang w:val="sk-SK"/>
              </w:rPr>
            </w:pPr>
          </w:p>
        </w:tc>
        <w:tc>
          <w:tcPr>
            <w:tcW w:w="3913" w:type="pct"/>
            <w:tcPrChange w:id="4074" w:author="OMH CKO" w:date="2018-04-17T12:27:00Z">
              <w:tcPr>
                <w:tcW w:w="3913" w:type="pct"/>
              </w:tcPr>
            </w:tcPrChange>
          </w:tcPr>
          <w:p w14:paraId="246ADCFD" w14:textId="77777777" w:rsidR="00302043" w:rsidRPr="006E2988" w:rsidRDefault="00302043" w:rsidP="00826112">
            <w:pPr>
              <w:rPr>
                <w:lang w:val="sk-SK"/>
              </w:rPr>
            </w:pPr>
          </w:p>
        </w:tc>
      </w:tr>
    </w:tbl>
    <w:p w14:paraId="2577AF14" w14:textId="77777777" w:rsidR="00632F2B" w:rsidRDefault="00632F2B" w:rsidP="008672C3">
      <w:pPr>
        <w:pStyle w:val="MPCKO3"/>
      </w:pPr>
      <w:bookmarkStart w:id="4075" w:name="_Toc510701118"/>
      <w:bookmarkStart w:id="4076" w:name="_Toc428368010"/>
      <w:r>
        <w:lastRenderedPageBreak/>
        <w:t>Príloha I</w:t>
      </w:r>
      <w:bookmarkEnd w:id="4075"/>
      <w:bookmarkEnd w:id="4076"/>
      <w:ins w:id="4077" w:author="OMH CKO" w:date="2018-04-17T12:27:00Z">
        <w:r w:rsidR="00F33840">
          <w:t> Zhrnutie pre občanov</w:t>
        </w:r>
      </w:ins>
    </w:p>
    <w:p w14:paraId="7B84668F" w14:textId="77777777" w:rsidR="00632F2B" w:rsidRDefault="00632F2B" w:rsidP="00F41510"/>
    <w:p w14:paraId="215F630E" w14:textId="77777777" w:rsidR="00632F2B" w:rsidRPr="00F41510" w:rsidRDefault="0042499B" w:rsidP="00F41510">
      <w:pPr>
        <w:jc w:val="center"/>
        <w:rPr>
          <w:b/>
          <w:sz w:val="28"/>
          <w:szCs w:val="28"/>
        </w:rPr>
      </w:pPr>
      <w:r w:rsidRPr="00F41510">
        <w:rPr>
          <w:b/>
          <w:sz w:val="28"/>
          <w:szCs w:val="28"/>
        </w:rPr>
        <w:t>Vykonávanie programu...v roku...</w:t>
      </w:r>
    </w:p>
    <w:p w14:paraId="6367C12A" w14:textId="77777777" w:rsidR="0042499B" w:rsidRDefault="0042499B" w:rsidP="00F41510">
      <w:pPr>
        <w:jc w:val="center"/>
        <w:rPr>
          <w:b/>
        </w:rPr>
      </w:pPr>
    </w:p>
    <w:p w14:paraId="1E6A4120" w14:textId="77777777" w:rsidR="0042499B" w:rsidRPr="00F41510" w:rsidRDefault="0042499B" w:rsidP="00F41510">
      <w:pPr>
        <w:pStyle w:val="Odsekzoznamu"/>
        <w:numPr>
          <w:ilvl w:val="0"/>
          <w:numId w:val="43"/>
        </w:numPr>
        <w:ind w:left="426"/>
        <w:rPr>
          <w:b/>
        </w:rPr>
      </w:pPr>
      <w:r w:rsidRPr="00F41510">
        <w:rPr>
          <w:b/>
        </w:rPr>
        <w:t>Prehľad o vykonávaní programu</w:t>
      </w:r>
      <w:r w:rsidR="00851085" w:rsidRPr="00F41510">
        <w:rPr>
          <w:b/>
        </w:rPr>
        <w:t xml:space="preserve"> (</w:t>
      </w:r>
      <w:r w:rsidR="00851085" w:rsidRPr="00F41510">
        <w:t>max. 1 strana textu</w:t>
      </w:r>
      <w:r w:rsidR="00851085" w:rsidRPr="00F41510">
        <w:rPr>
          <w:b/>
        </w:rPr>
        <w:t>)</w:t>
      </w:r>
    </w:p>
    <w:p w14:paraId="6D512C6F" w14:textId="77777777" w:rsidR="0042499B" w:rsidRDefault="0042499B">
      <w:pPr>
        <w:rPr>
          <w:b/>
        </w:rPr>
      </w:pPr>
    </w:p>
    <w:p w14:paraId="5E2286EC" w14:textId="1AF933B0" w:rsidR="0042499B" w:rsidRDefault="005F6F2F" w:rsidP="00F41510">
      <w:pPr>
        <w:ind w:firstLine="426"/>
      </w:pPr>
      <w:r>
        <w:t xml:space="preserve">Kapitola I.2 </w:t>
      </w:r>
      <w:del w:id="4078" w:author="OMH CKO" w:date="2018-04-17T12:27:00Z">
        <w:r>
          <w:delText xml:space="preserve">alebo II.2 </w:delText>
        </w:r>
      </w:del>
      <w:r w:rsidR="0030693E" w:rsidRPr="00F41510">
        <w:t xml:space="preserve"> výročnej/záverečnej správy</w:t>
      </w:r>
    </w:p>
    <w:p w14:paraId="6D9EFB73" w14:textId="77777777" w:rsidR="0022469B" w:rsidRDefault="0022469B" w:rsidP="00F41510">
      <w:pPr>
        <w:ind w:firstLine="426"/>
      </w:pPr>
    </w:p>
    <w:p w14:paraId="07216451" w14:textId="77777777" w:rsidR="0022469B" w:rsidRDefault="0022469B">
      <w:pPr>
        <w:ind w:firstLine="426"/>
        <w:sectPr w:rsidR="0022469B" w:rsidSect="00851085">
          <w:headerReference w:type="default" r:id="rId41"/>
          <w:footerReference w:type="default" r:id="rId42"/>
          <w:footerReference w:type="first" r:id="rId4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7121C84" w14:textId="77777777" w:rsidR="0022469B" w:rsidRDefault="0022469B" w:rsidP="0022469B">
      <w:pPr>
        <w:rPr>
          <w:b/>
        </w:rPr>
      </w:pPr>
    </w:p>
    <w:p w14:paraId="7CDCCA6B" w14:textId="7B5C5B92" w:rsidR="0022469B" w:rsidRDefault="0022469B" w:rsidP="0022469B">
      <w:pPr>
        <w:pStyle w:val="Odsekzoznamu"/>
        <w:numPr>
          <w:ilvl w:val="0"/>
          <w:numId w:val="43"/>
        </w:numPr>
        <w:rPr>
          <w:b/>
        </w:rPr>
      </w:pPr>
      <w:r>
        <w:rPr>
          <w:b/>
        </w:rPr>
        <w:t>Pokrok v kontrahovaní</w:t>
      </w:r>
      <w:ins w:id="4104" w:author="OMH CKO" w:date="2018-04-17T12:27:00Z">
        <w:r w:rsidR="00730AF9">
          <w:rPr>
            <w:rStyle w:val="Odkaznapoznmkupodiarou"/>
            <w:b/>
          </w:rPr>
          <w:footnoteReference w:id="22"/>
        </w:r>
      </w:ins>
      <w:r>
        <w:rPr>
          <w:b/>
        </w:rPr>
        <w:t xml:space="preserve"> a čerpaní</w:t>
      </w:r>
      <w:ins w:id="4107" w:author="OMH CKO" w:date="2018-04-17T12:27:00Z">
        <w:r w:rsidR="00730AF9">
          <w:rPr>
            <w:rStyle w:val="Odkaznapoznmkupodiarou"/>
            <w:b/>
          </w:rPr>
          <w:footnoteReference w:id="23"/>
        </w:r>
      </w:ins>
      <w:r>
        <w:rPr>
          <w:b/>
        </w:rPr>
        <w:t xml:space="preserve"> finančných prostriedkov programu (</w:t>
      </w:r>
      <w:del w:id="4110" w:author="OMH CKO" w:date="2018-04-17T12:27:00Z">
        <w:r>
          <w:rPr>
            <w:b/>
          </w:rPr>
          <w:delText xml:space="preserve">podpora </w:delText>
        </w:r>
      </w:del>
      <w:r>
        <w:rPr>
          <w:b/>
        </w:rPr>
        <w:t>EÚ</w:t>
      </w:r>
      <w:r w:rsidR="004E3F09">
        <w:rPr>
          <w:b/>
        </w:rPr>
        <w:t xml:space="preserve"> </w:t>
      </w:r>
      <w:del w:id="4111" w:author="OMH CKO" w:date="2018-04-17T12:27:00Z">
        <w:r>
          <w:rPr>
            <w:b/>
          </w:rPr>
          <w:delText>+ národné spolufinancovanie</w:delText>
        </w:r>
      </w:del>
      <w:ins w:id="4112" w:author="OMH CKO" w:date="2018-04-17T12:27:00Z">
        <w:r w:rsidR="004E3F09">
          <w:rPr>
            <w:b/>
          </w:rPr>
          <w:t>zdroj</w:t>
        </w:r>
      </w:ins>
      <w:r>
        <w:rPr>
          <w:b/>
        </w:rPr>
        <w:t>)</w:t>
      </w:r>
    </w:p>
    <w:p w14:paraId="3D4E5C3D" w14:textId="77777777" w:rsidR="0022469B" w:rsidRDefault="0022469B" w:rsidP="0022469B">
      <w:pPr>
        <w:pStyle w:val="Odsekzoznamu"/>
        <w:rPr>
          <w:b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2117"/>
        <w:gridCol w:w="1862"/>
        <w:gridCol w:w="2033"/>
        <w:gridCol w:w="2015"/>
        <w:gridCol w:w="1567"/>
        <w:gridCol w:w="1689"/>
        <w:gridCol w:w="1991"/>
      </w:tblGrid>
      <w:tr w:rsidR="00F65AB8" w14:paraId="4EE9CD1C" w14:textId="77777777" w:rsidTr="004C0CC2">
        <w:trPr>
          <w:trHeight w:val="1003"/>
        </w:trPr>
        <w:tc>
          <w:tcPr>
            <w:tcW w:w="2138" w:type="dxa"/>
            <w:vMerge w:val="restart"/>
            <w:shd w:val="clear" w:color="auto" w:fill="B8CCE4" w:themeFill="accent1" w:themeFillTint="66"/>
            <w:vAlign w:val="center"/>
          </w:tcPr>
          <w:p w14:paraId="02356342" w14:textId="77777777" w:rsidR="00DA2E12" w:rsidRPr="00BF22BD" w:rsidRDefault="00DA2E12" w:rsidP="004C0C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Operačný p</w:t>
            </w:r>
            <w:r w:rsidRPr="00BF22BD">
              <w:rPr>
                <w:b/>
                <w:bCs/>
                <w:sz w:val="18"/>
                <w:szCs w:val="18"/>
              </w:rPr>
              <w:t>rogram</w:t>
            </w:r>
            <w:r>
              <w:rPr>
                <w:b/>
                <w:bCs/>
                <w:sz w:val="18"/>
                <w:szCs w:val="18"/>
              </w:rPr>
              <w:t xml:space="preserve">/program </w:t>
            </w:r>
            <w:ins w:id="4113" w:author="OMH CKO" w:date="2018-04-17T12:27:00Z">
              <w:r w:rsidR="00370C10">
                <w:rPr>
                  <w:b/>
                  <w:bCs/>
                  <w:sz w:val="18"/>
                  <w:szCs w:val="18"/>
                </w:rPr>
                <w:t xml:space="preserve">cezhraničnej </w:t>
              </w:r>
            </w:ins>
            <w:r>
              <w:rPr>
                <w:b/>
                <w:bCs/>
                <w:sz w:val="18"/>
                <w:szCs w:val="18"/>
              </w:rPr>
              <w:t>spolupráce</w:t>
            </w:r>
          </w:p>
          <w:p w14:paraId="552D9F4F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905" w:type="dxa"/>
            <w:vMerge w:val="restart"/>
            <w:shd w:val="clear" w:color="auto" w:fill="B8CCE4" w:themeFill="accent1" w:themeFillTint="66"/>
            <w:vAlign w:val="center"/>
          </w:tcPr>
          <w:p w14:paraId="52458CB7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 xml:space="preserve">Celková alokácia </w:t>
            </w:r>
          </w:p>
          <w:p w14:paraId="5134325A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5A7C99C9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9248DDB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2061" w:type="dxa"/>
            <w:vMerge w:val="restart"/>
            <w:shd w:val="clear" w:color="auto" w:fill="B8CCE4" w:themeFill="accent1" w:themeFillTint="66"/>
            <w:vAlign w:val="center"/>
          </w:tcPr>
          <w:p w14:paraId="0A630299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Kontrahovanie k 31.12. roku n</w:t>
            </w:r>
          </w:p>
          <w:p w14:paraId="13675AC3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F11A0A3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2044" w:type="dxa"/>
            <w:vMerge w:val="restart"/>
            <w:shd w:val="clear" w:color="auto" w:fill="B8CCE4" w:themeFill="accent1" w:themeFillTint="66"/>
            <w:vAlign w:val="center"/>
          </w:tcPr>
          <w:p w14:paraId="624C7716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 xml:space="preserve">Podiel </w:t>
            </w:r>
            <w:r>
              <w:rPr>
                <w:b/>
                <w:bCs/>
                <w:sz w:val="18"/>
                <w:szCs w:val="18"/>
              </w:rPr>
              <w:t>kontrahovania</w:t>
            </w:r>
          </w:p>
          <w:p w14:paraId="2A817A29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F22BD">
              <w:rPr>
                <w:b/>
                <w:bCs/>
                <w:sz w:val="18"/>
                <w:szCs w:val="18"/>
              </w:rPr>
              <w:t xml:space="preserve">na záväzku </w:t>
            </w:r>
          </w:p>
          <w:p w14:paraId="44383157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3AC9A428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64AB6C4B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 w:rsidRPr="00BF22BD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48" w:type="dxa"/>
            <w:gridSpan w:val="2"/>
            <w:shd w:val="clear" w:color="auto" w:fill="B8CCE4" w:themeFill="accent1" w:themeFillTint="66"/>
            <w:vAlign w:val="center"/>
          </w:tcPr>
          <w:p w14:paraId="1F666A51" w14:textId="77777777" w:rsidR="00DA2E12" w:rsidRDefault="00DA2E1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Ročný nárast</w:t>
            </w:r>
          </w:p>
          <w:p w14:paraId="37095C93" w14:textId="77777777" w:rsidR="00DA2E12" w:rsidRDefault="00DA2E12" w:rsidP="00F41510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  <w:vMerge w:val="restart"/>
            <w:shd w:val="clear" w:color="auto" w:fill="B8CCE4" w:themeFill="accent1" w:themeFillTint="66"/>
            <w:vAlign w:val="center"/>
          </w:tcPr>
          <w:p w14:paraId="7D314140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>Ne</w:t>
            </w:r>
            <w:r>
              <w:rPr>
                <w:b/>
                <w:bCs/>
                <w:sz w:val="18"/>
                <w:szCs w:val="18"/>
              </w:rPr>
              <w:t>zakontrahovaný</w:t>
            </w:r>
            <w:r w:rsidRPr="00BF22BD">
              <w:rPr>
                <w:b/>
                <w:bCs/>
                <w:sz w:val="18"/>
                <w:szCs w:val="18"/>
              </w:rPr>
              <w:t xml:space="preserve"> zostatok alokácie</w:t>
            </w:r>
          </w:p>
          <w:p w14:paraId="65A129E3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2D0CA32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</w:tr>
      <w:tr w:rsidR="00DA2E12" w14:paraId="02B484BC" w14:textId="77777777" w:rsidTr="004C0CC2">
        <w:trPr>
          <w:trHeight w:val="252"/>
          <w:ins w:id="4114" w:author="OMH CKO" w:date="2018-04-17T12:27:00Z"/>
        </w:trPr>
        <w:tc>
          <w:tcPr>
            <w:tcW w:w="2138" w:type="dxa"/>
            <w:vMerge/>
            <w:shd w:val="clear" w:color="auto" w:fill="B8CCE4" w:themeFill="accent1" w:themeFillTint="66"/>
            <w:vAlign w:val="center"/>
          </w:tcPr>
          <w:p w14:paraId="7A6E8934" w14:textId="77777777" w:rsidR="00DA2E12" w:rsidRDefault="00DA2E12" w:rsidP="004C0CC2">
            <w:pPr>
              <w:jc w:val="center"/>
              <w:rPr>
                <w:ins w:id="4115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  <w:vMerge/>
            <w:shd w:val="clear" w:color="auto" w:fill="B8CCE4" w:themeFill="accent1" w:themeFillTint="66"/>
            <w:vAlign w:val="center"/>
          </w:tcPr>
          <w:p w14:paraId="7D928E84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16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2061" w:type="dxa"/>
            <w:vMerge/>
            <w:shd w:val="clear" w:color="auto" w:fill="B8CCE4" w:themeFill="accent1" w:themeFillTint="66"/>
            <w:vAlign w:val="center"/>
          </w:tcPr>
          <w:p w14:paraId="7A725D41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17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2044" w:type="dxa"/>
            <w:vMerge/>
            <w:shd w:val="clear" w:color="auto" w:fill="B8CCE4" w:themeFill="accent1" w:themeFillTint="66"/>
            <w:vAlign w:val="center"/>
          </w:tcPr>
          <w:p w14:paraId="107077D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18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B8CCE4" w:themeFill="accent1" w:themeFillTint="66"/>
            <w:vAlign w:val="center"/>
          </w:tcPr>
          <w:p w14:paraId="45B1EB8A" w14:textId="77777777" w:rsidR="00DA2E12" w:rsidRDefault="00DA2E12" w:rsidP="00DA2E12">
            <w:pPr>
              <w:pStyle w:val="Odsekzoznamu"/>
              <w:ind w:left="0"/>
              <w:jc w:val="center"/>
              <w:rPr>
                <w:ins w:id="4119" w:author="OMH CKO" w:date="2018-04-17T12:27:00Z"/>
                <w:b/>
                <w:bCs/>
                <w:sz w:val="18"/>
                <w:szCs w:val="18"/>
              </w:rPr>
            </w:pPr>
            <w:ins w:id="4120" w:author="OMH CKO" w:date="2018-04-17T12:27:00Z">
              <w:r>
                <w:rPr>
                  <w:b/>
                  <w:bCs/>
                  <w:sz w:val="18"/>
                  <w:szCs w:val="18"/>
                </w:rPr>
                <w:t>EUR</w:t>
              </w:r>
            </w:ins>
          </w:p>
        </w:tc>
        <w:tc>
          <w:tcPr>
            <w:tcW w:w="1740" w:type="dxa"/>
            <w:shd w:val="clear" w:color="auto" w:fill="B8CCE4" w:themeFill="accent1" w:themeFillTint="66"/>
            <w:vAlign w:val="center"/>
          </w:tcPr>
          <w:p w14:paraId="55A5D9B5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21" w:author="OMH CKO" w:date="2018-04-17T12:27:00Z"/>
                <w:b/>
                <w:bCs/>
                <w:sz w:val="18"/>
                <w:szCs w:val="18"/>
              </w:rPr>
            </w:pPr>
            <w:proofErr w:type="spellStart"/>
            <w:ins w:id="4122" w:author="OMH CKO" w:date="2018-04-17T12:27:00Z">
              <w:r>
                <w:rPr>
                  <w:b/>
                  <w:bCs/>
                  <w:sz w:val="18"/>
                  <w:szCs w:val="18"/>
                </w:rPr>
                <w:t>p.b</w:t>
              </w:r>
              <w:proofErr w:type="spellEnd"/>
              <w:r>
                <w:rPr>
                  <w:b/>
                  <w:bCs/>
                  <w:sz w:val="18"/>
                  <w:szCs w:val="18"/>
                </w:rPr>
                <w:t>.</w:t>
              </w:r>
            </w:ins>
          </w:p>
        </w:tc>
        <w:tc>
          <w:tcPr>
            <w:tcW w:w="2004" w:type="dxa"/>
            <w:vMerge/>
            <w:shd w:val="clear" w:color="auto" w:fill="B8CCE4" w:themeFill="accent1" w:themeFillTint="66"/>
            <w:vAlign w:val="center"/>
          </w:tcPr>
          <w:p w14:paraId="569DE70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23" w:author="OMH CKO" w:date="2018-04-17T12:27:00Z"/>
                <w:b/>
                <w:bCs/>
                <w:sz w:val="18"/>
                <w:szCs w:val="18"/>
              </w:rPr>
            </w:pPr>
          </w:p>
        </w:tc>
      </w:tr>
      <w:tr w:rsidR="00DA2E12" w14:paraId="52E71428" w14:textId="77777777" w:rsidTr="00F41510">
        <w:trPr>
          <w:ins w:id="4124" w:author="OMH CKO" w:date="2018-04-17T12:27:00Z"/>
        </w:trPr>
        <w:tc>
          <w:tcPr>
            <w:tcW w:w="2138" w:type="dxa"/>
            <w:vMerge/>
          </w:tcPr>
          <w:p w14:paraId="6254D292" w14:textId="77777777" w:rsidR="00DA2E12" w:rsidRDefault="00DA2E12" w:rsidP="004C0CC2">
            <w:pPr>
              <w:pStyle w:val="Odsekzoznamu"/>
              <w:ind w:left="0"/>
              <w:rPr>
                <w:ins w:id="4125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</w:tcPr>
          <w:p w14:paraId="6B1F26AC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26" w:author="OMH CKO" w:date="2018-04-17T12:27:00Z"/>
                <w:sz w:val="18"/>
                <w:szCs w:val="18"/>
              </w:rPr>
            </w:pPr>
            <w:ins w:id="4127" w:author="OMH CKO" w:date="2018-04-17T12:27:00Z">
              <w:r w:rsidRPr="00BF22BD">
                <w:rPr>
                  <w:sz w:val="18"/>
                  <w:szCs w:val="18"/>
                </w:rPr>
                <w:t>1</w:t>
              </w:r>
            </w:ins>
          </w:p>
        </w:tc>
        <w:tc>
          <w:tcPr>
            <w:tcW w:w="2061" w:type="dxa"/>
          </w:tcPr>
          <w:p w14:paraId="251B7A17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28" w:author="OMH CKO" w:date="2018-04-17T12:27:00Z"/>
                <w:sz w:val="18"/>
                <w:szCs w:val="18"/>
              </w:rPr>
            </w:pPr>
            <w:ins w:id="4129" w:author="OMH CKO" w:date="2018-04-17T12:27:00Z">
              <w:r w:rsidRPr="00BF22BD">
                <w:rPr>
                  <w:sz w:val="18"/>
                  <w:szCs w:val="18"/>
                </w:rPr>
                <w:t>2</w:t>
              </w:r>
            </w:ins>
          </w:p>
        </w:tc>
        <w:tc>
          <w:tcPr>
            <w:tcW w:w="2044" w:type="dxa"/>
          </w:tcPr>
          <w:p w14:paraId="2A278386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30" w:author="OMH CKO" w:date="2018-04-17T12:27:00Z"/>
                <w:sz w:val="18"/>
                <w:szCs w:val="18"/>
              </w:rPr>
            </w:pPr>
            <w:ins w:id="4131" w:author="OMH CKO" w:date="2018-04-17T12:27:00Z">
              <w:r w:rsidRPr="00BF22B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 xml:space="preserve"> = 2/1</w:t>
              </w:r>
            </w:ins>
          </w:p>
        </w:tc>
        <w:tc>
          <w:tcPr>
            <w:tcW w:w="1608" w:type="dxa"/>
          </w:tcPr>
          <w:p w14:paraId="48ED63E0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32" w:author="OMH CKO" w:date="2018-04-17T12:27:00Z"/>
                <w:sz w:val="18"/>
                <w:szCs w:val="18"/>
              </w:rPr>
            </w:pPr>
            <w:ins w:id="4133" w:author="OMH CKO" w:date="2018-04-17T12:27:00Z">
              <w:r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1740" w:type="dxa"/>
          </w:tcPr>
          <w:p w14:paraId="561D6B0E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34" w:author="OMH CKO" w:date="2018-04-17T12:27:00Z"/>
                <w:sz w:val="18"/>
                <w:szCs w:val="18"/>
              </w:rPr>
            </w:pPr>
            <w:ins w:id="4135" w:author="OMH CKO" w:date="2018-04-17T12:27:00Z">
              <w:r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2004" w:type="dxa"/>
          </w:tcPr>
          <w:p w14:paraId="41A0DA64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36" w:author="OMH CKO" w:date="2018-04-17T12:27:00Z"/>
                <w:sz w:val="18"/>
                <w:szCs w:val="18"/>
              </w:rPr>
            </w:pPr>
            <w:ins w:id="4137" w:author="OMH CKO" w:date="2018-04-17T12:27:00Z">
              <w:r>
                <w:rPr>
                  <w:sz w:val="18"/>
                  <w:szCs w:val="18"/>
                </w:rPr>
                <w:t>6 = 1-2</w:t>
              </w:r>
            </w:ins>
          </w:p>
        </w:tc>
      </w:tr>
      <w:tr w:rsidR="00DA2E12" w14:paraId="4640AEFE" w14:textId="77777777" w:rsidTr="00F41510">
        <w:trPr>
          <w:ins w:id="4138" w:author="OMH CKO" w:date="2018-04-17T12:27:00Z"/>
        </w:trPr>
        <w:tc>
          <w:tcPr>
            <w:tcW w:w="2138" w:type="dxa"/>
          </w:tcPr>
          <w:p w14:paraId="05FD169B" w14:textId="77777777" w:rsidR="00DA2E12" w:rsidRDefault="00DA2E12" w:rsidP="00002E22">
            <w:pPr>
              <w:pStyle w:val="Odsekzoznamu"/>
              <w:ind w:left="0"/>
              <w:rPr>
                <w:ins w:id="4139" w:author="OMH CKO" w:date="2018-04-17T12:27:00Z"/>
                <w:b/>
              </w:rPr>
            </w:pPr>
            <w:ins w:id="4140" w:author="OMH CKO" w:date="2018-04-17T12:27:00Z">
              <w:r>
                <w:rPr>
                  <w:b/>
                  <w:bCs/>
                  <w:sz w:val="18"/>
                  <w:szCs w:val="18"/>
                </w:rPr>
                <w:t>Prioritná os</w:t>
              </w:r>
            </w:ins>
          </w:p>
        </w:tc>
        <w:tc>
          <w:tcPr>
            <w:tcW w:w="1905" w:type="dxa"/>
          </w:tcPr>
          <w:p w14:paraId="5958E424" w14:textId="77777777" w:rsidR="00DA2E12" w:rsidRDefault="00DA2E12" w:rsidP="004C0CC2">
            <w:pPr>
              <w:pStyle w:val="Odsekzoznamu"/>
              <w:ind w:left="0"/>
              <w:rPr>
                <w:ins w:id="4141" w:author="OMH CKO" w:date="2018-04-17T12:27:00Z"/>
                <w:b/>
              </w:rPr>
            </w:pPr>
          </w:p>
        </w:tc>
        <w:tc>
          <w:tcPr>
            <w:tcW w:w="2061" w:type="dxa"/>
          </w:tcPr>
          <w:p w14:paraId="42351CE2" w14:textId="77777777" w:rsidR="00DA2E12" w:rsidRDefault="00DA2E12" w:rsidP="004C0CC2">
            <w:pPr>
              <w:pStyle w:val="Odsekzoznamu"/>
              <w:ind w:left="0"/>
              <w:rPr>
                <w:ins w:id="4142" w:author="OMH CKO" w:date="2018-04-17T12:27:00Z"/>
                <w:b/>
              </w:rPr>
            </w:pPr>
          </w:p>
        </w:tc>
        <w:tc>
          <w:tcPr>
            <w:tcW w:w="2044" w:type="dxa"/>
          </w:tcPr>
          <w:p w14:paraId="0AA1E1D9" w14:textId="77777777" w:rsidR="00DA2E12" w:rsidRDefault="00DA2E12" w:rsidP="004C0CC2">
            <w:pPr>
              <w:pStyle w:val="Odsekzoznamu"/>
              <w:ind w:left="0"/>
              <w:rPr>
                <w:ins w:id="4143" w:author="OMH CKO" w:date="2018-04-17T12:27:00Z"/>
                <w:b/>
              </w:rPr>
            </w:pPr>
          </w:p>
        </w:tc>
        <w:tc>
          <w:tcPr>
            <w:tcW w:w="1608" w:type="dxa"/>
          </w:tcPr>
          <w:p w14:paraId="7F61E9D7" w14:textId="77777777" w:rsidR="00DA2E12" w:rsidRDefault="00DA2E12" w:rsidP="004C0CC2">
            <w:pPr>
              <w:pStyle w:val="Odsekzoznamu"/>
              <w:ind w:left="0"/>
              <w:rPr>
                <w:ins w:id="4144" w:author="OMH CKO" w:date="2018-04-17T12:27:00Z"/>
                <w:b/>
              </w:rPr>
            </w:pPr>
          </w:p>
        </w:tc>
        <w:tc>
          <w:tcPr>
            <w:tcW w:w="1740" w:type="dxa"/>
          </w:tcPr>
          <w:p w14:paraId="6A54DD28" w14:textId="77777777" w:rsidR="00DA2E12" w:rsidRDefault="00DA2E12" w:rsidP="004C0CC2">
            <w:pPr>
              <w:pStyle w:val="Odsekzoznamu"/>
              <w:ind w:left="0"/>
              <w:rPr>
                <w:ins w:id="4145" w:author="OMH CKO" w:date="2018-04-17T12:27:00Z"/>
                <w:b/>
              </w:rPr>
            </w:pPr>
          </w:p>
        </w:tc>
        <w:tc>
          <w:tcPr>
            <w:tcW w:w="2004" w:type="dxa"/>
          </w:tcPr>
          <w:p w14:paraId="54B531B4" w14:textId="77777777" w:rsidR="00DA2E12" w:rsidRDefault="00DA2E12" w:rsidP="004C0CC2">
            <w:pPr>
              <w:pStyle w:val="Odsekzoznamu"/>
              <w:ind w:left="0"/>
              <w:rPr>
                <w:ins w:id="4146" w:author="OMH CKO" w:date="2018-04-17T12:27:00Z"/>
                <w:b/>
              </w:rPr>
            </w:pPr>
          </w:p>
        </w:tc>
      </w:tr>
      <w:tr w:rsidR="00DA2E12" w14:paraId="3CE6E772" w14:textId="77777777" w:rsidTr="00F41510">
        <w:trPr>
          <w:ins w:id="4147" w:author="OMH CKO" w:date="2018-04-17T12:27:00Z"/>
        </w:trPr>
        <w:tc>
          <w:tcPr>
            <w:tcW w:w="2138" w:type="dxa"/>
          </w:tcPr>
          <w:p w14:paraId="3A860FA1" w14:textId="77777777" w:rsidR="00DA2E12" w:rsidRDefault="00DA2E12" w:rsidP="004C0CC2">
            <w:pPr>
              <w:pStyle w:val="Odsekzoznamu"/>
              <w:ind w:left="0"/>
              <w:rPr>
                <w:ins w:id="4148" w:author="OMH CKO" w:date="2018-04-17T12:27:00Z"/>
                <w:b/>
              </w:rPr>
            </w:pPr>
            <w:ins w:id="4149" w:author="OMH CKO" w:date="2018-04-17T12:27:00Z">
              <w:r>
                <w:rPr>
                  <w:b/>
                  <w:bCs/>
                  <w:sz w:val="18"/>
                  <w:szCs w:val="18"/>
                </w:rPr>
                <w:t>Spolu</w:t>
              </w:r>
            </w:ins>
          </w:p>
        </w:tc>
        <w:tc>
          <w:tcPr>
            <w:tcW w:w="1905" w:type="dxa"/>
          </w:tcPr>
          <w:p w14:paraId="441266A9" w14:textId="77777777" w:rsidR="00DA2E12" w:rsidRDefault="00DA2E12" w:rsidP="004C0CC2">
            <w:pPr>
              <w:pStyle w:val="Odsekzoznamu"/>
              <w:ind w:left="0"/>
              <w:rPr>
                <w:ins w:id="4150" w:author="OMH CKO" w:date="2018-04-17T12:27:00Z"/>
                <w:b/>
              </w:rPr>
            </w:pPr>
          </w:p>
        </w:tc>
        <w:tc>
          <w:tcPr>
            <w:tcW w:w="2061" w:type="dxa"/>
          </w:tcPr>
          <w:p w14:paraId="10F92CB3" w14:textId="77777777" w:rsidR="00DA2E12" w:rsidRDefault="00DA2E12" w:rsidP="004C0CC2">
            <w:pPr>
              <w:pStyle w:val="Odsekzoznamu"/>
              <w:ind w:left="0"/>
              <w:rPr>
                <w:ins w:id="4151" w:author="OMH CKO" w:date="2018-04-17T12:27:00Z"/>
                <w:b/>
              </w:rPr>
            </w:pPr>
          </w:p>
        </w:tc>
        <w:tc>
          <w:tcPr>
            <w:tcW w:w="2044" w:type="dxa"/>
          </w:tcPr>
          <w:p w14:paraId="4234978F" w14:textId="77777777" w:rsidR="00DA2E12" w:rsidRDefault="00DA2E12" w:rsidP="004C0CC2">
            <w:pPr>
              <w:pStyle w:val="Odsekzoznamu"/>
              <w:ind w:left="0"/>
              <w:rPr>
                <w:ins w:id="4152" w:author="OMH CKO" w:date="2018-04-17T12:27:00Z"/>
                <w:b/>
              </w:rPr>
            </w:pPr>
          </w:p>
        </w:tc>
        <w:tc>
          <w:tcPr>
            <w:tcW w:w="1608" w:type="dxa"/>
          </w:tcPr>
          <w:p w14:paraId="76A71C31" w14:textId="77777777" w:rsidR="00DA2E12" w:rsidRDefault="00DA2E12" w:rsidP="004C0CC2">
            <w:pPr>
              <w:pStyle w:val="Odsekzoznamu"/>
              <w:ind w:left="0"/>
              <w:rPr>
                <w:ins w:id="4153" w:author="OMH CKO" w:date="2018-04-17T12:27:00Z"/>
                <w:b/>
              </w:rPr>
            </w:pPr>
          </w:p>
        </w:tc>
        <w:tc>
          <w:tcPr>
            <w:tcW w:w="1740" w:type="dxa"/>
          </w:tcPr>
          <w:p w14:paraId="03F17C70" w14:textId="77777777" w:rsidR="00DA2E12" w:rsidRDefault="00DA2E12" w:rsidP="004C0CC2">
            <w:pPr>
              <w:pStyle w:val="Odsekzoznamu"/>
              <w:ind w:left="0"/>
              <w:rPr>
                <w:ins w:id="4154" w:author="OMH CKO" w:date="2018-04-17T12:27:00Z"/>
                <w:b/>
              </w:rPr>
            </w:pPr>
          </w:p>
        </w:tc>
        <w:tc>
          <w:tcPr>
            <w:tcW w:w="2004" w:type="dxa"/>
          </w:tcPr>
          <w:p w14:paraId="623F993F" w14:textId="77777777" w:rsidR="00DA2E12" w:rsidRDefault="00DA2E12" w:rsidP="004C0CC2">
            <w:pPr>
              <w:pStyle w:val="Odsekzoznamu"/>
              <w:ind w:left="0"/>
              <w:rPr>
                <w:ins w:id="4155" w:author="OMH CKO" w:date="2018-04-17T12:27:00Z"/>
                <w:b/>
              </w:rPr>
            </w:pPr>
          </w:p>
        </w:tc>
      </w:tr>
    </w:tbl>
    <w:p w14:paraId="0149C6ED" w14:textId="77777777" w:rsidR="0022469B" w:rsidRDefault="0022469B" w:rsidP="0022469B">
      <w:pPr>
        <w:rPr>
          <w:ins w:id="4156" w:author="OMH CKO" w:date="2018-04-17T12:27:00Z"/>
          <w:b/>
        </w:rPr>
      </w:pPr>
    </w:p>
    <w:p w14:paraId="066122A8" w14:textId="77777777" w:rsidR="00DA2E12" w:rsidRPr="006D0551" w:rsidRDefault="00DA2E12" w:rsidP="0022469B">
      <w:pPr>
        <w:rPr>
          <w:ins w:id="4157" w:author="OMH CKO" w:date="2018-04-17T12:27:00Z"/>
          <w:b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2121"/>
        <w:gridCol w:w="1871"/>
        <w:gridCol w:w="2024"/>
        <w:gridCol w:w="2006"/>
        <w:gridCol w:w="1575"/>
        <w:gridCol w:w="1699"/>
        <w:gridCol w:w="1978"/>
        <w:tblGridChange w:id="4158">
          <w:tblGrid>
            <w:gridCol w:w="2121"/>
            <w:gridCol w:w="17"/>
            <w:gridCol w:w="1854"/>
            <w:gridCol w:w="51"/>
            <w:gridCol w:w="1973"/>
            <w:gridCol w:w="88"/>
            <w:gridCol w:w="1918"/>
            <w:gridCol w:w="126"/>
            <w:gridCol w:w="1449"/>
            <w:gridCol w:w="159"/>
            <w:gridCol w:w="1540"/>
            <w:gridCol w:w="200"/>
            <w:gridCol w:w="1778"/>
            <w:gridCol w:w="226"/>
          </w:tblGrid>
        </w:tblGridChange>
      </w:tblGrid>
      <w:tr w:rsidR="00DA2E12" w14:paraId="580F35AF" w14:textId="77777777" w:rsidTr="004C0CC2">
        <w:trPr>
          <w:trHeight w:val="1003"/>
          <w:ins w:id="4159" w:author="OMH CKO" w:date="2018-04-17T12:27:00Z"/>
        </w:trPr>
        <w:tc>
          <w:tcPr>
            <w:tcW w:w="2138" w:type="dxa"/>
            <w:vMerge w:val="restart"/>
            <w:shd w:val="clear" w:color="auto" w:fill="B8CCE4" w:themeFill="accent1" w:themeFillTint="66"/>
            <w:vAlign w:val="center"/>
          </w:tcPr>
          <w:p w14:paraId="577B2F1E" w14:textId="77777777" w:rsidR="00DA2E12" w:rsidRPr="00BF22BD" w:rsidRDefault="00DA2E12" w:rsidP="004C0CC2">
            <w:pPr>
              <w:jc w:val="center"/>
              <w:rPr>
                <w:ins w:id="4160" w:author="OMH CKO" w:date="2018-04-17T12:27:00Z"/>
                <w:b/>
                <w:bCs/>
                <w:sz w:val="18"/>
                <w:szCs w:val="18"/>
              </w:rPr>
            </w:pPr>
            <w:ins w:id="4161" w:author="OMH CKO" w:date="2018-04-17T12:27:00Z">
              <w:r>
                <w:rPr>
                  <w:b/>
                  <w:bCs/>
                  <w:sz w:val="18"/>
                  <w:szCs w:val="18"/>
                </w:rPr>
                <w:t>Operačný p</w:t>
              </w:r>
              <w:r w:rsidRPr="00BF22BD">
                <w:rPr>
                  <w:b/>
                  <w:bCs/>
                  <w:sz w:val="18"/>
                  <w:szCs w:val="18"/>
                </w:rPr>
                <w:t>rogram</w:t>
              </w:r>
              <w:r>
                <w:rPr>
                  <w:b/>
                  <w:bCs/>
                  <w:sz w:val="18"/>
                  <w:szCs w:val="18"/>
                </w:rPr>
                <w:t>/program</w:t>
              </w:r>
              <w:r w:rsidR="00370C10">
                <w:rPr>
                  <w:b/>
                  <w:bCs/>
                  <w:sz w:val="18"/>
                  <w:szCs w:val="18"/>
                </w:rPr>
                <w:t xml:space="preserve"> cezhraničnej </w:t>
              </w:r>
              <w:r>
                <w:rPr>
                  <w:b/>
                  <w:bCs/>
                  <w:sz w:val="18"/>
                  <w:szCs w:val="18"/>
                </w:rPr>
                <w:t xml:space="preserve"> spolupráce</w:t>
              </w:r>
            </w:ins>
          </w:p>
          <w:p w14:paraId="2BCB7E0E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62" w:author="OMH CKO" w:date="2018-04-17T12:27:00Z"/>
                <w:b/>
              </w:rPr>
            </w:pPr>
          </w:p>
        </w:tc>
        <w:tc>
          <w:tcPr>
            <w:tcW w:w="1905" w:type="dxa"/>
            <w:vMerge w:val="restart"/>
            <w:shd w:val="clear" w:color="auto" w:fill="B8CCE4" w:themeFill="accent1" w:themeFillTint="66"/>
            <w:vAlign w:val="center"/>
          </w:tcPr>
          <w:p w14:paraId="38AFA5BE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63" w:author="OMH CKO" w:date="2018-04-17T12:27:00Z"/>
                <w:b/>
                <w:bCs/>
                <w:sz w:val="18"/>
                <w:szCs w:val="18"/>
              </w:rPr>
            </w:pPr>
            <w:ins w:id="4164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t xml:space="preserve">Celková alokácia </w:t>
              </w:r>
            </w:ins>
          </w:p>
          <w:p w14:paraId="45764EE0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65" w:author="OMH CKO" w:date="2018-04-17T12:27:00Z"/>
                <w:b/>
                <w:bCs/>
                <w:sz w:val="18"/>
                <w:szCs w:val="18"/>
              </w:rPr>
            </w:pPr>
            <w:ins w:id="4166" w:author="OMH CKO" w:date="2018-04-17T12:27:00Z">
              <w:r>
                <w:rPr>
                  <w:b/>
                  <w:bCs/>
                  <w:sz w:val="18"/>
                  <w:szCs w:val="18"/>
                </w:rPr>
                <w:t>2014 - 2020</w:t>
              </w:r>
            </w:ins>
          </w:p>
          <w:p w14:paraId="66BCD3F2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67" w:author="OMH CKO" w:date="2018-04-17T12:27:00Z"/>
                <w:b/>
                <w:bCs/>
                <w:sz w:val="18"/>
                <w:szCs w:val="18"/>
              </w:rPr>
            </w:pPr>
          </w:p>
          <w:p w14:paraId="751BCC51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ins w:id="4168" w:author="OMH CKO" w:date="2018-04-17T12:27:00Z"/>
                <w:b/>
                <w:bCs/>
                <w:sz w:val="18"/>
                <w:szCs w:val="18"/>
              </w:rPr>
            </w:pPr>
            <w:ins w:id="4169" w:author="OMH CKO" w:date="2018-04-17T12:27:00Z">
              <w:r>
                <w:rPr>
                  <w:b/>
                  <w:bCs/>
                  <w:sz w:val="18"/>
                  <w:szCs w:val="18"/>
                </w:rPr>
                <w:t>EUR</w:t>
              </w:r>
            </w:ins>
          </w:p>
        </w:tc>
        <w:tc>
          <w:tcPr>
            <w:tcW w:w="2061" w:type="dxa"/>
            <w:vMerge w:val="restart"/>
            <w:shd w:val="clear" w:color="auto" w:fill="B8CCE4" w:themeFill="accent1" w:themeFillTint="66"/>
            <w:vAlign w:val="center"/>
          </w:tcPr>
          <w:p w14:paraId="467A44B9" w14:textId="77777777" w:rsidR="00DA2E12" w:rsidRDefault="00DA2E12" w:rsidP="00DA2E12">
            <w:pPr>
              <w:pStyle w:val="Odsekzoznamu"/>
              <w:ind w:left="0"/>
              <w:jc w:val="center"/>
              <w:rPr>
                <w:ins w:id="4170" w:author="OMH CKO" w:date="2018-04-17T12:27:00Z"/>
                <w:b/>
                <w:bCs/>
                <w:sz w:val="18"/>
                <w:szCs w:val="18"/>
              </w:rPr>
            </w:pPr>
            <w:ins w:id="4171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t xml:space="preserve">Čerpanie </w:t>
              </w:r>
              <w:r>
                <w:rPr>
                  <w:b/>
                  <w:bCs/>
                  <w:sz w:val="18"/>
                  <w:szCs w:val="18"/>
                </w:rPr>
                <w:t>k 31.12.</w:t>
              </w:r>
            </w:ins>
          </w:p>
          <w:p w14:paraId="5BAB4C71" w14:textId="77777777" w:rsidR="00DA2E12" w:rsidRDefault="00DA2E12" w:rsidP="00DA2E12">
            <w:pPr>
              <w:pStyle w:val="Odsekzoznamu"/>
              <w:ind w:left="0"/>
              <w:jc w:val="center"/>
              <w:rPr>
                <w:ins w:id="4172" w:author="OMH CKO" w:date="2018-04-17T12:27:00Z"/>
                <w:b/>
                <w:bCs/>
                <w:sz w:val="18"/>
                <w:szCs w:val="18"/>
              </w:rPr>
            </w:pPr>
            <w:ins w:id="4173" w:author="OMH CKO" w:date="2018-04-17T12:27:00Z">
              <w:r>
                <w:rPr>
                  <w:b/>
                  <w:bCs/>
                  <w:sz w:val="18"/>
                  <w:szCs w:val="18"/>
                </w:rPr>
                <w:t xml:space="preserve"> roku n</w:t>
              </w:r>
            </w:ins>
          </w:p>
          <w:p w14:paraId="55A05FB8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74" w:author="OMH CKO" w:date="2018-04-17T12:27:00Z"/>
                <w:b/>
                <w:bCs/>
                <w:sz w:val="18"/>
                <w:szCs w:val="18"/>
              </w:rPr>
            </w:pPr>
          </w:p>
          <w:p w14:paraId="0484F96D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75" w:author="OMH CKO" w:date="2018-04-17T12:27:00Z"/>
                <w:b/>
              </w:rPr>
            </w:pPr>
            <w:ins w:id="4176" w:author="OMH CKO" w:date="2018-04-17T12:27:00Z">
              <w:r>
                <w:rPr>
                  <w:b/>
                  <w:bCs/>
                  <w:sz w:val="18"/>
                  <w:szCs w:val="18"/>
                </w:rPr>
                <w:t>EUR</w:t>
              </w:r>
            </w:ins>
          </w:p>
        </w:tc>
        <w:tc>
          <w:tcPr>
            <w:tcW w:w="2044" w:type="dxa"/>
            <w:vMerge w:val="restart"/>
            <w:shd w:val="clear" w:color="auto" w:fill="B8CCE4" w:themeFill="accent1" w:themeFillTint="66"/>
            <w:vAlign w:val="center"/>
          </w:tcPr>
          <w:p w14:paraId="7C618D6E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77" w:author="OMH CKO" w:date="2018-04-17T12:27:00Z"/>
                <w:b/>
                <w:bCs/>
                <w:sz w:val="18"/>
                <w:szCs w:val="18"/>
              </w:rPr>
            </w:pPr>
            <w:ins w:id="4178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t>Podiel čerpania</w:t>
              </w:r>
            </w:ins>
          </w:p>
          <w:p w14:paraId="457BB610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79" w:author="OMH CKO" w:date="2018-04-17T12:27:00Z"/>
                <w:b/>
                <w:bCs/>
                <w:sz w:val="18"/>
                <w:szCs w:val="18"/>
              </w:rPr>
            </w:pPr>
            <w:ins w:id="4180" w:author="OMH CKO" w:date="2018-04-17T12:27:00Z">
              <w:r>
                <w:rPr>
                  <w:b/>
                  <w:bCs/>
                  <w:sz w:val="18"/>
                  <w:szCs w:val="18"/>
                </w:rPr>
                <w:t xml:space="preserve"> </w:t>
              </w:r>
              <w:r w:rsidRPr="00BF22BD">
                <w:rPr>
                  <w:b/>
                  <w:bCs/>
                  <w:sz w:val="18"/>
                  <w:szCs w:val="18"/>
                </w:rPr>
                <w:t xml:space="preserve">na záväzku </w:t>
              </w:r>
            </w:ins>
          </w:p>
          <w:p w14:paraId="36045C74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81" w:author="OMH CKO" w:date="2018-04-17T12:27:00Z"/>
                <w:b/>
                <w:bCs/>
                <w:sz w:val="18"/>
                <w:szCs w:val="18"/>
              </w:rPr>
            </w:pPr>
            <w:ins w:id="4182" w:author="OMH CKO" w:date="2018-04-17T12:27:00Z">
              <w:r>
                <w:rPr>
                  <w:b/>
                  <w:bCs/>
                  <w:sz w:val="18"/>
                  <w:szCs w:val="18"/>
                </w:rPr>
                <w:t>2014 - 2020</w:t>
              </w:r>
            </w:ins>
          </w:p>
          <w:p w14:paraId="605BA368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83" w:author="OMH CKO" w:date="2018-04-17T12:27:00Z"/>
                <w:b/>
                <w:bCs/>
                <w:sz w:val="18"/>
                <w:szCs w:val="18"/>
              </w:rPr>
            </w:pPr>
          </w:p>
          <w:p w14:paraId="3698C1BF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84" w:author="OMH CKO" w:date="2018-04-17T12:27:00Z"/>
                <w:b/>
              </w:rPr>
            </w:pPr>
            <w:ins w:id="4185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t>%</w:t>
              </w:r>
            </w:ins>
          </w:p>
        </w:tc>
        <w:tc>
          <w:tcPr>
            <w:tcW w:w="3348" w:type="dxa"/>
            <w:gridSpan w:val="2"/>
            <w:shd w:val="clear" w:color="auto" w:fill="B8CCE4" w:themeFill="accent1" w:themeFillTint="66"/>
            <w:vAlign w:val="center"/>
          </w:tcPr>
          <w:p w14:paraId="1D4D849F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86" w:author="OMH CKO" w:date="2018-04-17T12:27:00Z"/>
                <w:b/>
                <w:bCs/>
                <w:sz w:val="18"/>
                <w:szCs w:val="18"/>
              </w:rPr>
            </w:pPr>
            <w:ins w:id="4187" w:author="OMH CKO" w:date="2018-04-17T12:27:00Z">
              <w:r>
                <w:rPr>
                  <w:b/>
                  <w:bCs/>
                  <w:sz w:val="18"/>
                  <w:szCs w:val="18"/>
                </w:rPr>
                <w:t>Ročný nárast</w:t>
              </w:r>
            </w:ins>
          </w:p>
          <w:p w14:paraId="41E57F22" w14:textId="77777777" w:rsidR="00DA2E12" w:rsidRDefault="00DA2E12" w:rsidP="004C0CC2">
            <w:pPr>
              <w:pStyle w:val="Odsekzoznamu"/>
              <w:ind w:left="0"/>
              <w:rPr>
                <w:ins w:id="4188" w:author="OMH CKO" w:date="2018-04-17T12:27:00Z"/>
                <w:b/>
              </w:rPr>
            </w:pPr>
          </w:p>
        </w:tc>
        <w:tc>
          <w:tcPr>
            <w:tcW w:w="2004" w:type="dxa"/>
            <w:vMerge w:val="restart"/>
            <w:shd w:val="clear" w:color="auto" w:fill="B8CCE4" w:themeFill="accent1" w:themeFillTint="66"/>
            <w:vAlign w:val="center"/>
          </w:tcPr>
          <w:p w14:paraId="1C4B1E1C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89" w:author="OMH CKO" w:date="2018-04-17T12:27:00Z"/>
                <w:b/>
                <w:bCs/>
                <w:sz w:val="18"/>
                <w:szCs w:val="18"/>
              </w:rPr>
            </w:pPr>
            <w:ins w:id="4190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t>Nevyčerpaný zostatok alokácie</w:t>
              </w:r>
            </w:ins>
          </w:p>
          <w:p w14:paraId="08CEDB16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91" w:author="OMH CKO" w:date="2018-04-17T12:27:00Z"/>
                <w:b/>
                <w:bCs/>
                <w:sz w:val="18"/>
                <w:szCs w:val="18"/>
              </w:rPr>
            </w:pPr>
          </w:p>
          <w:p w14:paraId="02B79657" w14:textId="77777777" w:rsidR="00DA2E12" w:rsidRDefault="00DA2E12" w:rsidP="004C0CC2">
            <w:pPr>
              <w:pStyle w:val="Odsekzoznamu"/>
              <w:ind w:left="0"/>
              <w:jc w:val="center"/>
              <w:rPr>
                <w:ins w:id="4192" w:author="OMH CKO" w:date="2018-04-17T12:27:00Z"/>
                <w:b/>
              </w:rPr>
            </w:pPr>
            <w:ins w:id="4193" w:author="OMH CKO" w:date="2018-04-17T12:27:00Z">
              <w:r>
                <w:rPr>
                  <w:b/>
                  <w:bCs/>
                  <w:sz w:val="18"/>
                  <w:szCs w:val="18"/>
                </w:rPr>
                <w:t>EUR</w:t>
              </w:r>
            </w:ins>
          </w:p>
        </w:tc>
      </w:tr>
      <w:tr w:rsidR="00F65AB8" w14:paraId="6CCDDC7F" w14:textId="77777777" w:rsidTr="004C0CC2">
        <w:trPr>
          <w:trHeight w:val="252"/>
        </w:trPr>
        <w:tc>
          <w:tcPr>
            <w:tcW w:w="2138" w:type="dxa"/>
            <w:vMerge/>
            <w:shd w:val="clear" w:color="auto" w:fill="B8CCE4" w:themeFill="accent1" w:themeFillTint="66"/>
            <w:vAlign w:val="center"/>
          </w:tcPr>
          <w:p w14:paraId="5A8B6F9D" w14:textId="77777777" w:rsidR="00DA2E12" w:rsidRDefault="00DA2E12" w:rsidP="004C0CC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  <w:vMerge/>
            <w:shd w:val="clear" w:color="auto" w:fill="B8CCE4" w:themeFill="accent1" w:themeFillTint="66"/>
            <w:vAlign w:val="center"/>
          </w:tcPr>
          <w:p w14:paraId="3245C03D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61" w:type="dxa"/>
            <w:vMerge/>
            <w:shd w:val="clear" w:color="auto" w:fill="B8CCE4" w:themeFill="accent1" w:themeFillTint="66"/>
            <w:vAlign w:val="center"/>
          </w:tcPr>
          <w:p w14:paraId="38ECB4B5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4" w:type="dxa"/>
            <w:vMerge/>
            <w:shd w:val="clear" w:color="auto" w:fill="B8CCE4" w:themeFill="accent1" w:themeFillTint="66"/>
            <w:vAlign w:val="center"/>
          </w:tcPr>
          <w:p w14:paraId="6BDD67B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B8CCE4" w:themeFill="accent1" w:themeFillTint="66"/>
            <w:vAlign w:val="center"/>
          </w:tcPr>
          <w:p w14:paraId="27E0706F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740" w:type="dxa"/>
            <w:shd w:val="clear" w:color="auto" w:fill="B8CCE4" w:themeFill="accent1" w:themeFillTint="66"/>
            <w:vAlign w:val="center"/>
          </w:tcPr>
          <w:p w14:paraId="68461888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p.b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04" w:type="dxa"/>
            <w:vMerge/>
            <w:shd w:val="clear" w:color="auto" w:fill="B8CCE4" w:themeFill="accent1" w:themeFillTint="66"/>
            <w:vAlign w:val="center"/>
          </w:tcPr>
          <w:p w14:paraId="6427FAD0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A2E12" w14:paraId="53E3AEC3" w14:textId="77777777" w:rsidTr="004C0CC2">
        <w:tblPrEx>
          <w:tblW w:w="0" w:type="auto"/>
          <w:tblInd w:w="720" w:type="dxa"/>
          <w:tblPrExChange w:id="4194" w:author="OMH CKO" w:date="2018-04-17T12:27:00Z">
            <w:tblPrEx>
              <w:tblW w:w="0" w:type="auto"/>
              <w:tblInd w:w="720" w:type="dxa"/>
            </w:tblPrEx>
          </w:tblPrExChange>
        </w:tblPrEx>
        <w:tc>
          <w:tcPr>
            <w:tcW w:w="2138" w:type="dxa"/>
            <w:vMerge/>
            <w:tcPrChange w:id="4195" w:author="OMH CKO" w:date="2018-04-17T12:27:00Z">
              <w:tcPr>
                <w:tcW w:w="2138" w:type="dxa"/>
                <w:gridSpan w:val="2"/>
                <w:vMerge/>
              </w:tcPr>
            </w:tcPrChange>
          </w:tcPr>
          <w:p w14:paraId="3090D34C" w14:textId="77777777" w:rsidR="00DA2E12" w:rsidRDefault="00DA2E12" w:rsidP="004C0CC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  <w:tcPrChange w:id="4196" w:author="OMH CKO" w:date="2018-04-17T12:27:00Z">
              <w:tcPr>
                <w:tcW w:w="1905" w:type="dxa"/>
                <w:gridSpan w:val="2"/>
              </w:tcPr>
            </w:tcPrChange>
          </w:tcPr>
          <w:p w14:paraId="3F06D876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1</w:t>
            </w:r>
          </w:p>
        </w:tc>
        <w:tc>
          <w:tcPr>
            <w:tcW w:w="2061" w:type="dxa"/>
            <w:tcPrChange w:id="4197" w:author="OMH CKO" w:date="2018-04-17T12:27:00Z">
              <w:tcPr>
                <w:tcW w:w="2061" w:type="dxa"/>
                <w:gridSpan w:val="2"/>
              </w:tcPr>
            </w:tcPrChange>
          </w:tcPr>
          <w:p w14:paraId="04AAF62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2</w:t>
            </w:r>
          </w:p>
        </w:tc>
        <w:tc>
          <w:tcPr>
            <w:tcW w:w="2044" w:type="dxa"/>
            <w:tcPrChange w:id="4198" w:author="OMH CKO" w:date="2018-04-17T12:27:00Z">
              <w:tcPr>
                <w:tcW w:w="2044" w:type="dxa"/>
                <w:gridSpan w:val="2"/>
              </w:tcPr>
            </w:tcPrChange>
          </w:tcPr>
          <w:p w14:paraId="2DB1A3AA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= 2/1</w:t>
            </w:r>
          </w:p>
        </w:tc>
        <w:tc>
          <w:tcPr>
            <w:tcW w:w="1608" w:type="dxa"/>
            <w:tcPrChange w:id="4199" w:author="OMH CKO" w:date="2018-04-17T12:27:00Z">
              <w:tcPr>
                <w:tcW w:w="1608" w:type="dxa"/>
                <w:gridSpan w:val="2"/>
              </w:tcPr>
            </w:tcPrChange>
          </w:tcPr>
          <w:p w14:paraId="12E06968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40" w:type="dxa"/>
            <w:tcPrChange w:id="4200" w:author="OMH CKO" w:date="2018-04-17T12:27:00Z">
              <w:tcPr>
                <w:tcW w:w="1740" w:type="dxa"/>
                <w:gridSpan w:val="2"/>
              </w:tcPr>
            </w:tcPrChange>
          </w:tcPr>
          <w:p w14:paraId="46387A8C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04" w:type="dxa"/>
            <w:tcPrChange w:id="4201" w:author="OMH CKO" w:date="2018-04-17T12:27:00Z">
              <w:tcPr>
                <w:tcW w:w="2004" w:type="dxa"/>
                <w:gridSpan w:val="2"/>
              </w:tcPr>
            </w:tcPrChange>
          </w:tcPr>
          <w:p w14:paraId="7FC2166F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= 1-2</w:t>
            </w:r>
          </w:p>
        </w:tc>
      </w:tr>
      <w:tr w:rsidR="00DA2E12" w14:paraId="4031CADC" w14:textId="77777777" w:rsidTr="004C0CC2">
        <w:tblPrEx>
          <w:tblW w:w="0" w:type="auto"/>
          <w:tblInd w:w="720" w:type="dxa"/>
          <w:tblPrExChange w:id="4202" w:author="OMH CKO" w:date="2018-04-17T12:27:00Z">
            <w:tblPrEx>
              <w:tblW w:w="0" w:type="auto"/>
              <w:tblInd w:w="720" w:type="dxa"/>
            </w:tblPrEx>
          </w:tblPrExChange>
        </w:tblPrEx>
        <w:tc>
          <w:tcPr>
            <w:tcW w:w="2138" w:type="dxa"/>
            <w:tcPrChange w:id="4203" w:author="OMH CKO" w:date="2018-04-17T12:27:00Z">
              <w:tcPr>
                <w:tcW w:w="2138" w:type="dxa"/>
                <w:gridSpan w:val="2"/>
              </w:tcPr>
            </w:tcPrChange>
          </w:tcPr>
          <w:p w14:paraId="60B45437" w14:textId="2131F723" w:rsidR="00DA2E12" w:rsidRDefault="00DA2E12" w:rsidP="00002E2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Prioritná os</w:t>
            </w:r>
            <w:del w:id="4204" w:author="OMH CKO" w:date="2018-04-17T12:27:00Z">
              <w:r>
                <w:rPr>
                  <w:b/>
                  <w:bCs/>
                  <w:sz w:val="18"/>
                  <w:szCs w:val="18"/>
                </w:rPr>
                <w:delText>/priorita Únie</w:delText>
              </w:r>
            </w:del>
          </w:p>
        </w:tc>
        <w:tc>
          <w:tcPr>
            <w:tcW w:w="1905" w:type="dxa"/>
            <w:tcPrChange w:id="4205" w:author="OMH CKO" w:date="2018-04-17T12:27:00Z">
              <w:tcPr>
                <w:tcW w:w="1905" w:type="dxa"/>
                <w:gridSpan w:val="2"/>
              </w:tcPr>
            </w:tcPrChange>
          </w:tcPr>
          <w:p w14:paraId="010FB8F9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61" w:type="dxa"/>
            <w:tcPrChange w:id="4206" w:author="OMH CKO" w:date="2018-04-17T12:27:00Z">
              <w:tcPr>
                <w:tcW w:w="2061" w:type="dxa"/>
                <w:gridSpan w:val="2"/>
              </w:tcPr>
            </w:tcPrChange>
          </w:tcPr>
          <w:p w14:paraId="5337C6A7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44" w:type="dxa"/>
            <w:tcPrChange w:id="4207" w:author="OMH CKO" w:date="2018-04-17T12:27:00Z">
              <w:tcPr>
                <w:tcW w:w="2044" w:type="dxa"/>
                <w:gridSpan w:val="2"/>
              </w:tcPr>
            </w:tcPrChange>
          </w:tcPr>
          <w:p w14:paraId="1DCCD63A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608" w:type="dxa"/>
            <w:tcPrChange w:id="4208" w:author="OMH CKO" w:date="2018-04-17T12:27:00Z">
              <w:tcPr>
                <w:tcW w:w="1608" w:type="dxa"/>
                <w:gridSpan w:val="2"/>
              </w:tcPr>
            </w:tcPrChange>
          </w:tcPr>
          <w:p w14:paraId="5643410A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740" w:type="dxa"/>
            <w:tcPrChange w:id="4209" w:author="OMH CKO" w:date="2018-04-17T12:27:00Z">
              <w:tcPr>
                <w:tcW w:w="1740" w:type="dxa"/>
                <w:gridSpan w:val="2"/>
              </w:tcPr>
            </w:tcPrChange>
          </w:tcPr>
          <w:p w14:paraId="6D2311E5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  <w:tcPrChange w:id="4210" w:author="OMH CKO" w:date="2018-04-17T12:27:00Z">
              <w:tcPr>
                <w:tcW w:w="2004" w:type="dxa"/>
                <w:gridSpan w:val="2"/>
              </w:tcPr>
            </w:tcPrChange>
          </w:tcPr>
          <w:p w14:paraId="7572624B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</w:tr>
      <w:tr w:rsidR="00DA2E12" w14:paraId="05276DBE" w14:textId="77777777" w:rsidTr="00F41510">
        <w:trPr>
          <w:del w:id="4211" w:author="OMH CKO" w:date="2018-04-17T12:27:00Z"/>
        </w:trPr>
        <w:tc>
          <w:tcPr>
            <w:tcW w:w="2138" w:type="dxa"/>
          </w:tcPr>
          <w:p w14:paraId="14E2C060" w14:textId="77777777" w:rsidR="00DA2E12" w:rsidRDefault="00DA2E12" w:rsidP="004C0CC2">
            <w:pPr>
              <w:pStyle w:val="Odsekzoznamu"/>
              <w:ind w:left="0"/>
              <w:rPr>
                <w:del w:id="4212" w:author="OMH CKO" w:date="2018-04-17T12:27:00Z"/>
                <w:b/>
              </w:rPr>
            </w:pPr>
            <w:del w:id="4213" w:author="OMH CKO" w:date="2018-04-17T12:27:00Z">
              <w:r>
                <w:rPr>
                  <w:b/>
                  <w:bCs/>
                  <w:sz w:val="18"/>
                  <w:szCs w:val="18"/>
                </w:rPr>
                <w:delText>Spolu</w:delText>
              </w:r>
            </w:del>
          </w:p>
        </w:tc>
        <w:tc>
          <w:tcPr>
            <w:tcW w:w="1905" w:type="dxa"/>
          </w:tcPr>
          <w:p w14:paraId="59FAE15D" w14:textId="77777777" w:rsidR="00DA2E12" w:rsidRDefault="00DA2E12" w:rsidP="004C0CC2">
            <w:pPr>
              <w:pStyle w:val="Odsekzoznamu"/>
              <w:ind w:left="0"/>
              <w:rPr>
                <w:del w:id="4214" w:author="OMH CKO" w:date="2018-04-17T12:27:00Z"/>
                <w:b/>
              </w:rPr>
            </w:pPr>
          </w:p>
        </w:tc>
        <w:tc>
          <w:tcPr>
            <w:tcW w:w="2061" w:type="dxa"/>
          </w:tcPr>
          <w:p w14:paraId="08A4995C" w14:textId="77777777" w:rsidR="00DA2E12" w:rsidRDefault="00DA2E12" w:rsidP="004C0CC2">
            <w:pPr>
              <w:pStyle w:val="Odsekzoznamu"/>
              <w:ind w:left="0"/>
              <w:rPr>
                <w:del w:id="4215" w:author="OMH CKO" w:date="2018-04-17T12:27:00Z"/>
                <w:b/>
              </w:rPr>
            </w:pPr>
          </w:p>
        </w:tc>
        <w:tc>
          <w:tcPr>
            <w:tcW w:w="2044" w:type="dxa"/>
          </w:tcPr>
          <w:p w14:paraId="2D9C1978" w14:textId="77777777" w:rsidR="00DA2E12" w:rsidRDefault="00DA2E12" w:rsidP="004C0CC2">
            <w:pPr>
              <w:pStyle w:val="Odsekzoznamu"/>
              <w:ind w:left="0"/>
              <w:rPr>
                <w:del w:id="4216" w:author="OMH CKO" w:date="2018-04-17T12:27:00Z"/>
                <w:b/>
              </w:rPr>
            </w:pPr>
          </w:p>
        </w:tc>
        <w:tc>
          <w:tcPr>
            <w:tcW w:w="1608" w:type="dxa"/>
          </w:tcPr>
          <w:p w14:paraId="5889C92A" w14:textId="77777777" w:rsidR="00DA2E12" w:rsidRDefault="00DA2E12" w:rsidP="004C0CC2">
            <w:pPr>
              <w:pStyle w:val="Odsekzoznamu"/>
              <w:ind w:left="0"/>
              <w:rPr>
                <w:del w:id="4217" w:author="OMH CKO" w:date="2018-04-17T12:27:00Z"/>
                <w:b/>
              </w:rPr>
            </w:pPr>
          </w:p>
        </w:tc>
        <w:tc>
          <w:tcPr>
            <w:tcW w:w="1740" w:type="dxa"/>
          </w:tcPr>
          <w:p w14:paraId="38F72F6B" w14:textId="77777777" w:rsidR="00DA2E12" w:rsidRDefault="00DA2E12" w:rsidP="004C0CC2">
            <w:pPr>
              <w:pStyle w:val="Odsekzoznamu"/>
              <w:ind w:left="0"/>
              <w:rPr>
                <w:del w:id="4218" w:author="OMH CKO" w:date="2018-04-17T12:27:00Z"/>
                <w:b/>
              </w:rPr>
            </w:pPr>
          </w:p>
        </w:tc>
        <w:tc>
          <w:tcPr>
            <w:tcW w:w="2004" w:type="dxa"/>
          </w:tcPr>
          <w:p w14:paraId="7DE2E991" w14:textId="77777777" w:rsidR="00DA2E12" w:rsidRDefault="00DA2E12" w:rsidP="004C0CC2">
            <w:pPr>
              <w:pStyle w:val="Odsekzoznamu"/>
              <w:ind w:left="0"/>
              <w:rPr>
                <w:del w:id="4219" w:author="OMH CKO" w:date="2018-04-17T12:27:00Z"/>
                <w:b/>
              </w:rPr>
            </w:pPr>
          </w:p>
        </w:tc>
      </w:tr>
    </w:tbl>
    <w:p w14:paraId="54A9D47C" w14:textId="77777777" w:rsidR="0022469B" w:rsidRDefault="0022469B" w:rsidP="0022469B">
      <w:pPr>
        <w:rPr>
          <w:del w:id="4220" w:author="OMH CKO" w:date="2018-04-17T12:27:00Z"/>
          <w:b/>
        </w:rPr>
      </w:pPr>
    </w:p>
    <w:p w14:paraId="1249774F" w14:textId="77777777" w:rsidR="00DA2E12" w:rsidRPr="006D0551" w:rsidRDefault="00DA2E12" w:rsidP="0022469B">
      <w:pPr>
        <w:rPr>
          <w:del w:id="4221" w:author="OMH CKO" w:date="2018-04-17T12:27:00Z"/>
          <w:b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6"/>
        <w:gridCol w:w="2113"/>
        <w:gridCol w:w="1853"/>
        <w:gridCol w:w="2005"/>
        <w:gridCol w:w="1987"/>
        <w:gridCol w:w="1558"/>
        <w:gridCol w:w="1679"/>
        <w:gridCol w:w="1964"/>
        <w:gridCol w:w="109"/>
        <w:tblGridChange w:id="4222">
          <w:tblGrid>
            <w:gridCol w:w="2119"/>
            <w:gridCol w:w="19"/>
            <w:gridCol w:w="1834"/>
            <w:gridCol w:w="71"/>
            <w:gridCol w:w="1934"/>
            <w:gridCol w:w="127"/>
            <w:gridCol w:w="1860"/>
            <w:gridCol w:w="184"/>
            <w:gridCol w:w="1374"/>
            <w:gridCol w:w="234"/>
            <w:gridCol w:w="1445"/>
            <w:gridCol w:w="295"/>
            <w:gridCol w:w="1778"/>
            <w:gridCol w:w="226"/>
          </w:tblGrid>
        </w:tblGridChange>
      </w:tblGrid>
      <w:tr w:rsidR="00DA2E12" w14:paraId="09B454BC" w14:textId="77777777" w:rsidTr="004C0CC2">
        <w:trPr>
          <w:trHeight w:val="1003"/>
          <w:del w:id="4223" w:author="OMH CKO" w:date="2018-04-17T12:27:00Z"/>
        </w:trPr>
        <w:tc>
          <w:tcPr>
            <w:tcW w:w="2138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2772D882" w14:textId="77777777" w:rsidR="00DA2E12" w:rsidRPr="00BF22BD" w:rsidRDefault="00DA2E12" w:rsidP="004C0CC2">
            <w:pPr>
              <w:jc w:val="center"/>
              <w:rPr>
                <w:del w:id="4224" w:author="OMH CKO" w:date="2018-04-17T12:27:00Z"/>
                <w:b/>
                <w:bCs/>
                <w:sz w:val="18"/>
                <w:szCs w:val="18"/>
              </w:rPr>
            </w:pPr>
            <w:del w:id="4225" w:author="OMH CKO" w:date="2018-04-17T12:27:00Z">
              <w:r>
                <w:rPr>
                  <w:b/>
                  <w:bCs/>
                  <w:sz w:val="18"/>
                  <w:szCs w:val="18"/>
                </w:rPr>
                <w:lastRenderedPageBreak/>
                <w:delText>Operačný p</w:delText>
              </w:r>
              <w:r w:rsidRPr="00BF22BD">
                <w:rPr>
                  <w:b/>
                  <w:bCs/>
                  <w:sz w:val="18"/>
                  <w:szCs w:val="18"/>
                </w:rPr>
                <w:delText>rogram</w:delText>
              </w:r>
              <w:r>
                <w:rPr>
                  <w:b/>
                  <w:bCs/>
                  <w:sz w:val="18"/>
                  <w:szCs w:val="18"/>
                </w:rPr>
                <w:delText>/program spolupráce</w:delText>
              </w:r>
            </w:del>
          </w:p>
          <w:p w14:paraId="7BE8BFA6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26" w:author="OMH CKO" w:date="2018-04-17T12:27:00Z"/>
                <w:b/>
              </w:rPr>
            </w:pPr>
          </w:p>
        </w:tc>
        <w:tc>
          <w:tcPr>
            <w:tcW w:w="1905" w:type="dxa"/>
            <w:vMerge w:val="restart"/>
            <w:shd w:val="clear" w:color="auto" w:fill="B8CCE4" w:themeFill="accent1" w:themeFillTint="66"/>
            <w:vAlign w:val="center"/>
          </w:tcPr>
          <w:p w14:paraId="2B0D4E00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27" w:author="OMH CKO" w:date="2018-04-17T12:27:00Z"/>
                <w:b/>
                <w:bCs/>
                <w:sz w:val="18"/>
                <w:szCs w:val="18"/>
              </w:rPr>
            </w:pPr>
            <w:del w:id="4228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delText xml:space="preserve">Celková alokácia </w:delText>
              </w:r>
            </w:del>
          </w:p>
          <w:p w14:paraId="387611DE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29" w:author="OMH CKO" w:date="2018-04-17T12:27:00Z"/>
                <w:b/>
                <w:bCs/>
                <w:sz w:val="18"/>
                <w:szCs w:val="18"/>
              </w:rPr>
            </w:pPr>
            <w:del w:id="4230" w:author="OMH CKO" w:date="2018-04-17T12:27:00Z">
              <w:r>
                <w:rPr>
                  <w:b/>
                  <w:bCs/>
                  <w:sz w:val="18"/>
                  <w:szCs w:val="18"/>
                </w:rPr>
                <w:delText>2014 - 2020</w:delText>
              </w:r>
            </w:del>
          </w:p>
          <w:p w14:paraId="24985082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31" w:author="OMH CKO" w:date="2018-04-17T12:27:00Z"/>
                <w:b/>
                <w:bCs/>
                <w:sz w:val="18"/>
                <w:szCs w:val="18"/>
              </w:rPr>
            </w:pPr>
          </w:p>
          <w:p w14:paraId="0255636C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32" w:author="OMH CKO" w:date="2018-04-17T12:27:00Z"/>
                <w:b/>
                <w:bCs/>
                <w:sz w:val="18"/>
                <w:szCs w:val="18"/>
              </w:rPr>
            </w:pPr>
            <w:del w:id="4233" w:author="OMH CKO" w:date="2018-04-17T12:27:00Z">
              <w:r>
                <w:rPr>
                  <w:b/>
                  <w:bCs/>
                  <w:sz w:val="18"/>
                  <w:szCs w:val="18"/>
                </w:rPr>
                <w:delText>EUR</w:delText>
              </w:r>
            </w:del>
          </w:p>
        </w:tc>
        <w:tc>
          <w:tcPr>
            <w:tcW w:w="2061" w:type="dxa"/>
            <w:vMerge w:val="restart"/>
            <w:shd w:val="clear" w:color="auto" w:fill="B8CCE4" w:themeFill="accent1" w:themeFillTint="66"/>
            <w:vAlign w:val="center"/>
          </w:tcPr>
          <w:p w14:paraId="20D3D1B2" w14:textId="77777777" w:rsidR="00DA2E12" w:rsidRDefault="00DA2E12" w:rsidP="00DA2E12">
            <w:pPr>
              <w:pStyle w:val="Odsekzoznamu"/>
              <w:ind w:left="0"/>
              <w:jc w:val="center"/>
              <w:rPr>
                <w:del w:id="4234" w:author="OMH CKO" w:date="2018-04-17T12:27:00Z"/>
                <w:b/>
                <w:bCs/>
                <w:sz w:val="18"/>
                <w:szCs w:val="18"/>
              </w:rPr>
            </w:pPr>
            <w:del w:id="4235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delText xml:space="preserve">Čerpanie </w:delText>
              </w:r>
              <w:r>
                <w:rPr>
                  <w:b/>
                  <w:bCs/>
                  <w:sz w:val="18"/>
                  <w:szCs w:val="18"/>
                </w:rPr>
                <w:delText>k 31.12.</w:delText>
              </w:r>
            </w:del>
          </w:p>
          <w:p w14:paraId="79205AA0" w14:textId="77777777" w:rsidR="00DA2E12" w:rsidRDefault="00DA2E12" w:rsidP="00DA2E12">
            <w:pPr>
              <w:pStyle w:val="Odsekzoznamu"/>
              <w:ind w:left="0"/>
              <w:jc w:val="center"/>
              <w:rPr>
                <w:del w:id="4236" w:author="OMH CKO" w:date="2018-04-17T12:27:00Z"/>
                <w:b/>
                <w:bCs/>
                <w:sz w:val="18"/>
                <w:szCs w:val="18"/>
              </w:rPr>
            </w:pPr>
            <w:del w:id="4237" w:author="OMH CKO" w:date="2018-04-17T12:27:00Z">
              <w:r>
                <w:rPr>
                  <w:b/>
                  <w:bCs/>
                  <w:sz w:val="18"/>
                  <w:szCs w:val="18"/>
                </w:rPr>
                <w:delText xml:space="preserve"> roku n</w:delText>
              </w:r>
            </w:del>
          </w:p>
          <w:p w14:paraId="6941AF79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38" w:author="OMH CKO" w:date="2018-04-17T12:27:00Z"/>
                <w:b/>
                <w:bCs/>
                <w:sz w:val="18"/>
                <w:szCs w:val="18"/>
              </w:rPr>
            </w:pPr>
          </w:p>
          <w:p w14:paraId="17F59ED5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39" w:author="OMH CKO" w:date="2018-04-17T12:27:00Z"/>
                <w:b/>
              </w:rPr>
            </w:pPr>
            <w:del w:id="4240" w:author="OMH CKO" w:date="2018-04-17T12:27:00Z">
              <w:r>
                <w:rPr>
                  <w:b/>
                  <w:bCs/>
                  <w:sz w:val="18"/>
                  <w:szCs w:val="18"/>
                </w:rPr>
                <w:delText>EUR</w:delText>
              </w:r>
            </w:del>
          </w:p>
        </w:tc>
        <w:tc>
          <w:tcPr>
            <w:tcW w:w="2044" w:type="dxa"/>
            <w:vMerge w:val="restart"/>
            <w:shd w:val="clear" w:color="auto" w:fill="B8CCE4" w:themeFill="accent1" w:themeFillTint="66"/>
            <w:vAlign w:val="center"/>
          </w:tcPr>
          <w:p w14:paraId="44DB1E1B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41" w:author="OMH CKO" w:date="2018-04-17T12:27:00Z"/>
                <w:b/>
                <w:bCs/>
                <w:sz w:val="18"/>
                <w:szCs w:val="18"/>
              </w:rPr>
            </w:pPr>
            <w:del w:id="4242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delText>Podiel čerpania</w:delText>
              </w:r>
            </w:del>
          </w:p>
          <w:p w14:paraId="251ECBA6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43" w:author="OMH CKO" w:date="2018-04-17T12:27:00Z"/>
                <w:b/>
                <w:bCs/>
                <w:sz w:val="18"/>
                <w:szCs w:val="18"/>
              </w:rPr>
            </w:pPr>
            <w:del w:id="4244" w:author="OMH CKO" w:date="2018-04-17T12:27:00Z">
              <w:r>
                <w:rPr>
                  <w:b/>
                  <w:bCs/>
                  <w:sz w:val="18"/>
                  <w:szCs w:val="18"/>
                </w:rPr>
                <w:delText xml:space="preserve"> </w:delText>
              </w:r>
              <w:r w:rsidRPr="00BF22BD">
                <w:rPr>
                  <w:b/>
                  <w:bCs/>
                  <w:sz w:val="18"/>
                  <w:szCs w:val="18"/>
                </w:rPr>
                <w:delText xml:space="preserve">na záväzku </w:delText>
              </w:r>
            </w:del>
          </w:p>
          <w:p w14:paraId="297770FA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45" w:author="OMH CKO" w:date="2018-04-17T12:27:00Z"/>
                <w:b/>
                <w:bCs/>
                <w:sz w:val="18"/>
                <w:szCs w:val="18"/>
              </w:rPr>
            </w:pPr>
            <w:del w:id="4246" w:author="OMH CKO" w:date="2018-04-17T12:27:00Z">
              <w:r>
                <w:rPr>
                  <w:b/>
                  <w:bCs/>
                  <w:sz w:val="18"/>
                  <w:szCs w:val="18"/>
                </w:rPr>
                <w:delText>2014 - 2020</w:delText>
              </w:r>
            </w:del>
          </w:p>
          <w:p w14:paraId="66360035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47" w:author="OMH CKO" w:date="2018-04-17T12:27:00Z"/>
                <w:b/>
                <w:bCs/>
                <w:sz w:val="18"/>
                <w:szCs w:val="18"/>
              </w:rPr>
            </w:pPr>
          </w:p>
          <w:p w14:paraId="40B2E5D8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48" w:author="OMH CKO" w:date="2018-04-17T12:27:00Z"/>
                <w:b/>
              </w:rPr>
            </w:pPr>
            <w:del w:id="4249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delText>%</w:delText>
              </w:r>
            </w:del>
          </w:p>
        </w:tc>
        <w:tc>
          <w:tcPr>
            <w:tcW w:w="3348" w:type="dxa"/>
            <w:gridSpan w:val="2"/>
            <w:shd w:val="clear" w:color="auto" w:fill="B8CCE4" w:themeFill="accent1" w:themeFillTint="66"/>
            <w:vAlign w:val="center"/>
          </w:tcPr>
          <w:p w14:paraId="2A285B39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50" w:author="OMH CKO" w:date="2018-04-17T12:27:00Z"/>
                <w:b/>
                <w:bCs/>
                <w:sz w:val="18"/>
                <w:szCs w:val="18"/>
              </w:rPr>
            </w:pPr>
            <w:del w:id="4251" w:author="OMH CKO" w:date="2018-04-17T12:27:00Z">
              <w:r>
                <w:rPr>
                  <w:b/>
                  <w:bCs/>
                  <w:sz w:val="18"/>
                  <w:szCs w:val="18"/>
                </w:rPr>
                <w:delText>Ročný nárast</w:delText>
              </w:r>
            </w:del>
          </w:p>
          <w:p w14:paraId="694065AF" w14:textId="77777777" w:rsidR="00DA2E12" w:rsidRDefault="00DA2E12" w:rsidP="004C0CC2">
            <w:pPr>
              <w:pStyle w:val="Odsekzoznamu"/>
              <w:ind w:left="0"/>
              <w:rPr>
                <w:del w:id="4252" w:author="OMH CKO" w:date="2018-04-17T12:27:00Z"/>
                <w:b/>
              </w:rPr>
            </w:pPr>
          </w:p>
        </w:tc>
        <w:tc>
          <w:tcPr>
            <w:tcW w:w="2004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6689CB74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53" w:author="OMH CKO" w:date="2018-04-17T12:27:00Z"/>
                <w:b/>
                <w:bCs/>
                <w:sz w:val="18"/>
                <w:szCs w:val="18"/>
              </w:rPr>
            </w:pPr>
            <w:del w:id="4254" w:author="OMH CKO" w:date="2018-04-17T12:27:00Z">
              <w:r w:rsidRPr="00BF22BD">
                <w:rPr>
                  <w:b/>
                  <w:bCs/>
                  <w:sz w:val="18"/>
                  <w:szCs w:val="18"/>
                </w:rPr>
                <w:delText>Nevyčerpaný zostatok alokácie</w:delText>
              </w:r>
            </w:del>
          </w:p>
          <w:p w14:paraId="4F4F1C06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55" w:author="OMH CKO" w:date="2018-04-17T12:27:00Z"/>
                <w:b/>
                <w:bCs/>
                <w:sz w:val="18"/>
                <w:szCs w:val="18"/>
              </w:rPr>
            </w:pPr>
          </w:p>
          <w:p w14:paraId="28F2E7D3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56" w:author="OMH CKO" w:date="2018-04-17T12:27:00Z"/>
                <w:b/>
              </w:rPr>
            </w:pPr>
            <w:del w:id="4257" w:author="OMH CKO" w:date="2018-04-17T12:27:00Z">
              <w:r>
                <w:rPr>
                  <w:b/>
                  <w:bCs/>
                  <w:sz w:val="18"/>
                  <w:szCs w:val="18"/>
                </w:rPr>
                <w:delText>EUR</w:delText>
              </w:r>
            </w:del>
          </w:p>
        </w:tc>
      </w:tr>
      <w:tr w:rsidR="00DA2E12" w14:paraId="5C61A7DD" w14:textId="77777777" w:rsidTr="004C0CC2">
        <w:trPr>
          <w:trHeight w:val="252"/>
          <w:del w:id="4258" w:author="OMH CKO" w:date="2018-04-17T12:27:00Z"/>
        </w:trPr>
        <w:tc>
          <w:tcPr>
            <w:tcW w:w="2138" w:type="dxa"/>
            <w:gridSpan w:val="2"/>
            <w:vMerge/>
            <w:shd w:val="clear" w:color="auto" w:fill="B8CCE4" w:themeFill="accent1" w:themeFillTint="66"/>
            <w:vAlign w:val="center"/>
          </w:tcPr>
          <w:p w14:paraId="662363EC" w14:textId="77777777" w:rsidR="00DA2E12" w:rsidRDefault="00DA2E12" w:rsidP="004C0CC2">
            <w:pPr>
              <w:jc w:val="center"/>
              <w:rPr>
                <w:del w:id="4259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  <w:vMerge/>
            <w:shd w:val="clear" w:color="auto" w:fill="B8CCE4" w:themeFill="accent1" w:themeFillTint="66"/>
            <w:vAlign w:val="center"/>
          </w:tcPr>
          <w:p w14:paraId="76BD3457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60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2061" w:type="dxa"/>
            <w:vMerge/>
            <w:shd w:val="clear" w:color="auto" w:fill="B8CCE4" w:themeFill="accent1" w:themeFillTint="66"/>
            <w:vAlign w:val="center"/>
          </w:tcPr>
          <w:p w14:paraId="538DE51D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61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2044" w:type="dxa"/>
            <w:vMerge/>
            <w:shd w:val="clear" w:color="auto" w:fill="B8CCE4" w:themeFill="accent1" w:themeFillTint="66"/>
            <w:vAlign w:val="center"/>
          </w:tcPr>
          <w:p w14:paraId="059B7EF4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62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B8CCE4" w:themeFill="accent1" w:themeFillTint="66"/>
            <w:vAlign w:val="center"/>
          </w:tcPr>
          <w:p w14:paraId="3961FBF5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63" w:author="OMH CKO" w:date="2018-04-17T12:27:00Z"/>
                <w:b/>
                <w:bCs/>
                <w:sz w:val="18"/>
                <w:szCs w:val="18"/>
              </w:rPr>
            </w:pPr>
            <w:del w:id="4264" w:author="OMH CKO" w:date="2018-04-17T12:27:00Z">
              <w:r>
                <w:rPr>
                  <w:b/>
                  <w:bCs/>
                  <w:sz w:val="18"/>
                  <w:szCs w:val="18"/>
                </w:rPr>
                <w:delText>EUR</w:delText>
              </w:r>
            </w:del>
          </w:p>
        </w:tc>
        <w:tc>
          <w:tcPr>
            <w:tcW w:w="1740" w:type="dxa"/>
            <w:shd w:val="clear" w:color="auto" w:fill="B8CCE4" w:themeFill="accent1" w:themeFillTint="66"/>
            <w:vAlign w:val="center"/>
          </w:tcPr>
          <w:p w14:paraId="7F0BAB02" w14:textId="77777777" w:rsidR="00DA2E12" w:rsidRDefault="00DA2E12" w:rsidP="004C0CC2">
            <w:pPr>
              <w:pStyle w:val="Odsekzoznamu"/>
              <w:ind w:left="0"/>
              <w:jc w:val="center"/>
              <w:rPr>
                <w:del w:id="4265" w:author="OMH CKO" w:date="2018-04-17T12:27:00Z"/>
                <w:b/>
                <w:bCs/>
                <w:sz w:val="18"/>
                <w:szCs w:val="18"/>
              </w:rPr>
            </w:pPr>
            <w:del w:id="4266" w:author="OMH CKO" w:date="2018-04-17T12:27:00Z">
              <w:r>
                <w:rPr>
                  <w:b/>
                  <w:bCs/>
                  <w:sz w:val="18"/>
                  <w:szCs w:val="18"/>
                </w:rPr>
                <w:delText>p.b.</w:delText>
              </w:r>
            </w:del>
          </w:p>
        </w:tc>
        <w:tc>
          <w:tcPr>
            <w:tcW w:w="2004" w:type="dxa"/>
            <w:gridSpan w:val="2"/>
            <w:vMerge/>
            <w:shd w:val="clear" w:color="auto" w:fill="B8CCE4" w:themeFill="accent1" w:themeFillTint="66"/>
            <w:vAlign w:val="center"/>
          </w:tcPr>
          <w:p w14:paraId="7DAC7717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67" w:author="OMH CKO" w:date="2018-04-17T12:27:00Z"/>
                <w:b/>
                <w:bCs/>
                <w:sz w:val="18"/>
                <w:szCs w:val="18"/>
              </w:rPr>
            </w:pPr>
          </w:p>
        </w:tc>
      </w:tr>
      <w:tr w:rsidR="00DA2E12" w14:paraId="2921C777" w14:textId="77777777" w:rsidTr="004C0CC2">
        <w:trPr>
          <w:del w:id="4268" w:author="OMH CKO" w:date="2018-04-17T12:27:00Z"/>
        </w:trPr>
        <w:tc>
          <w:tcPr>
            <w:tcW w:w="2138" w:type="dxa"/>
            <w:gridSpan w:val="2"/>
            <w:vMerge/>
          </w:tcPr>
          <w:p w14:paraId="2971A287" w14:textId="77777777" w:rsidR="00DA2E12" w:rsidRDefault="00DA2E12" w:rsidP="004C0CC2">
            <w:pPr>
              <w:pStyle w:val="Odsekzoznamu"/>
              <w:ind w:left="0"/>
              <w:rPr>
                <w:del w:id="4269" w:author="OMH CKO" w:date="2018-04-17T12:27:00Z"/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</w:tcPr>
          <w:p w14:paraId="0774D556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70" w:author="OMH CKO" w:date="2018-04-17T12:27:00Z"/>
                <w:sz w:val="18"/>
                <w:szCs w:val="18"/>
              </w:rPr>
            </w:pPr>
            <w:del w:id="4271" w:author="OMH CKO" w:date="2018-04-17T12:27:00Z">
              <w:r w:rsidRPr="00BF22BD">
                <w:rPr>
                  <w:sz w:val="18"/>
                  <w:szCs w:val="18"/>
                </w:rPr>
                <w:delText>1</w:delText>
              </w:r>
            </w:del>
          </w:p>
        </w:tc>
        <w:tc>
          <w:tcPr>
            <w:tcW w:w="2061" w:type="dxa"/>
          </w:tcPr>
          <w:p w14:paraId="2828F1E0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72" w:author="OMH CKO" w:date="2018-04-17T12:27:00Z"/>
                <w:sz w:val="18"/>
                <w:szCs w:val="18"/>
              </w:rPr>
            </w:pPr>
            <w:del w:id="4273" w:author="OMH CKO" w:date="2018-04-17T12:27:00Z">
              <w:r w:rsidRPr="00BF22BD">
                <w:rPr>
                  <w:sz w:val="18"/>
                  <w:szCs w:val="18"/>
                </w:rPr>
                <w:delText>2</w:delText>
              </w:r>
            </w:del>
          </w:p>
        </w:tc>
        <w:tc>
          <w:tcPr>
            <w:tcW w:w="2044" w:type="dxa"/>
          </w:tcPr>
          <w:p w14:paraId="45D3E99A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74" w:author="OMH CKO" w:date="2018-04-17T12:27:00Z"/>
                <w:sz w:val="18"/>
                <w:szCs w:val="18"/>
              </w:rPr>
            </w:pPr>
            <w:del w:id="4275" w:author="OMH CKO" w:date="2018-04-17T12:27:00Z">
              <w:r w:rsidRPr="00BF22BD">
                <w:rPr>
                  <w:sz w:val="18"/>
                  <w:szCs w:val="18"/>
                </w:rPr>
                <w:delText>3</w:delText>
              </w:r>
              <w:r>
                <w:rPr>
                  <w:sz w:val="18"/>
                  <w:szCs w:val="18"/>
                </w:rPr>
                <w:delText xml:space="preserve"> = 2/1</w:delText>
              </w:r>
            </w:del>
          </w:p>
        </w:tc>
        <w:tc>
          <w:tcPr>
            <w:tcW w:w="1608" w:type="dxa"/>
          </w:tcPr>
          <w:p w14:paraId="6DB5A0DE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76" w:author="OMH CKO" w:date="2018-04-17T12:27:00Z"/>
                <w:sz w:val="18"/>
                <w:szCs w:val="18"/>
              </w:rPr>
            </w:pPr>
            <w:del w:id="4277" w:author="OMH CKO" w:date="2018-04-17T12:27:00Z">
              <w:r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1740" w:type="dxa"/>
          </w:tcPr>
          <w:p w14:paraId="6BE96260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78" w:author="OMH CKO" w:date="2018-04-17T12:27:00Z"/>
                <w:sz w:val="18"/>
                <w:szCs w:val="18"/>
              </w:rPr>
            </w:pPr>
            <w:del w:id="4279" w:author="OMH CKO" w:date="2018-04-17T12:27:00Z">
              <w:r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2004" w:type="dxa"/>
            <w:gridSpan w:val="2"/>
          </w:tcPr>
          <w:p w14:paraId="736FF548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del w:id="4280" w:author="OMH CKO" w:date="2018-04-17T12:27:00Z"/>
                <w:sz w:val="18"/>
                <w:szCs w:val="18"/>
              </w:rPr>
            </w:pPr>
            <w:del w:id="4281" w:author="OMH CKO" w:date="2018-04-17T12:27:00Z">
              <w:r>
                <w:rPr>
                  <w:sz w:val="18"/>
                  <w:szCs w:val="18"/>
                </w:rPr>
                <w:delText>6 = 1-2</w:delText>
              </w:r>
            </w:del>
          </w:p>
        </w:tc>
      </w:tr>
      <w:tr w:rsidR="00DA2E12" w14:paraId="7F0E48B7" w14:textId="77777777" w:rsidTr="004C0CC2">
        <w:trPr>
          <w:del w:id="4282" w:author="OMH CKO" w:date="2018-04-17T12:27:00Z"/>
        </w:trPr>
        <w:tc>
          <w:tcPr>
            <w:tcW w:w="2138" w:type="dxa"/>
            <w:gridSpan w:val="2"/>
          </w:tcPr>
          <w:p w14:paraId="0FEDE0E6" w14:textId="77777777" w:rsidR="00DA2E12" w:rsidRDefault="00DA2E12" w:rsidP="004C0CC2">
            <w:pPr>
              <w:pStyle w:val="Odsekzoznamu"/>
              <w:ind w:left="0"/>
              <w:rPr>
                <w:del w:id="4283" w:author="OMH CKO" w:date="2018-04-17T12:27:00Z"/>
                <w:b/>
              </w:rPr>
            </w:pPr>
            <w:del w:id="4284" w:author="OMH CKO" w:date="2018-04-17T12:27:00Z">
              <w:r>
                <w:rPr>
                  <w:b/>
                  <w:bCs/>
                  <w:sz w:val="18"/>
                  <w:szCs w:val="18"/>
                </w:rPr>
                <w:delText>Prioritná os/priorita Únie</w:delText>
              </w:r>
            </w:del>
          </w:p>
        </w:tc>
        <w:tc>
          <w:tcPr>
            <w:tcW w:w="1905" w:type="dxa"/>
          </w:tcPr>
          <w:p w14:paraId="33D981AA" w14:textId="77777777" w:rsidR="00DA2E12" w:rsidRDefault="00DA2E12" w:rsidP="004C0CC2">
            <w:pPr>
              <w:pStyle w:val="Odsekzoznamu"/>
              <w:ind w:left="0"/>
              <w:rPr>
                <w:del w:id="4285" w:author="OMH CKO" w:date="2018-04-17T12:27:00Z"/>
                <w:b/>
              </w:rPr>
            </w:pPr>
          </w:p>
        </w:tc>
        <w:tc>
          <w:tcPr>
            <w:tcW w:w="2061" w:type="dxa"/>
          </w:tcPr>
          <w:p w14:paraId="3A5033BF" w14:textId="77777777" w:rsidR="00DA2E12" w:rsidRDefault="00DA2E12" w:rsidP="004C0CC2">
            <w:pPr>
              <w:pStyle w:val="Odsekzoznamu"/>
              <w:ind w:left="0"/>
              <w:rPr>
                <w:del w:id="4286" w:author="OMH CKO" w:date="2018-04-17T12:27:00Z"/>
                <w:b/>
              </w:rPr>
            </w:pPr>
          </w:p>
        </w:tc>
        <w:tc>
          <w:tcPr>
            <w:tcW w:w="2044" w:type="dxa"/>
          </w:tcPr>
          <w:p w14:paraId="31DDE9D3" w14:textId="77777777" w:rsidR="00DA2E12" w:rsidRDefault="00DA2E12" w:rsidP="004C0CC2">
            <w:pPr>
              <w:pStyle w:val="Odsekzoznamu"/>
              <w:ind w:left="0"/>
              <w:rPr>
                <w:del w:id="4287" w:author="OMH CKO" w:date="2018-04-17T12:27:00Z"/>
                <w:b/>
              </w:rPr>
            </w:pPr>
          </w:p>
        </w:tc>
        <w:tc>
          <w:tcPr>
            <w:tcW w:w="1608" w:type="dxa"/>
          </w:tcPr>
          <w:p w14:paraId="2960096A" w14:textId="77777777" w:rsidR="00DA2E12" w:rsidRDefault="00DA2E12" w:rsidP="004C0CC2">
            <w:pPr>
              <w:pStyle w:val="Odsekzoznamu"/>
              <w:ind w:left="0"/>
              <w:rPr>
                <w:del w:id="4288" w:author="OMH CKO" w:date="2018-04-17T12:27:00Z"/>
                <w:b/>
              </w:rPr>
            </w:pPr>
          </w:p>
        </w:tc>
        <w:tc>
          <w:tcPr>
            <w:tcW w:w="1740" w:type="dxa"/>
          </w:tcPr>
          <w:p w14:paraId="6455DF1A" w14:textId="77777777" w:rsidR="00DA2E12" w:rsidRDefault="00DA2E12" w:rsidP="004C0CC2">
            <w:pPr>
              <w:pStyle w:val="Odsekzoznamu"/>
              <w:ind w:left="0"/>
              <w:rPr>
                <w:del w:id="4289" w:author="OMH CKO" w:date="2018-04-17T12:27:00Z"/>
                <w:b/>
              </w:rPr>
            </w:pPr>
          </w:p>
        </w:tc>
        <w:tc>
          <w:tcPr>
            <w:tcW w:w="2004" w:type="dxa"/>
            <w:gridSpan w:val="2"/>
          </w:tcPr>
          <w:p w14:paraId="4D5CE01B" w14:textId="77777777" w:rsidR="00DA2E12" w:rsidRDefault="00DA2E12" w:rsidP="004C0CC2">
            <w:pPr>
              <w:pStyle w:val="Odsekzoznamu"/>
              <w:ind w:left="0"/>
              <w:rPr>
                <w:del w:id="4290" w:author="OMH CKO" w:date="2018-04-17T12:27:00Z"/>
                <w:b/>
              </w:rPr>
            </w:pPr>
          </w:p>
        </w:tc>
      </w:tr>
      <w:tr w:rsidR="00DA2E12" w14:paraId="7D402AA2" w14:textId="77777777" w:rsidTr="004C0CC2">
        <w:tblPrEx>
          <w:tblW w:w="0" w:type="auto"/>
          <w:tblInd w:w="720" w:type="dxa"/>
          <w:tblPrExChange w:id="4291" w:author="OMH CKO" w:date="2018-04-17T12:27:00Z">
            <w:tblPrEx>
              <w:tblW w:w="0" w:type="auto"/>
              <w:tblInd w:w="720" w:type="dxa"/>
            </w:tblPrEx>
          </w:tblPrExChange>
        </w:tblPrEx>
        <w:trPr>
          <w:gridBefore w:val="1"/>
          <w:gridAfter w:val="1"/>
          <w:wAfter w:w="113" w:type="dxa"/>
        </w:trPr>
        <w:tc>
          <w:tcPr>
            <w:tcW w:w="2138" w:type="dxa"/>
            <w:tcPrChange w:id="4292" w:author="OMH CKO" w:date="2018-04-17T12:27:00Z">
              <w:tcPr>
                <w:tcW w:w="2138" w:type="dxa"/>
                <w:gridSpan w:val="2"/>
              </w:tcPr>
            </w:tcPrChange>
          </w:tcPr>
          <w:p w14:paraId="51403E40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905" w:type="dxa"/>
            <w:tcPrChange w:id="4293" w:author="OMH CKO" w:date="2018-04-17T12:27:00Z">
              <w:tcPr>
                <w:tcW w:w="1905" w:type="dxa"/>
                <w:gridSpan w:val="2"/>
              </w:tcPr>
            </w:tcPrChange>
          </w:tcPr>
          <w:p w14:paraId="28A0FF68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61" w:type="dxa"/>
            <w:tcPrChange w:id="4294" w:author="OMH CKO" w:date="2018-04-17T12:27:00Z">
              <w:tcPr>
                <w:tcW w:w="2061" w:type="dxa"/>
                <w:gridSpan w:val="2"/>
              </w:tcPr>
            </w:tcPrChange>
          </w:tcPr>
          <w:p w14:paraId="437310AC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44" w:type="dxa"/>
            <w:tcPrChange w:id="4295" w:author="OMH CKO" w:date="2018-04-17T12:27:00Z">
              <w:tcPr>
                <w:tcW w:w="2044" w:type="dxa"/>
                <w:gridSpan w:val="2"/>
              </w:tcPr>
            </w:tcPrChange>
          </w:tcPr>
          <w:p w14:paraId="305372CC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608" w:type="dxa"/>
            <w:tcPrChange w:id="4296" w:author="OMH CKO" w:date="2018-04-17T12:27:00Z">
              <w:tcPr>
                <w:tcW w:w="1608" w:type="dxa"/>
                <w:gridSpan w:val="2"/>
              </w:tcPr>
            </w:tcPrChange>
          </w:tcPr>
          <w:p w14:paraId="0C67CD8F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740" w:type="dxa"/>
            <w:tcPrChange w:id="4297" w:author="OMH CKO" w:date="2018-04-17T12:27:00Z">
              <w:tcPr>
                <w:tcW w:w="1740" w:type="dxa"/>
                <w:gridSpan w:val="2"/>
              </w:tcPr>
            </w:tcPrChange>
          </w:tcPr>
          <w:p w14:paraId="0545AB70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  <w:tcPrChange w:id="4298" w:author="OMH CKO" w:date="2018-04-17T12:27:00Z">
              <w:tcPr>
                <w:tcW w:w="2004" w:type="dxa"/>
                <w:gridSpan w:val="2"/>
              </w:tcPr>
            </w:tcPrChange>
          </w:tcPr>
          <w:p w14:paraId="5CCE9BE9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</w:tr>
    </w:tbl>
    <w:p w14:paraId="21B085C2" w14:textId="77777777" w:rsidR="0022469B" w:rsidRDefault="0022469B" w:rsidP="0022469B">
      <w:pPr>
        <w:pStyle w:val="Odsekzoznamu"/>
        <w:rPr>
          <w:b/>
        </w:rPr>
      </w:pPr>
    </w:p>
    <w:p w14:paraId="0C083587" w14:textId="77777777" w:rsidR="00DA2E12" w:rsidRDefault="00DA2E12" w:rsidP="0022469B">
      <w:pPr>
        <w:pStyle w:val="Odsekzoznamu"/>
        <w:rPr>
          <w:b/>
        </w:rPr>
      </w:pPr>
    </w:p>
    <w:p w14:paraId="31FA2B8C" w14:textId="77777777" w:rsidR="0022469B" w:rsidRPr="006D0551" w:rsidRDefault="0022469B" w:rsidP="0022469B">
      <w:pPr>
        <w:pStyle w:val="Odsekzoznamu"/>
        <w:rPr>
          <w:b/>
        </w:rPr>
      </w:pPr>
    </w:p>
    <w:p w14:paraId="656579D7" w14:textId="77777777" w:rsidR="0022469B" w:rsidRDefault="0022469B" w:rsidP="00F41510">
      <w:pPr>
        <w:ind w:firstLine="426"/>
      </w:pPr>
    </w:p>
    <w:p w14:paraId="01002119" w14:textId="77777777" w:rsidR="0022469B" w:rsidRDefault="0022469B" w:rsidP="00F41510">
      <w:pPr>
        <w:ind w:firstLine="426"/>
      </w:pPr>
    </w:p>
    <w:p w14:paraId="7D027673" w14:textId="77777777" w:rsidR="0022469B" w:rsidRDefault="0022469B" w:rsidP="0022469B">
      <w:pPr>
        <w:sectPr w:rsidR="0022469B" w:rsidSect="00F41510">
          <w:headerReference w:type="default" r:id="rId44"/>
          <w:footerReference w:type="default" r:id="rId4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28706B9" w14:textId="77777777" w:rsidR="0022469B" w:rsidRDefault="0022469B" w:rsidP="0022469B"/>
    <w:p w14:paraId="7119D0A1" w14:textId="77777777" w:rsidR="0022469B" w:rsidRPr="006D0551" w:rsidRDefault="0022469B" w:rsidP="0022469B">
      <w:pPr>
        <w:pStyle w:val="Odsekzoznamu"/>
        <w:numPr>
          <w:ilvl w:val="0"/>
          <w:numId w:val="43"/>
        </w:numPr>
        <w:ind w:left="426"/>
        <w:rPr>
          <w:b/>
        </w:rPr>
      </w:pPr>
      <w:r w:rsidRPr="006D0551">
        <w:rPr>
          <w:b/>
        </w:rPr>
        <w:t xml:space="preserve">Príklady úspešne realizovaných projektov </w:t>
      </w:r>
      <w:r w:rsidR="00660CFB">
        <w:rPr>
          <w:b/>
        </w:rPr>
        <w:t xml:space="preserve">za </w:t>
      </w:r>
      <w:ins w:id="4317" w:author="OMH CKO" w:date="2018-04-17T12:27:00Z">
        <w:r w:rsidR="00660CFB">
          <w:rPr>
            <w:b/>
          </w:rPr>
          <w:t>všetky PO</w:t>
        </w:r>
        <w:r w:rsidR="00CB33B0">
          <w:rPr>
            <w:b/>
          </w:rPr>
          <w:t xml:space="preserve"> (ak je relevantné), s výnimkou PO týkajúcej sa TP,</w:t>
        </w:r>
        <w:r w:rsidR="00660CFB">
          <w:rPr>
            <w:b/>
          </w:rPr>
          <w:t xml:space="preserve"> </w:t>
        </w:r>
        <w:r w:rsidRPr="006D0551">
          <w:rPr>
            <w:b/>
          </w:rPr>
          <w:t xml:space="preserve">za </w:t>
        </w:r>
      </w:ins>
      <w:r>
        <w:rPr>
          <w:b/>
        </w:rPr>
        <w:t xml:space="preserve">vykazovaný </w:t>
      </w:r>
      <w:r w:rsidRPr="006D0551">
        <w:rPr>
          <w:b/>
        </w:rPr>
        <w:t>rok</w:t>
      </w:r>
      <w:r>
        <w:rPr>
          <w:b/>
        </w:rPr>
        <w:t>/za obdobie...</w:t>
      </w:r>
      <w:r w:rsidRPr="006D0551">
        <w:rPr>
          <w:b/>
        </w:rPr>
        <w:t xml:space="preserve"> (</w:t>
      </w:r>
      <w:r w:rsidRPr="006D0551">
        <w:t>max</w:t>
      </w:r>
      <w:r>
        <w:t>.</w:t>
      </w:r>
      <w:r w:rsidR="00DA2E12">
        <w:t xml:space="preserve"> 4</w:t>
      </w:r>
      <w:r w:rsidRPr="006D0551">
        <w:t xml:space="preserve"> strany</w:t>
      </w:r>
      <w:r w:rsidRPr="006D0551">
        <w:rPr>
          <w:b/>
        </w:rPr>
        <w:t>)</w:t>
      </w:r>
    </w:p>
    <w:p w14:paraId="0665A023" w14:textId="77777777" w:rsidR="0022469B" w:rsidRPr="006D0551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názov</w:t>
      </w:r>
    </w:p>
    <w:p w14:paraId="03BD04B5" w14:textId="77777777" w:rsidR="0022469B" w:rsidRPr="006D0551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výstupy projektu</w:t>
      </w:r>
    </w:p>
    <w:p w14:paraId="056A4AC1" w14:textId="77777777" w:rsidR="0022469B" w:rsidRPr="006D0551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celkové náklady projektu (NFP + vlastné zdroje)</w:t>
      </w:r>
    </w:p>
    <w:p w14:paraId="59C28E07" w14:textId="77777777" w:rsidR="0022469B" w:rsidRPr="006E1B87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fotodokumentácia</w:t>
      </w:r>
    </w:p>
    <w:p w14:paraId="17CF7A10" w14:textId="77777777" w:rsidR="00826112" w:rsidRPr="00AA7D81" w:rsidRDefault="00826112" w:rsidP="00F75371">
      <w:pPr>
        <w:pStyle w:val="MPCKO2"/>
        <w:keepNext w:val="0"/>
        <w:keepLines w:val="0"/>
        <w:spacing w:before="0"/>
        <w:jc w:val="left"/>
        <w:outlineLvl w:val="9"/>
      </w:pPr>
    </w:p>
    <w:sectPr w:rsidR="00826112" w:rsidRPr="00AA7D81" w:rsidSect="00114DFA">
      <w:headerReference w:type="default" r:id="rId46"/>
      <w:footerReference w:type="default" r:id="rId4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14F5" w14:textId="77777777" w:rsidR="002700D9" w:rsidRDefault="002700D9" w:rsidP="00B948E0">
      <w:r>
        <w:separator/>
      </w:r>
    </w:p>
  </w:endnote>
  <w:endnote w:type="continuationSeparator" w:id="0">
    <w:p w14:paraId="5E96DE3B" w14:textId="77777777" w:rsidR="002700D9" w:rsidRDefault="002700D9" w:rsidP="00B948E0">
      <w:r>
        <w:continuationSeparator/>
      </w:r>
    </w:p>
  </w:endnote>
  <w:endnote w:type="continuationNotice" w:id="1">
    <w:p w14:paraId="7211D02D" w14:textId="77777777" w:rsidR="002700D9" w:rsidRDefault="002700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683926"/>
      <w:docPartObj>
        <w:docPartGallery w:val="Page Numbers (Bottom of Page)"/>
        <w:docPartUnique/>
      </w:docPartObj>
    </w:sdtPr>
    <w:sdtEndPr/>
    <w:sdtContent>
      <w:p w14:paraId="33B31668" w14:textId="77777777" w:rsidR="002F215F" w:rsidRDefault="002F215F" w:rsidP="005D602A">
        <w:pPr>
          <w:rPr>
            <w:del w:id="378" w:author="OMH CKO" w:date="2018-04-17T12:27:00Z"/>
          </w:rPr>
        </w:pPr>
        <w:del w:id="379" w:author="OMH CKO" w:date="2018-04-17T12:27:00Z">
          <w:r w:rsidRPr="00CF60E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95104" behindDoc="0" locked="0" layoutInCell="1" allowOverlap="1" wp14:anchorId="63D080D3" wp14:editId="50EB0754">
                    <wp:simplePos x="0" y="0"/>
                    <wp:positionH relativeFrom="column">
                      <wp:posOffset>-4445</wp:posOffset>
                    </wp:positionH>
                    <wp:positionV relativeFrom="paragraph">
                      <wp:posOffset>151130</wp:posOffset>
                    </wp:positionV>
                    <wp:extent cx="5762625" cy="9525"/>
                    <wp:effectExtent l="57150" t="38100" r="47625" b="85725"/>
                    <wp:wrapNone/>
                    <wp:docPr id="22" name="Rovná spojnica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62625" cy="952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Rovná spojnica 14" o:spid="_x0000_s1026" style="position:absolute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" strokecolor="#4f81bd" strokeweight="3pt">
                    <v:shadow on="t" color="black" opacity="22937f" origin=",.5" offset="0,.63889mm"/>
                  </v:line>
                </w:pict>
              </mc:Fallback>
            </mc:AlternateContent>
          </w:r>
        </w:del>
      </w:p>
      <w:p w14:paraId="49054182" w14:textId="786F605B" w:rsidR="00F33840" w:rsidRDefault="002F215F" w:rsidP="005D602A">
        <w:pPr>
          <w:rPr>
            <w:ins w:id="380" w:author="OMH CKO" w:date="2018-04-17T12:27:00Z"/>
          </w:rPr>
        </w:pPr>
        <w:del w:id="381" w:author="OMH CKO" w:date="2018-04-17T12:27:00Z">
          <w:r w:rsidRPr="00CF60E2">
            <w:rPr>
              <w:noProof/>
            </w:rPr>
            <w:drawing>
              <wp:anchor distT="0" distB="0" distL="114300" distR="114300" simplePos="0" relativeHeight="251694080" behindDoc="1" locked="0" layoutInCell="1" allowOverlap="1" wp14:anchorId="6384F1D6" wp14:editId="7E3E9427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23" name="Obrázo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  <w:ins w:id="382" w:author="OMH CKO" w:date="2018-04-17T12:27:00Z">
          <w:r w:rsidR="00F33840" w:rsidRPr="00CF60E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1072" behindDoc="0" locked="0" layoutInCell="1" allowOverlap="1" wp14:anchorId="09D18F63" wp14:editId="47768954">
                    <wp:simplePos x="0" y="0"/>
                    <wp:positionH relativeFrom="column">
                      <wp:posOffset>-4445</wp:posOffset>
                    </wp:positionH>
                    <wp:positionV relativeFrom="paragraph">
                      <wp:posOffset>151130</wp:posOffset>
                    </wp:positionV>
                    <wp:extent cx="5762625" cy="9525"/>
                    <wp:effectExtent l="57150" t="38100" r="47625" b="85725"/>
                    <wp:wrapNone/>
                    <wp:docPr id="14" name="Rovná spojnica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62625" cy="952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3D977C30" id="Rovná spojnica 14" o:spid="_x0000_s1026" style="position:absolute;flip:y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" strokecolor="#4f81bd" strokeweight="3pt">
                    <v:shadow on="t" color="black" opacity="22937f" origin=",.5" offset="0,.63889mm"/>
                  </v:line>
                </w:pict>
              </mc:Fallback>
            </mc:AlternateContent>
          </w:r>
        </w:ins>
      </w:p>
      <w:p w14:paraId="69AEF762" w14:textId="14CF682A" w:rsidR="00F33840" w:rsidRPr="00CF60E2" w:rsidRDefault="00F33840" w:rsidP="005D602A">
        <w:pPr>
          <w:tabs>
            <w:tab w:val="center" w:pos="4536"/>
            <w:tab w:val="right" w:pos="9072"/>
          </w:tabs>
          <w:jc w:val="right"/>
        </w:pPr>
        <w:ins w:id="383" w:author="OMH CKO" w:date="2018-04-17T12:27:00Z">
          <w:r w:rsidRPr="00CF60E2">
            <w:rPr>
              <w:noProof/>
            </w:rPr>
            <w:drawing>
              <wp:anchor distT="0" distB="0" distL="114300" distR="114300" simplePos="0" relativeHeight="251650048" behindDoc="1" locked="0" layoutInCell="1" allowOverlap="1" wp14:anchorId="297F367B" wp14:editId="1059D3CB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42" name="Obrázok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ins>
        <w:r w:rsidRPr="00CF60E2">
          <w:t xml:space="preserve">Strana </w:t>
        </w:r>
        <w:sdt>
          <w:sdtPr>
            <w:id w:val="278539703"/>
            <w:docPartObj>
              <w:docPartGallery w:val="Page Numbers (Bottom of Page)"/>
              <w:docPartUnique/>
            </w:docPartObj>
          </w:sdtPr>
          <w:sdtEndPr/>
          <w:sdtContent>
            <w:r w:rsidRPr="00CF60E2">
              <w:fldChar w:fldCharType="begin"/>
            </w:r>
            <w:r w:rsidRPr="00CF60E2">
              <w:instrText>PAGE   \* MERGEFORMAT</w:instrText>
            </w:r>
            <w:r w:rsidRPr="00CF60E2">
              <w:fldChar w:fldCharType="separate"/>
            </w:r>
            <w:r w:rsidR="00345E7B">
              <w:rPr>
                <w:noProof/>
              </w:rPr>
              <w:t>19</w:t>
            </w:r>
            <w:r w:rsidRPr="00CF60E2">
              <w:fldChar w:fldCharType="end"/>
            </w:r>
          </w:sdtContent>
        </w:sdt>
      </w:p>
      <w:p w14:paraId="78555EAA" w14:textId="77777777" w:rsidR="00F33840" w:rsidRDefault="00345E7B">
        <w:pPr>
          <w:pStyle w:val="Pta"/>
          <w:jc w:val="center"/>
        </w:pPr>
      </w:p>
    </w:sdtContent>
  </w:sdt>
  <w:p w14:paraId="7E1D8775" w14:textId="77777777" w:rsidR="00F33840" w:rsidRDefault="00F33840">
    <w:pPr>
      <w:pStyle w:val="Pt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0B372" w14:textId="77777777" w:rsidR="00F33840" w:rsidRPr="00CF60E2" w:rsidRDefault="00F33840" w:rsidP="002F215F">
    <w:pPr>
      <w:tabs>
        <w:tab w:val="center" w:pos="4536"/>
        <w:tab w:val="right" w:pos="9072"/>
      </w:tabs>
      <w:jc w:val="right"/>
      <w:rPr>
        <w:ins w:id="4086" w:author="OMH CKO" w:date="2018-04-17T12:27:00Z"/>
      </w:rPr>
    </w:pPr>
    <w:ins w:id="4087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1F8E88" wp14:editId="18ABAEA2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70" name="Rovná spojnica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79E5E" id="Rovná spojnica 70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32EAIAAAgEAAAOAAAAZHJzL2Uyb0RvYy54bWysU8uO0zAU3SPxD5b3NGk77ZS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H5d99h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t xml:space="preserve"> </w:t>
      </w:r>
    </w:ins>
  </w:p>
  <w:p w14:paraId="4A810FCE" w14:textId="5ABCBE80" w:rsidR="00F33840" w:rsidRPr="00CF60E2" w:rsidRDefault="00F33840" w:rsidP="002F215F">
    <w:pPr>
      <w:tabs>
        <w:tab w:val="center" w:pos="4536"/>
        <w:tab w:val="right" w:pos="9072"/>
      </w:tabs>
      <w:jc w:val="right"/>
      <w:rPr>
        <w:ins w:id="4088" w:author="OMH CKO" w:date="2018-04-17T12:27:00Z"/>
      </w:rPr>
    </w:pPr>
    <w:ins w:id="4089" w:author="OMH CKO" w:date="2018-04-17T12:27:00Z">
      <w:r w:rsidRPr="00CF60E2">
        <w:rPr>
          <w:noProof/>
        </w:rPr>
        <w:drawing>
          <wp:anchor distT="0" distB="0" distL="114300" distR="114300" simplePos="0" relativeHeight="251667456" behindDoc="1" locked="0" layoutInCell="1" allowOverlap="1" wp14:anchorId="1EE5CFA8" wp14:editId="715C318D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47" name="Obrázo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t xml:space="preserve">Strana </w:t>
      </w:r>
    </w:ins>
    <w:customXmlInsRangeStart w:id="4090" w:author="OMH CKO" w:date="2018-04-17T12:27:00Z"/>
    <w:sdt>
      <w:sdtPr>
        <w:id w:val="-1027100613"/>
        <w:docPartObj>
          <w:docPartGallery w:val="Page Numbers (Bottom of Page)"/>
          <w:docPartUnique/>
        </w:docPartObj>
      </w:sdtPr>
      <w:sdtEndPr/>
      <w:sdtContent>
        <w:customXmlInsRangeEnd w:id="4090"/>
        <w:ins w:id="4091" w:author="OMH CKO" w:date="2018-04-17T12:27:00Z">
          <w:r w:rsidRPr="00CF60E2">
            <w:fldChar w:fldCharType="begin"/>
          </w:r>
          <w:r w:rsidRPr="00CF60E2">
            <w:instrText>PAGE   \* MERGEFORMAT</w:instrText>
          </w:r>
          <w:r w:rsidRPr="00CF60E2">
            <w:fldChar w:fldCharType="separate"/>
          </w:r>
        </w:ins>
        <w:r w:rsidR="00345E7B">
          <w:rPr>
            <w:noProof/>
          </w:rPr>
          <w:t>110</w:t>
        </w:r>
        <w:ins w:id="4092" w:author="OMH CKO" w:date="2018-04-17T12:27:00Z">
          <w:r w:rsidRPr="00CF60E2">
            <w:fldChar w:fldCharType="end"/>
          </w:r>
        </w:ins>
        <w:customXmlInsRangeStart w:id="4093" w:author="OMH CKO" w:date="2018-04-17T12:27:00Z"/>
      </w:sdtContent>
    </w:sdt>
    <w:customXmlInsRangeEnd w:id="4093"/>
  </w:p>
  <w:p w14:paraId="5448212F" w14:textId="77777777" w:rsidR="00F33840" w:rsidRDefault="00F33840" w:rsidP="002F215F">
    <w:pPr>
      <w:pStyle w:val="Pta"/>
      <w:rPr>
        <w:ins w:id="4094" w:author="OMH CKO" w:date="2018-04-17T12:27:00Z"/>
      </w:rPr>
    </w:pPr>
  </w:p>
  <w:p w14:paraId="6E2DEF9F" w14:textId="77777777" w:rsidR="00F33840" w:rsidRDefault="00F33840">
    <w:pPr>
      <w:pStyle w:val="Pta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4095" w:author="OMH CKO" w:date="2018-04-17T12:27:00Z"/>
  <w:sdt>
    <w:sdtPr>
      <w:id w:val="2122874752"/>
      <w:docPartObj>
        <w:docPartGallery w:val="Page Numbers (Bottom of Page)"/>
        <w:docPartUnique/>
      </w:docPartObj>
    </w:sdtPr>
    <w:sdtEndPr/>
    <w:sdtContent>
      <w:customXmlInsRangeEnd w:id="4095"/>
      <w:p w14:paraId="2B9061AB" w14:textId="77777777" w:rsidR="00F33840" w:rsidRDefault="00F33840" w:rsidP="00952C00">
        <w:pPr>
          <w:rPr>
            <w:ins w:id="4096" w:author="OMH CKO" w:date="2018-04-17T12:27:00Z"/>
          </w:rPr>
        </w:pPr>
      </w:p>
      <w:p w14:paraId="5CFFAA39" w14:textId="77777777" w:rsidR="00F33840" w:rsidRPr="00CF60E2" w:rsidRDefault="00F33840" w:rsidP="00952C00">
        <w:pPr>
          <w:tabs>
            <w:tab w:val="center" w:pos="4536"/>
            <w:tab w:val="right" w:pos="9072"/>
          </w:tabs>
          <w:jc w:val="right"/>
          <w:rPr>
            <w:ins w:id="4097" w:author="OMH CKO" w:date="2018-04-17T12:27:00Z"/>
          </w:rPr>
        </w:pPr>
        <w:ins w:id="4098" w:author="OMH CKO" w:date="2018-04-17T12:27:00Z">
          <w:r w:rsidRPr="00CF60E2">
            <w:rPr>
              <w:noProof/>
            </w:rPr>
            <w:drawing>
              <wp:anchor distT="0" distB="0" distL="114300" distR="114300" simplePos="0" relativeHeight="251653120" behindDoc="1" locked="0" layoutInCell="1" allowOverlap="1" wp14:anchorId="1A123747" wp14:editId="47DF54F7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48" name="Obrázok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CF60E2">
            <w:t xml:space="preserve">Strana </w:t>
          </w:r>
        </w:ins>
        <w:customXmlInsRangeStart w:id="4099" w:author="OMH CKO" w:date="2018-04-17T12:27:00Z"/>
        <w:sdt>
          <w:sdtPr>
            <w:id w:val="-1289654627"/>
            <w:docPartObj>
              <w:docPartGallery w:val="Page Numbers (Bottom of Page)"/>
              <w:docPartUnique/>
            </w:docPartObj>
          </w:sdtPr>
          <w:sdtEndPr/>
          <w:sdtContent>
            <w:customXmlInsRangeEnd w:id="4099"/>
            <w:ins w:id="4100" w:author="OMH CKO" w:date="2018-04-17T12:27:00Z">
              <w:r>
                <w:t>46</w:t>
              </w:r>
            </w:ins>
            <w:customXmlInsRangeStart w:id="4101" w:author="OMH CKO" w:date="2018-04-17T12:27:00Z"/>
          </w:sdtContent>
        </w:sdt>
        <w:customXmlInsRangeEnd w:id="4101"/>
      </w:p>
      <w:p w14:paraId="57322306" w14:textId="77777777" w:rsidR="00F33840" w:rsidRDefault="00345E7B" w:rsidP="00952C00">
        <w:pPr>
          <w:pStyle w:val="Pta"/>
          <w:jc w:val="center"/>
          <w:rPr>
            <w:ins w:id="4102" w:author="OMH CKO" w:date="2018-04-17T12:27:00Z"/>
          </w:rPr>
        </w:pPr>
      </w:p>
      <w:customXmlInsRangeStart w:id="4103" w:author="OMH CKO" w:date="2018-04-17T12:27:00Z"/>
    </w:sdtContent>
  </w:sdt>
  <w:customXmlInsRangeEnd w:id="4103"/>
  <w:p w14:paraId="3976809C" w14:textId="77777777" w:rsidR="00F33840" w:rsidRDefault="00F33840">
    <w:pPr>
      <w:pStyle w:val="Pt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14704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4311" w:author="OMH CKO" w:date="2018-04-17T12:27:00Z"/>
      </w:rPr>
    </w:pPr>
    <w:del w:id="4312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067BB5F" wp14:editId="468BE61B">
                <wp:simplePos x="0" y="0"/>
                <wp:positionH relativeFrom="column">
                  <wp:posOffset>-4445</wp:posOffset>
                </wp:positionH>
                <wp:positionV relativeFrom="paragraph">
                  <wp:posOffset>153035</wp:posOffset>
                </wp:positionV>
                <wp:extent cx="8896350" cy="9526"/>
                <wp:effectExtent l="57150" t="38100" r="57150" b="85725"/>
                <wp:wrapNone/>
                <wp:docPr id="76" name="Rovná spojnica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9635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74" o:spid="_x0000_s1026" style="position:absolute;flip:y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0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6514AB60" w14:textId="16BE5FA3" w:rsidR="00F33840" w:rsidRPr="00CF60E2" w:rsidRDefault="002F215F" w:rsidP="002F215F">
    <w:pPr>
      <w:tabs>
        <w:tab w:val="center" w:pos="4536"/>
        <w:tab w:val="right" w:pos="9072"/>
      </w:tabs>
      <w:jc w:val="right"/>
      <w:rPr>
        <w:ins w:id="4313" w:author="OMH CKO" w:date="2018-04-17T12:27:00Z"/>
      </w:rPr>
    </w:pPr>
    <w:del w:id="4314" w:author="OMH CKO" w:date="2018-04-17T12:27:00Z">
      <w:r w:rsidRPr="00CF60E2">
        <w:rPr>
          <w:noProof/>
        </w:rPr>
        <w:drawing>
          <wp:anchor distT="0" distB="0" distL="114300" distR="114300" simplePos="0" relativeHeight="251740160" behindDoc="1" locked="0" layoutInCell="1" allowOverlap="1" wp14:anchorId="0007754D" wp14:editId="392BB622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77" name="Obrázo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4315" w:author="OMH CKO" w:date="2018-04-17T12:27:00Z">
      <w:r w:rsidR="00F33840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DB34CF" wp14:editId="3585B374">
                <wp:simplePos x="0" y="0"/>
                <wp:positionH relativeFrom="column">
                  <wp:posOffset>-4445</wp:posOffset>
                </wp:positionH>
                <wp:positionV relativeFrom="paragraph">
                  <wp:posOffset>153035</wp:posOffset>
                </wp:positionV>
                <wp:extent cx="8896350" cy="9526"/>
                <wp:effectExtent l="57150" t="38100" r="57150" b="85725"/>
                <wp:wrapNone/>
                <wp:docPr id="74" name="Rovná spojnica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9635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2F00C4" id="Rovná spojnica 74" o:spid="_x0000_s1026" style="position:absolute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0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="00F33840" w:rsidRPr="00CF60E2">
        <w:t xml:space="preserve"> </w:t>
      </w:r>
    </w:ins>
  </w:p>
  <w:p w14:paraId="64FF5C03" w14:textId="18F3FB43" w:rsidR="00F33840" w:rsidRPr="00CF60E2" w:rsidRDefault="00F33840" w:rsidP="002F215F">
    <w:pPr>
      <w:tabs>
        <w:tab w:val="center" w:pos="4536"/>
        <w:tab w:val="right" w:pos="9072"/>
      </w:tabs>
      <w:jc w:val="right"/>
    </w:pPr>
    <w:ins w:id="4316" w:author="OMH CKO" w:date="2018-04-17T12:27:00Z">
      <w:r w:rsidRPr="00CF60E2">
        <w:rPr>
          <w:noProof/>
        </w:rPr>
        <w:drawing>
          <wp:anchor distT="0" distB="0" distL="114300" distR="114300" simplePos="0" relativeHeight="251670528" behindDoc="1" locked="0" layoutInCell="1" allowOverlap="1" wp14:anchorId="1792931D" wp14:editId="6D2280CC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2" name="Obrázo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293256013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112</w:t>
        </w:r>
        <w:r w:rsidRPr="00CF60E2">
          <w:fldChar w:fldCharType="end"/>
        </w:r>
      </w:sdtContent>
    </w:sdt>
  </w:p>
  <w:p w14:paraId="3379CCA3" w14:textId="77777777" w:rsidR="00F33840" w:rsidRDefault="00F33840" w:rsidP="002F215F">
    <w:pPr>
      <w:pStyle w:val="Pta"/>
    </w:pPr>
  </w:p>
  <w:p w14:paraId="62AC521E" w14:textId="77777777" w:rsidR="00F33840" w:rsidRDefault="00F33840">
    <w:pPr>
      <w:pStyle w:val="Pta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B5886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4330" w:author="OMH CKO" w:date="2018-04-17T12:27:00Z"/>
      </w:rPr>
    </w:pPr>
    <w:del w:id="4331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4C71EA3" wp14:editId="75EF391D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79" name="Rovná spojnica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84" o:spid="_x0000_s1026" style="position:absolute;flip: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A8nEJ4DwIA&#10;AAgEAAAOAAAAAAAAAAAAAAAAAC4CAABkcnMvZTJvRG9jLnhtbFBLAQItABQABgAIAAAAIQBDfyzC&#10;3AAAAAcBAAAPAAAAAAAAAAAAAAAAAGkEAABkcnMvZG93bnJldi54bWxQSwUGAAAAAAQABADzAAAA&#10;cgUAAAAA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551871B4" w14:textId="3E300F48" w:rsidR="00F33840" w:rsidRPr="00CF60E2" w:rsidRDefault="002F215F" w:rsidP="002F215F">
    <w:pPr>
      <w:tabs>
        <w:tab w:val="center" w:pos="4536"/>
        <w:tab w:val="right" w:pos="9072"/>
      </w:tabs>
      <w:jc w:val="right"/>
      <w:rPr>
        <w:ins w:id="4332" w:author="OMH CKO" w:date="2018-04-17T12:27:00Z"/>
      </w:rPr>
    </w:pPr>
    <w:del w:id="4333" w:author="OMH CKO" w:date="2018-04-17T12:27:00Z">
      <w:r w:rsidRPr="00CF60E2">
        <w:rPr>
          <w:noProof/>
        </w:rPr>
        <w:drawing>
          <wp:anchor distT="0" distB="0" distL="114300" distR="114300" simplePos="0" relativeHeight="251745280" behindDoc="1" locked="0" layoutInCell="1" allowOverlap="1" wp14:anchorId="756F0EEF" wp14:editId="409CDB57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80" name="Obrázo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4334" w:author="OMH CKO" w:date="2018-04-17T12:27:00Z">
      <w:r w:rsidR="00F33840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F2FB3" wp14:editId="5F35E8ED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84" name="Rovná spojnica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55090" id="Rovná spojnica 84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A8nEJ4DwIA&#10;AAgEAAAOAAAAAAAAAAAAAAAAAC4CAABkcnMvZTJvRG9jLnhtbFBLAQItABQABgAIAAAAIQBDfyzC&#10;3AAAAAcBAAAPAAAAAAAAAAAAAAAAAGkEAABkcnMvZG93bnJldi54bWxQSwUGAAAAAAQABADzAAAA&#10;cgUAAAAA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="00F33840" w:rsidRPr="00CF60E2">
        <w:t xml:space="preserve"> </w:t>
      </w:r>
    </w:ins>
  </w:p>
  <w:p w14:paraId="25CEF6EF" w14:textId="76FDF9D1" w:rsidR="00F33840" w:rsidRPr="00CF60E2" w:rsidRDefault="00F33840" w:rsidP="002F215F">
    <w:pPr>
      <w:tabs>
        <w:tab w:val="center" w:pos="4536"/>
        <w:tab w:val="right" w:pos="9072"/>
      </w:tabs>
      <w:jc w:val="right"/>
    </w:pPr>
    <w:ins w:id="4335" w:author="OMH CKO" w:date="2018-04-17T12:27:00Z">
      <w:r w:rsidRPr="00CF60E2">
        <w:rPr>
          <w:noProof/>
        </w:rPr>
        <w:drawing>
          <wp:anchor distT="0" distB="0" distL="114300" distR="114300" simplePos="0" relativeHeight="251672576" behindDoc="1" locked="0" layoutInCell="1" allowOverlap="1" wp14:anchorId="69C19B5A" wp14:editId="4371ADA0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85" name="Obrázok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207387332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113</w:t>
        </w:r>
        <w:r w:rsidRPr="00CF60E2">
          <w:fldChar w:fldCharType="end"/>
        </w:r>
      </w:sdtContent>
    </w:sdt>
  </w:p>
  <w:p w14:paraId="0FE401EC" w14:textId="77777777" w:rsidR="00F33840" w:rsidRDefault="00F33840" w:rsidP="002F215F">
    <w:pPr>
      <w:pStyle w:val="Pta"/>
    </w:pPr>
  </w:p>
  <w:p w14:paraId="392A7F12" w14:textId="77777777" w:rsidR="00F33840" w:rsidRDefault="00F3384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044843"/>
      <w:docPartObj>
        <w:docPartGallery w:val="Page Numbers (Bottom of Page)"/>
        <w:docPartUnique/>
      </w:docPartObj>
    </w:sdtPr>
    <w:sdtEndPr/>
    <w:sdtContent>
      <w:p w14:paraId="2CDFBEC7" w14:textId="77777777" w:rsidR="002F215F" w:rsidRDefault="002F215F" w:rsidP="005D602A">
        <w:pPr>
          <w:rPr>
            <w:del w:id="2157" w:author="OMH CKO" w:date="2018-04-17T12:27:00Z"/>
          </w:rPr>
        </w:pPr>
        <w:del w:id="2158" w:author="OMH CKO" w:date="2018-04-17T12:27:00Z">
          <w:r w:rsidRPr="00CF60E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02272" behindDoc="0" locked="0" layoutInCell="1" allowOverlap="1" wp14:anchorId="7A7D05FF" wp14:editId="295C04C5">
                    <wp:simplePos x="0" y="0"/>
                    <wp:positionH relativeFrom="column">
                      <wp:posOffset>-4445</wp:posOffset>
                    </wp:positionH>
                    <wp:positionV relativeFrom="paragraph">
                      <wp:posOffset>153035</wp:posOffset>
                    </wp:positionV>
                    <wp:extent cx="8915400" cy="9526"/>
                    <wp:effectExtent l="57150" t="38100" r="57150" b="85725"/>
                    <wp:wrapNone/>
                    <wp:docPr id="29" name="Rovná spojnica 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8915400" cy="952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Rovná spojnica 26" o:spid="_x0000_s1026" style="position:absolute;flip:y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" strokecolor="#4f81bd" strokeweight="3pt">
                    <v:shadow on="t" color="black" opacity="22937f" origin=",.5" offset="0,.63889mm"/>
                  </v:line>
                </w:pict>
              </mc:Fallback>
            </mc:AlternateContent>
          </w:r>
        </w:del>
      </w:p>
      <w:p w14:paraId="40DDDCEE" w14:textId="1EA6A7B8" w:rsidR="00F33840" w:rsidRDefault="002F215F" w:rsidP="005D602A">
        <w:pPr>
          <w:rPr>
            <w:ins w:id="2159" w:author="OMH CKO" w:date="2018-04-17T12:27:00Z"/>
          </w:rPr>
        </w:pPr>
        <w:del w:id="2160" w:author="OMH CKO" w:date="2018-04-17T12:27:00Z">
          <w:r w:rsidRPr="00CF60E2">
            <w:rPr>
              <w:noProof/>
            </w:rPr>
            <w:drawing>
              <wp:anchor distT="0" distB="0" distL="114300" distR="114300" simplePos="0" relativeHeight="251701248" behindDoc="1" locked="0" layoutInCell="1" allowOverlap="1" wp14:anchorId="4A2FBA3B" wp14:editId="240839E9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31" name="Obrázok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  <w:ins w:id="2161" w:author="OMH CKO" w:date="2018-04-17T12:27:00Z">
          <w:r w:rsidR="00F33840" w:rsidRPr="00CF60E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1" allowOverlap="1" wp14:anchorId="3CBAE666" wp14:editId="6925AA73">
                    <wp:simplePos x="0" y="0"/>
                    <wp:positionH relativeFrom="column">
                      <wp:posOffset>-4445</wp:posOffset>
                    </wp:positionH>
                    <wp:positionV relativeFrom="paragraph">
                      <wp:posOffset>153035</wp:posOffset>
                    </wp:positionV>
                    <wp:extent cx="8915400" cy="9526"/>
                    <wp:effectExtent l="57150" t="38100" r="57150" b="85725"/>
                    <wp:wrapNone/>
                    <wp:docPr id="26" name="Rovná spojnica 2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8915400" cy="952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4355855" id="Rovná spojnica 26" o:spid="_x0000_s1026" style="position:absolute;flip:y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" strokecolor="#4f81bd" strokeweight="3pt">
                    <v:shadow on="t" color="black" opacity="22937f" origin=",.5" offset="0,.63889mm"/>
                  </v:line>
                </w:pict>
              </mc:Fallback>
            </mc:AlternateContent>
          </w:r>
        </w:ins>
      </w:p>
      <w:p w14:paraId="1A717F10" w14:textId="7A03179C" w:rsidR="00F33840" w:rsidRPr="00CF60E2" w:rsidRDefault="00F33840" w:rsidP="005D602A">
        <w:pPr>
          <w:tabs>
            <w:tab w:val="center" w:pos="4536"/>
            <w:tab w:val="right" w:pos="9072"/>
          </w:tabs>
          <w:jc w:val="right"/>
        </w:pPr>
        <w:ins w:id="2162" w:author="OMH CKO" w:date="2018-04-17T12:27:00Z">
          <w:r w:rsidRPr="00CF60E2">
            <w:rPr>
              <w:noProof/>
            </w:rPr>
            <w:drawing>
              <wp:anchor distT="0" distB="0" distL="114300" distR="114300" simplePos="0" relativeHeight="251654144" behindDoc="1" locked="0" layoutInCell="1" allowOverlap="1" wp14:anchorId="6508DDFC" wp14:editId="2038EF14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43" name="Obrázok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ins>
        <w:r w:rsidRPr="00CF60E2">
          <w:t xml:space="preserve">Strana </w:t>
        </w:r>
        <w:sdt>
          <w:sdtPr>
            <w:id w:val="1367638078"/>
            <w:docPartObj>
              <w:docPartGallery w:val="Page Numbers (Bottom of Page)"/>
              <w:docPartUnique/>
            </w:docPartObj>
          </w:sdtPr>
          <w:sdtEndPr/>
          <w:sdtContent>
            <w:r w:rsidRPr="00CF60E2">
              <w:fldChar w:fldCharType="begin"/>
            </w:r>
            <w:r w:rsidRPr="00CF60E2">
              <w:instrText>PAGE   \* MERGEFORMAT</w:instrText>
            </w:r>
            <w:r w:rsidRPr="00CF60E2">
              <w:fldChar w:fldCharType="separate"/>
            </w:r>
            <w:r w:rsidR="00345E7B">
              <w:rPr>
                <w:noProof/>
              </w:rPr>
              <w:t>69</w:t>
            </w:r>
            <w:r w:rsidRPr="00CF60E2">
              <w:fldChar w:fldCharType="end"/>
            </w:r>
          </w:sdtContent>
        </w:sdt>
      </w:p>
      <w:p w14:paraId="0F24522C" w14:textId="77777777" w:rsidR="00F33840" w:rsidRDefault="00345E7B">
        <w:pPr>
          <w:pStyle w:val="Pta"/>
          <w:jc w:val="center"/>
        </w:pPr>
      </w:p>
    </w:sdtContent>
  </w:sdt>
  <w:p w14:paraId="7F710ECA" w14:textId="77777777" w:rsidR="00F33840" w:rsidRDefault="00F338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5907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2300" w:author="OMH CKO" w:date="2018-04-17T12:27:00Z"/>
      </w:rPr>
    </w:pPr>
    <w:del w:id="2301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360B3B" wp14:editId="4959A8A1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34" name="Rovná spojnic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3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lA1EA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ovZQNR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6A060A64" w14:textId="74EF3E4D" w:rsidR="00F33840" w:rsidRPr="00CF60E2" w:rsidRDefault="002F215F" w:rsidP="002F215F">
    <w:pPr>
      <w:tabs>
        <w:tab w:val="center" w:pos="4536"/>
        <w:tab w:val="right" w:pos="9072"/>
      </w:tabs>
      <w:jc w:val="right"/>
      <w:rPr>
        <w:ins w:id="2302" w:author="OMH CKO" w:date="2018-04-17T12:27:00Z"/>
      </w:rPr>
    </w:pPr>
    <w:del w:id="2303" w:author="OMH CKO" w:date="2018-04-17T12:27:00Z">
      <w:r w:rsidRPr="00CF60E2">
        <w:rPr>
          <w:noProof/>
        </w:rPr>
        <w:drawing>
          <wp:anchor distT="0" distB="0" distL="114300" distR="114300" simplePos="0" relativeHeight="251707392" behindDoc="1" locked="0" layoutInCell="1" allowOverlap="1" wp14:anchorId="0FA70C4C" wp14:editId="168F70FD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2304" w:author="OMH CKO" w:date="2018-04-17T12:27:00Z">
      <w:r w:rsidR="00F33840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086D95" wp14:editId="7660F75E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33" name="Rovná spojnic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74701A" id="Rovná spojnica 33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lA1EA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ovZQNR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="00F33840" w:rsidRPr="00CF60E2">
        <w:t xml:space="preserve"> </w:t>
      </w:r>
    </w:ins>
  </w:p>
  <w:p w14:paraId="04C97ED7" w14:textId="306294B6" w:rsidR="00F33840" w:rsidRPr="00CF60E2" w:rsidRDefault="00F33840" w:rsidP="002F215F">
    <w:pPr>
      <w:tabs>
        <w:tab w:val="center" w:pos="4536"/>
        <w:tab w:val="right" w:pos="9072"/>
      </w:tabs>
      <w:jc w:val="right"/>
    </w:pPr>
    <w:ins w:id="2305" w:author="OMH CKO" w:date="2018-04-17T12:27:00Z">
      <w:r w:rsidRPr="00CF60E2">
        <w:rPr>
          <w:noProof/>
        </w:rPr>
        <w:drawing>
          <wp:anchor distT="0" distB="0" distL="114300" distR="114300" simplePos="0" relativeHeight="251657216" behindDoc="1" locked="0" layoutInCell="1" allowOverlap="1" wp14:anchorId="7BD6C518" wp14:editId="795411F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44" name="Obrázo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73</w:t>
        </w:r>
        <w:r w:rsidRPr="00CF60E2">
          <w:fldChar w:fldCharType="end"/>
        </w:r>
      </w:sdtContent>
    </w:sdt>
  </w:p>
  <w:p w14:paraId="4113AFC8" w14:textId="77777777" w:rsidR="00F33840" w:rsidRDefault="00F33840" w:rsidP="002F215F">
    <w:pPr>
      <w:pStyle w:val="Pta"/>
    </w:pPr>
  </w:p>
  <w:p w14:paraId="2B4B75E8" w14:textId="77777777" w:rsidR="00F33840" w:rsidRDefault="00F33840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5F4E5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2427" w:author="OMH CKO" w:date="2018-04-17T12:27:00Z"/>
      </w:rPr>
    </w:pPr>
    <w:del w:id="2428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C73778" wp14:editId="0CA7AC2C">
                <wp:simplePos x="0" y="0"/>
                <wp:positionH relativeFrom="column">
                  <wp:posOffset>-4445</wp:posOffset>
                </wp:positionH>
                <wp:positionV relativeFrom="paragraph">
                  <wp:posOffset>153035</wp:posOffset>
                </wp:positionV>
                <wp:extent cx="8915400" cy="9526"/>
                <wp:effectExtent l="57150" t="38100" r="57150" b="85725"/>
                <wp:wrapNone/>
                <wp:docPr id="39" name="Rovná spojnic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37" o:spid="_x0000_s1026" style="position:absolute;flip:y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62628379" w14:textId="1840AA05" w:rsidR="00F33840" w:rsidRPr="00CF60E2" w:rsidRDefault="002F215F" w:rsidP="002F215F">
    <w:pPr>
      <w:tabs>
        <w:tab w:val="center" w:pos="4536"/>
        <w:tab w:val="right" w:pos="9072"/>
      </w:tabs>
      <w:jc w:val="right"/>
      <w:rPr>
        <w:ins w:id="2429" w:author="OMH CKO" w:date="2018-04-17T12:27:00Z"/>
      </w:rPr>
    </w:pPr>
    <w:del w:id="2430" w:author="OMH CKO" w:date="2018-04-17T12:27:00Z">
      <w:r w:rsidRPr="00CF60E2">
        <w:rPr>
          <w:noProof/>
        </w:rPr>
        <w:drawing>
          <wp:anchor distT="0" distB="0" distL="114300" distR="114300" simplePos="0" relativeHeight="251712512" behindDoc="1" locked="0" layoutInCell="1" allowOverlap="1" wp14:anchorId="1784C298" wp14:editId="5B29F3F2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40" name="Obrázo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2431" w:author="OMH CKO" w:date="2018-04-17T12:27:00Z">
      <w:r w:rsidR="00F33840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62A923" wp14:editId="1DFF67C1">
                <wp:simplePos x="0" y="0"/>
                <wp:positionH relativeFrom="column">
                  <wp:posOffset>-4445</wp:posOffset>
                </wp:positionH>
                <wp:positionV relativeFrom="paragraph">
                  <wp:posOffset>153035</wp:posOffset>
                </wp:positionV>
                <wp:extent cx="8915400" cy="9526"/>
                <wp:effectExtent l="57150" t="38100" r="57150" b="85725"/>
                <wp:wrapNone/>
                <wp:docPr id="37" name="Rovná spojnic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932ED4" id="Rovná spojnica 37" o:spid="_x0000_s1026" style="position:absolute;flip:y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="00F33840" w:rsidRPr="00CF60E2">
        <w:t xml:space="preserve"> </w:t>
      </w:r>
    </w:ins>
  </w:p>
  <w:p w14:paraId="785A9FFB" w14:textId="3EEDCB71" w:rsidR="00F33840" w:rsidRPr="00CF60E2" w:rsidRDefault="00F33840" w:rsidP="002F215F">
    <w:pPr>
      <w:tabs>
        <w:tab w:val="center" w:pos="4536"/>
        <w:tab w:val="right" w:pos="9072"/>
      </w:tabs>
      <w:jc w:val="right"/>
    </w:pPr>
    <w:ins w:id="2432" w:author="OMH CKO" w:date="2018-04-17T12:27:00Z">
      <w:r w:rsidRPr="00CF60E2">
        <w:rPr>
          <w:noProof/>
        </w:rPr>
        <w:drawing>
          <wp:anchor distT="0" distB="0" distL="114300" distR="114300" simplePos="0" relativeHeight="251659264" behindDoc="1" locked="0" layoutInCell="1" allowOverlap="1" wp14:anchorId="67CA1DAE" wp14:editId="4FE19A0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45" name="Obrázo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-3520872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80</w:t>
        </w:r>
        <w:r w:rsidRPr="00CF60E2">
          <w:fldChar w:fldCharType="end"/>
        </w:r>
      </w:sdtContent>
    </w:sdt>
  </w:p>
  <w:p w14:paraId="47B85705" w14:textId="77777777" w:rsidR="00F33840" w:rsidRDefault="00F33840" w:rsidP="002F215F">
    <w:pPr>
      <w:pStyle w:val="Pta"/>
    </w:pPr>
  </w:p>
  <w:p w14:paraId="05EF37F5" w14:textId="77777777" w:rsidR="00F33840" w:rsidRDefault="00F3384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32833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2842" w:author="OMH CKO" w:date="2018-04-17T12:27:00Z"/>
      </w:rPr>
    </w:pPr>
    <w:del w:id="2843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B35C49" wp14:editId="39E84425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6" name="Rovná spojnic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49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b/fxpx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6B220F5A" w14:textId="302A029F" w:rsidR="002F215F" w:rsidRPr="00CF60E2" w:rsidRDefault="002F215F" w:rsidP="002F215F">
    <w:pPr>
      <w:tabs>
        <w:tab w:val="center" w:pos="4536"/>
        <w:tab w:val="right" w:pos="9072"/>
      </w:tabs>
      <w:jc w:val="right"/>
      <w:rPr>
        <w:ins w:id="2844" w:author="OMH CKO" w:date="2018-04-17T12:27:00Z"/>
      </w:rPr>
    </w:pPr>
    <w:del w:id="2845" w:author="OMH CKO" w:date="2018-04-17T12:27:00Z">
      <w:r w:rsidRPr="00CF60E2">
        <w:rPr>
          <w:noProof/>
        </w:rPr>
        <w:drawing>
          <wp:anchor distT="0" distB="0" distL="114300" distR="114300" simplePos="0" relativeHeight="251717632" behindDoc="1" locked="0" layoutInCell="1" allowOverlap="1" wp14:anchorId="1E8B214D" wp14:editId="5A8942FD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3" name="Obrázo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2846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70D67D" wp14:editId="18E128D8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9" name="Rovná spojnic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49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b/fxpx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t xml:space="preserve"> </w:t>
      </w:r>
    </w:ins>
  </w:p>
  <w:p w14:paraId="14B3EDA7" w14:textId="4186C990" w:rsidR="002F215F" w:rsidRPr="00CF60E2" w:rsidRDefault="002F215F" w:rsidP="002F215F">
    <w:pPr>
      <w:tabs>
        <w:tab w:val="center" w:pos="4536"/>
        <w:tab w:val="right" w:pos="9072"/>
      </w:tabs>
      <w:jc w:val="right"/>
    </w:pPr>
    <w:ins w:id="2847" w:author="OMH CKO" w:date="2018-04-17T12:27:00Z">
      <w:r w:rsidRPr="00CF60E2">
        <w:rPr>
          <w:noProof/>
        </w:rPr>
        <w:drawing>
          <wp:anchor distT="0" distB="0" distL="114300" distR="114300" simplePos="0" relativeHeight="251676672" behindDoc="1" locked="0" layoutInCell="1" allowOverlap="1" wp14:anchorId="10E89920" wp14:editId="46470C02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2081716802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82</w:t>
        </w:r>
        <w:r w:rsidRPr="00CF60E2">
          <w:fldChar w:fldCharType="end"/>
        </w:r>
      </w:sdtContent>
    </w:sdt>
  </w:p>
  <w:p w14:paraId="55B0E02E" w14:textId="77777777" w:rsidR="002F215F" w:rsidRDefault="002F215F" w:rsidP="002F215F">
    <w:pPr>
      <w:pStyle w:val="Pta"/>
    </w:pPr>
  </w:p>
  <w:p w14:paraId="7D952D9B" w14:textId="77777777" w:rsidR="002F215F" w:rsidRDefault="002F215F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33A7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3580" w:author="OMH CKO" w:date="2018-04-17T12:27:00Z"/>
      </w:rPr>
    </w:pPr>
    <w:del w:id="3581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B3BF15" wp14:editId="31B67713">
                <wp:simplePos x="0" y="0"/>
                <wp:positionH relativeFrom="column">
                  <wp:posOffset>-4445</wp:posOffset>
                </wp:positionH>
                <wp:positionV relativeFrom="paragraph">
                  <wp:posOffset>153035</wp:posOffset>
                </wp:positionV>
                <wp:extent cx="8924925" cy="9526"/>
                <wp:effectExtent l="57150" t="38100" r="47625" b="85725"/>
                <wp:wrapNone/>
                <wp:docPr id="57" name="Rovná spojnica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4925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54" o:spid="_x0000_s1026" style="position:absolute;flip:y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2.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7D624A6D" w14:textId="200750CE" w:rsidR="002F215F" w:rsidRPr="00CF60E2" w:rsidRDefault="002F215F" w:rsidP="002F215F">
    <w:pPr>
      <w:tabs>
        <w:tab w:val="center" w:pos="4536"/>
        <w:tab w:val="right" w:pos="9072"/>
      </w:tabs>
      <w:jc w:val="right"/>
      <w:rPr>
        <w:ins w:id="3582" w:author="OMH CKO" w:date="2018-04-17T12:27:00Z"/>
      </w:rPr>
    </w:pPr>
    <w:del w:id="3583" w:author="OMH CKO" w:date="2018-04-17T12:27:00Z">
      <w:r w:rsidRPr="00CF60E2">
        <w:rPr>
          <w:noProof/>
        </w:rPr>
        <w:drawing>
          <wp:anchor distT="0" distB="0" distL="114300" distR="114300" simplePos="0" relativeHeight="251722752" behindDoc="1" locked="0" layoutInCell="1" allowOverlap="1" wp14:anchorId="4002E3B4" wp14:editId="49E63506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9" name="Obrázo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3584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811A36" wp14:editId="4DD75213">
                <wp:simplePos x="0" y="0"/>
                <wp:positionH relativeFrom="column">
                  <wp:posOffset>-4445</wp:posOffset>
                </wp:positionH>
                <wp:positionV relativeFrom="paragraph">
                  <wp:posOffset>153035</wp:posOffset>
                </wp:positionV>
                <wp:extent cx="8924925" cy="9526"/>
                <wp:effectExtent l="57150" t="38100" r="47625" b="85725"/>
                <wp:wrapNone/>
                <wp:docPr id="54" name="Rovná spojnica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4925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54" o:spid="_x0000_s1026" style="position:absolute;flip:y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2.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t xml:space="preserve"> </w:t>
      </w:r>
    </w:ins>
  </w:p>
  <w:p w14:paraId="3ECE3A6C" w14:textId="13F8E7C9" w:rsidR="002F215F" w:rsidRPr="00CF60E2" w:rsidRDefault="002F215F" w:rsidP="002F215F">
    <w:pPr>
      <w:tabs>
        <w:tab w:val="center" w:pos="4536"/>
        <w:tab w:val="right" w:pos="9072"/>
      </w:tabs>
      <w:jc w:val="right"/>
    </w:pPr>
    <w:ins w:id="3585" w:author="OMH CKO" w:date="2018-04-17T12:27:00Z">
      <w:r w:rsidRPr="00CF60E2">
        <w:rPr>
          <w:noProof/>
        </w:rPr>
        <w:drawing>
          <wp:anchor distT="0" distB="0" distL="114300" distR="114300" simplePos="0" relativeHeight="251680768" behindDoc="1" locked="0" layoutInCell="1" allowOverlap="1" wp14:anchorId="58746F2E" wp14:editId="05DA0E1B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6" name="Obrázo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-170178126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98</w:t>
        </w:r>
        <w:r w:rsidRPr="00CF60E2">
          <w:fldChar w:fldCharType="end"/>
        </w:r>
      </w:sdtContent>
    </w:sdt>
  </w:p>
  <w:p w14:paraId="08A420C6" w14:textId="77777777" w:rsidR="002F215F" w:rsidRDefault="002F215F" w:rsidP="002F215F">
    <w:pPr>
      <w:pStyle w:val="Pta"/>
    </w:pPr>
  </w:p>
  <w:p w14:paraId="1B89EFBF" w14:textId="77777777" w:rsidR="002F215F" w:rsidRDefault="002F215F">
    <w:pPr>
      <w:pStyle w:val="Pt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69071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3800" w:author="OMH CKO" w:date="2018-04-17T12:27:00Z"/>
      </w:rPr>
    </w:pPr>
    <w:del w:id="3801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6117862" wp14:editId="6744032B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61" name="Rovná spojnic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6" o:spid="_x0000_s1026" style="position:absolute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muEA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4lDJrh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2AF14EC7" w14:textId="4C2016A4" w:rsidR="002F215F" w:rsidRPr="00CF60E2" w:rsidRDefault="002F215F" w:rsidP="002F215F">
    <w:pPr>
      <w:tabs>
        <w:tab w:val="center" w:pos="4536"/>
        <w:tab w:val="right" w:pos="9072"/>
      </w:tabs>
      <w:jc w:val="right"/>
      <w:rPr>
        <w:ins w:id="3802" w:author="OMH CKO" w:date="2018-04-17T12:27:00Z"/>
      </w:rPr>
    </w:pPr>
    <w:del w:id="3803" w:author="OMH CKO" w:date="2018-04-17T12:27:00Z">
      <w:r w:rsidRPr="00CF60E2">
        <w:rPr>
          <w:noProof/>
        </w:rPr>
        <w:drawing>
          <wp:anchor distT="0" distB="0" distL="114300" distR="114300" simplePos="0" relativeHeight="251727872" behindDoc="1" locked="0" layoutInCell="1" allowOverlap="1" wp14:anchorId="373A71F9" wp14:editId="58331FC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2" name="Obrázo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3804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EB2081" wp14:editId="0E4AADBD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66" name="Rovná spojnica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6" o:spid="_x0000_s1026" style="position:absolute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muEA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4lDJrh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t xml:space="preserve"> </w:t>
      </w:r>
    </w:ins>
  </w:p>
  <w:p w14:paraId="0668038F" w14:textId="51AF7DD0" w:rsidR="002F215F" w:rsidRPr="00CF60E2" w:rsidRDefault="002F215F" w:rsidP="002F215F">
    <w:pPr>
      <w:tabs>
        <w:tab w:val="center" w:pos="4536"/>
        <w:tab w:val="right" w:pos="9072"/>
      </w:tabs>
      <w:jc w:val="right"/>
    </w:pPr>
    <w:ins w:id="3805" w:author="OMH CKO" w:date="2018-04-17T12:27:00Z">
      <w:r w:rsidRPr="00CF60E2">
        <w:rPr>
          <w:noProof/>
        </w:rPr>
        <w:drawing>
          <wp:anchor distT="0" distB="0" distL="114300" distR="114300" simplePos="0" relativeHeight="251684864" behindDoc="1" locked="0" layoutInCell="1" allowOverlap="1" wp14:anchorId="61F7D9F7" wp14:editId="7C71BC4F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7" name="Obrázo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-1300527435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103</w:t>
        </w:r>
        <w:r w:rsidRPr="00CF60E2">
          <w:fldChar w:fldCharType="end"/>
        </w:r>
      </w:sdtContent>
    </w:sdt>
  </w:p>
  <w:p w14:paraId="5F5D4191" w14:textId="77777777" w:rsidR="002F215F" w:rsidRDefault="002F215F" w:rsidP="002F215F">
    <w:pPr>
      <w:pStyle w:val="Pta"/>
    </w:pPr>
  </w:p>
  <w:p w14:paraId="17A92F7F" w14:textId="77777777" w:rsidR="002F215F" w:rsidRDefault="002F215F">
    <w:pPr>
      <w:pStyle w:val="Pt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BDDE1" w14:textId="77777777" w:rsidR="002F215F" w:rsidRPr="00CF60E2" w:rsidRDefault="002F215F" w:rsidP="002F215F">
    <w:pPr>
      <w:tabs>
        <w:tab w:val="center" w:pos="4536"/>
        <w:tab w:val="right" w:pos="9072"/>
      </w:tabs>
      <w:jc w:val="right"/>
      <w:rPr>
        <w:del w:id="3945" w:author="OMH CKO" w:date="2018-04-17T12:27:00Z"/>
      </w:rPr>
    </w:pPr>
    <w:del w:id="3946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C97E2B" wp14:editId="24FA10CA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64" name="Rovná spojnic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70" o:spid="_x0000_s1026" style="position:absolute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32EAIAAAgEAAAOAAAAZHJzL2Uyb0RvYy54bWysU8uO0zAU3SPxD5b3NGk77ZS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H5d99h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73FEC996" w14:textId="359BE5BE" w:rsidR="002F215F" w:rsidRPr="00CF60E2" w:rsidRDefault="002F215F" w:rsidP="002F215F">
    <w:pPr>
      <w:tabs>
        <w:tab w:val="center" w:pos="4536"/>
        <w:tab w:val="right" w:pos="9072"/>
      </w:tabs>
      <w:jc w:val="right"/>
      <w:rPr>
        <w:ins w:id="3947" w:author="OMH CKO" w:date="2018-04-17T12:27:00Z"/>
      </w:rPr>
    </w:pPr>
    <w:del w:id="3948" w:author="OMH CKO" w:date="2018-04-17T12:27:00Z">
      <w:r w:rsidRPr="00CF60E2">
        <w:rPr>
          <w:noProof/>
        </w:rPr>
        <w:drawing>
          <wp:anchor distT="0" distB="0" distL="114300" distR="114300" simplePos="0" relativeHeight="251732992" behindDoc="1" locked="0" layoutInCell="1" allowOverlap="1" wp14:anchorId="2862CEB4" wp14:editId="71A0A78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8" name="Obrázo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3949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3AE46C" wp14:editId="4659DC40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7" name="Rovná spojnic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70" o:spid="_x0000_s1026" style="position:absolute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32EAIAAAgEAAAOAAAAZHJzL2Uyb0RvYy54bWysU8uO0zAU3SPxD5b3NGk77ZS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H5d99h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t xml:space="preserve"> </w:t>
      </w:r>
    </w:ins>
  </w:p>
  <w:p w14:paraId="108880AC" w14:textId="7253E3F4" w:rsidR="002F215F" w:rsidRPr="00CF60E2" w:rsidRDefault="002F215F" w:rsidP="002F215F">
    <w:pPr>
      <w:tabs>
        <w:tab w:val="center" w:pos="4536"/>
        <w:tab w:val="right" w:pos="9072"/>
      </w:tabs>
      <w:jc w:val="right"/>
    </w:pPr>
    <w:ins w:id="3950" w:author="OMH CKO" w:date="2018-04-17T12:27:00Z">
      <w:r w:rsidRPr="00CF60E2">
        <w:rPr>
          <w:noProof/>
        </w:rPr>
        <w:drawing>
          <wp:anchor distT="0" distB="0" distL="114300" distR="114300" simplePos="0" relativeHeight="251689984" behindDoc="1" locked="0" layoutInCell="1" allowOverlap="1" wp14:anchorId="00635500" wp14:editId="7DC09AFE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71" name="Obrázo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1092123294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45E7B">
          <w:rPr>
            <w:noProof/>
          </w:rPr>
          <w:t>107</w:t>
        </w:r>
        <w:r w:rsidRPr="00CF60E2">
          <w:fldChar w:fldCharType="end"/>
        </w:r>
      </w:sdtContent>
    </w:sdt>
  </w:p>
  <w:p w14:paraId="5FBCFFA7" w14:textId="77777777" w:rsidR="002F215F" w:rsidRDefault="002F215F" w:rsidP="002F215F">
    <w:pPr>
      <w:pStyle w:val="Pta"/>
    </w:pPr>
  </w:p>
  <w:p w14:paraId="70A89A35" w14:textId="77777777" w:rsidR="002F215F" w:rsidRDefault="002F215F">
    <w:pPr>
      <w:pStyle w:val="Pt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470815"/>
      <w:docPartObj>
        <w:docPartGallery w:val="Page Numbers (Bottom of Page)"/>
        <w:docPartUnique/>
      </w:docPartObj>
    </w:sdtPr>
    <w:sdtEndPr/>
    <w:sdtContent>
      <w:p w14:paraId="60901CE3" w14:textId="77777777" w:rsidR="002F215F" w:rsidRDefault="002F215F" w:rsidP="00952C00"/>
      <w:p w14:paraId="13B12A73" w14:textId="3B46F115" w:rsidR="002F215F" w:rsidRPr="00CF60E2" w:rsidRDefault="002F215F" w:rsidP="00952C00">
        <w:pPr>
          <w:tabs>
            <w:tab w:val="center" w:pos="4536"/>
            <w:tab w:val="right" w:pos="9072"/>
          </w:tabs>
          <w:jc w:val="right"/>
        </w:pPr>
        <w:del w:id="3951" w:author="OMH CKO" w:date="2018-04-17T12:27:00Z">
          <w:r w:rsidRPr="00CF60E2">
            <w:rPr>
              <w:noProof/>
            </w:rPr>
            <w:drawing>
              <wp:anchor distT="0" distB="0" distL="114300" distR="114300" simplePos="0" relativeHeight="251735040" behindDoc="1" locked="0" layoutInCell="1" allowOverlap="1" wp14:anchorId="2B9B77CA" wp14:editId="064F4CF7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73" name="Obrázok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  <w:ins w:id="3952" w:author="OMH CKO" w:date="2018-04-17T12:27:00Z">
          <w:r w:rsidRPr="00CF60E2">
            <w:rPr>
              <w:noProof/>
            </w:rPr>
            <w:drawing>
              <wp:anchor distT="0" distB="0" distL="114300" distR="114300" simplePos="0" relativeHeight="251686912" behindDoc="1" locked="0" layoutInCell="1" allowOverlap="1" wp14:anchorId="6106F2BE" wp14:editId="629B3D9C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18" name="Obrázo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ins>
        <w:r w:rsidRPr="00CF60E2">
          <w:t xml:space="preserve">Strana </w:t>
        </w:r>
        <w:sdt>
          <w:sdtPr>
            <w:id w:val="362253784"/>
            <w:docPartObj>
              <w:docPartGallery w:val="Page Numbers (Bottom of Page)"/>
              <w:docPartUnique/>
            </w:docPartObj>
          </w:sdtPr>
          <w:sdtEndPr/>
          <w:sdtContent>
            <w:r>
              <w:t>46</w:t>
            </w:r>
          </w:sdtContent>
        </w:sdt>
      </w:p>
      <w:p w14:paraId="0EB64C88" w14:textId="77777777" w:rsidR="002F215F" w:rsidRDefault="00345E7B" w:rsidP="00952C00">
        <w:pPr>
          <w:pStyle w:val="Pta"/>
          <w:jc w:val="center"/>
        </w:pPr>
      </w:p>
    </w:sdtContent>
  </w:sdt>
  <w:p w14:paraId="02A2AD37" w14:textId="77777777" w:rsidR="002F215F" w:rsidRDefault="002F215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3E4A3" w14:textId="77777777" w:rsidR="002700D9" w:rsidRDefault="002700D9" w:rsidP="00B948E0">
      <w:r>
        <w:separator/>
      </w:r>
    </w:p>
  </w:footnote>
  <w:footnote w:type="continuationSeparator" w:id="0">
    <w:p w14:paraId="525E13F7" w14:textId="77777777" w:rsidR="002700D9" w:rsidRDefault="002700D9" w:rsidP="00B948E0">
      <w:r>
        <w:continuationSeparator/>
      </w:r>
    </w:p>
  </w:footnote>
  <w:footnote w:type="continuationNotice" w:id="1">
    <w:p w14:paraId="30174508" w14:textId="77777777" w:rsidR="002700D9" w:rsidRDefault="002700D9"/>
  </w:footnote>
  <w:footnote w:id="2">
    <w:p w14:paraId="0D8A7149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Informácie, na ktoré sa vzťahuje bod 8 úvodnej kapitoly MP.</w:t>
      </w:r>
    </w:p>
  </w:footnote>
  <w:footnote w:id="3">
    <w:p w14:paraId="1328BD36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4">
    <w:p w14:paraId="1CEF833B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5">
    <w:p w14:paraId="2B8A3445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6">
    <w:p w14:paraId="7003F9A1" w14:textId="77777777" w:rsidR="00F33840" w:rsidRDefault="00F33840" w:rsidP="00C25E51">
      <w:pPr>
        <w:spacing w:before="120" w:after="120"/>
        <w:jc w:val="both"/>
        <w:rPr>
          <w:rFonts w:eastAsia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rFonts w:eastAsiaTheme="minorHAnsi"/>
          <w:sz w:val="18"/>
          <w:szCs w:val="18"/>
        </w:rPr>
        <w:t>Informácie, na ktoré sa vzťahuje bod 8 úvodnej kapitoly MP.</w:t>
      </w:r>
    </w:p>
    <w:p w14:paraId="638C8907" w14:textId="77777777" w:rsidR="00F33840" w:rsidRDefault="00F33840">
      <w:pPr>
        <w:pStyle w:val="Textpoznmkypodiarou"/>
      </w:pPr>
    </w:p>
  </w:footnote>
  <w:footnote w:id="7">
    <w:p w14:paraId="2171AEFB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8">
    <w:p w14:paraId="21529A11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9">
    <w:p w14:paraId="78ED5191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510">
        <w:rPr>
          <w:sz w:val="18"/>
          <w:szCs w:val="18"/>
        </w:rPr>
        <w:t>Údaje v tabuľke 6 sa na základe článku 112  nariadenia EP a Rady (EÚ)  č. 1303/2013 zasielajú Komisii na monitorovacie účely každoročne do 31. januára, 31. júla a 31. októbra cez systém SFC2014.</w:t>
      </w:r>
    </w:p>
  </w:footnote>
  <w:footnote w:id="10">
    <w:p w14:paraId="435F2E3F" w14:textId="77777777" w:rsidR="00F33840" w:rsidRPr="000A6560" w:rsidRDefault="00F33840" w:rsidP="00AA7D81">
      <w:pPr>
        <w:pStyle w:val="Textpoznmkypodiarou"/>
        <w:ind w:hanging="11"/>
        <w:rPr>
          <w:sz w:val="18"/>
          <w:szCs w:val="18"/>
          <w:highlight w:val="yellow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v prípade, že IZM je realizovaná ako časť prioritnej osi, informácie sa poskytnú samostatne</w:t>
      </w:r>
    </w:p>
  </w:footnote>
  <w:footnote w:id="11">
    <w:p w14:paraId="357E096B" w14:textId="77777777" w:rsidR="00F33840" w:rsidRPr="00862230" w:rsidRDefault="00F33840" w:rsidP="00AA7D81">
      <w:pPr>
        <w:pStyle w:val="Textpoznmkypodiarou"/>
        <w:rPr>
          <w:sz w:val="17"/>
          <w:szCs w:val="17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neuplatňuje sa na zdroje IZM</w:t>
      </w:r>
      <w:ins w:id="1879" w:author="OMH CKO" w:date="2018-04-17T12:27:00Z">
        <w:r>
          <w:rPr>
            <w:sz w:val="18"/>
            <w:szCs w:val="18"/>
          </w:rPr>
          <w:t xml:space="preserve"> a cieľa 2</w:t>
        </w:r>
      </w:ins>
    </w:p>
  </w:footnote>
  <w:footnote w:id="12">
    <w:p w14:paraId="3F3C223E" w14:textId="77777777" w:rsidR="00F33840" w:rsidRPr="000A6560" w:rsidRDefault="00F33840" w:rsidP="00AA7D81">
      <w:pPr>
        <w:pStyle w:val="Textpoznmkypodiarou"/>
        <w:rPr>
          <w:sz w:val="18"/>
          <w:szCs w:val="18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príklad prioritnej osi, ktorá sa realizuje zo zdrojov IZM a zodpovedajúcej časti ESF </w:t>
      </w:r>
    </w:p>
  </w:footnote>
  <w:footnote w:id="13">
    <w:p w14:paraId="00FA6C3C" w14:textId="77777777" w:rsidR="00F33840" w:rsidRPr="00E94F36" w:rsidRDefault="00F33840" w:rsidP="00AA7D81">
      <w:pPr>
        <w:pStyle w:val="Textpoznmkypodiarou"/>
        <w:rPr>
          <w:sz w:val="17"/>
          <w:szCs w:val="17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príklad prioritnej osi, ktorej časť sa realizuje zo zdrojov IZM a zodpovedajúcej časti ESF</w:t>
      </w:r>
      <w:r w:rsidRPr="00E94F36">
        <w:rPr>
          <w:sz w:val="17"/>
          <w:szCs w:val="17"/>
        </w:rPr>
        <w:t xml:space="preserve"> </w:t>
      </w:r>
    </w:p>
  </w:footnote>
  <w:footnote w:id="14">
    <w:p w14:paraId="2216E6C2" w14:textId="77777777" w:rsidR="00F33840" w:rsidRPr="000A6560" w:rsidRDefault="00F33840" w:rsidP="00AA7D81">
      <w:pPr>
        <w:pStyle w:val="Textpoznmkypodiarou"/>
        <w:rPr>
          <w:sz w:val="18"/>
          <w:szCs w:val="18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ESF alokácia bez zodpovedajúcej časti IZM</w:t>
      </w:r>
    </w:p>
  </w:footnote>
  <w:footnote w:id="15">
    <w:p w14:paraId="639F535A" w14:textId="77777777" w:rsidR="00F33840" w:rsidRPr="000A6560" w:rsidRDefault="00F33840" w:rsidP="00AA7D81">
      <w:pPr>
        <w:pStyle w:val="Textpoznmkypodiarou"/>
        <w:rPr>
          <w:sz w:val="18"/>
          <w:szCs w:val="18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ESF alokácia bez zodpovedajúcej časti IZM </w:t>
      </w:r>
    </w:p>
  </w:footnote>
  <w:footnote w:id="16">
    <w:p w14:paraId="724D95D9" w14:textId="77777777" w:rsidR="00F33840" w:rsidRDefault="00F33840" w:rsidP="00AA7D81">
      <w:pPr>
        <w:pStyle w:val="Textpoznmkypodiarou"/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obsahuje IZM alokáciu a zodpovedajúcu časť ESF</w:t>
      </w:r>
      <w:r w:rsidRPr="0024571F">
        <w:rPr>
          <w:sz w:val="16"/>
          <w:szCs w:val="16"/>
        </w:rPr>
        <w:t xml:space="preserve"> </w:t>
      </w:r>
    </w:p>
  </w:footnote>
  <w:footnote w:id="17">
    <w:p w14:paraId="257A8871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510">
        <w:rPr>
          <w:sz w:val="18"/>
          <w:szCs w:val="18"/>
        </w:rPr>
        <w:t>Údaje v tabuľke 7 sa na základe článku 112  nariadenia EP a Rady (EÚ)  č. 1303/2013 zasielajú Komisii na monitorovacie účely každoročne do 31. januára cez systém SFC2014.</w:t>
      </w:r>
    </w:p>
  </w:footnote>
  <w:footnote w:id="18">
    <w:p w14:paraId="68D10C06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19">
    <w:p w14:paraId="36C72C21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1ABF">
        <w:rPr>
          <w:sz w:val="18"/>
          <w:szCs w:val="18"/>
        </w:rPr>
        <w:t>Informácie, na ktoré sa vzťahuje bod 8 úvodnej kapitoly MP.</w:t>
      </w:r>
    </w:p>
  </w:footnote>
  <w:footnote w:id="20">
    <w:p w14:paraId="11F4C1B0" w14:textId="77777777" w:rsidR="00F33840" w:rsidRPr="00F41510" w:rsidRDefault="00F33840" w:rsidP="00F41510">
      <w:pPr>
        <w:spacing w:after="120"/>
        <w:jc w:val="both"/>
        <w:rPr>
          <w:rFonts w:eastAsiaTheme="minorHAnsi"/>
        </w:rPr>
      </w:pPr>
      <w:r w:rsidRPr="005911B1">
        <w:rPr>
          <w:rStyle w:val="Odkaznapoznmkupodiarou"/>
          <w:sz w:val="20"/>
          <w:szCs w:val="20"/>
        </w:rPr>
        <w:footnoteRef/>
      </w:r>
      <w:r w:rsidRPr="005911B1">
        <w:rPr>
          <w:rFonts w:eastAsiaTheme="minorHAnsi"/>
          <w:sz w:val="18"/>
          <w:szCs w:val="18"/>
        </w:rPr>
        <w:t xml:space="preserve"> Informácie</w:t>
      </w:r>
      <w:r w:rsidRPr="00A41ABF">
        <w:rPr>
          <w:rFonts w:eastAsiaTheme="minorHAnsi"/>
          <w:sz w:val="18"/>
          <w:szCs w:val="18"/>
        </w:rPr>
        <w:t>, na ktoré sa vzťahuje bod 8 úvodnej kapitoly MP.</w:t>
      </w:r>
    </w:p>
  </w:footnote>
  <w:footnote w:id="21">
    <w:p w14:paraId="75B72C4A" w14:textId="77777777" w:rsidR="00F33840" w:rsidRDefault="00F33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1ABF">
        <w:rPr>
          <w:sz w:val="18"/>
          <w:szCs w:val="18"/>
        </w:rPr>
        <w:t xml:space="preserve">Uvedenú kapitolu je možné zahrnúť do </w:t>
      </w:r>
      <w:r>
        <w:rPr>
          <w:sz w:val="18"/>
          <w:szCs w:val="18"/>
        </w:rPr>
        <w:t>informácií</w:t>
      </w:r>
      <w:r w:rsidRPr="00A41ABF">
        <w:rPr>
          <w:sz w:val="18"/>
          <w:szCs w:val="18"/>
        </w:rPr>
        <w:t>, na ktoré sa vzťahuje bod 8 úvodnej kapitoly MP.</w:t>
      </w:r>
      <w:r>
        <w:rPr>
          <w:sz w:val="18"/>
          <w:szCs w:val="18"/>
        </w:rPr>
        <w:t xml:space="preserve"> </w:t>
      </w:r>
    </w:p>
  </w:footnote>
  <w:footnote w:id="22">
    <w:p w14:paraId="0F2B0B4C" w14:textId="77777777" w:rsidR="00F33840" w:rsidRPr="00730AF9" w:rsidRDefault="00F33840" w:rsidP="00730AF9">
      <w:pPr>
        <w:spacing w:before="120" w:after="120"/>
        <w:jc w:val="both"/>
        <w:rPr>
          <w:ins w:id="4105" w:author="OMH CKO" w:date="2018-04-17T12:27:00Z"/>
          <w:sz w:val="20"/>
        </w:rPr>
      </w:pPr>
      <w:ins w:id="4106" w:author="OMH CKO" w:date="2018-04-17T12:27:00Z">
        <w:r w:rsidRPr="00730AF9">
          <w:rPr>
            <w:rStyle w:val="Odkaznapoznmkupodiarou"/>
            <w:sz w:val="20"/>
          </w:rPr>
          <w:footnoteRef/>
        </w:r>
        <w:r w:rsidRPr="00730AF9">
          <w:rPr>
            <w:sz w:val="20"/>
          </w:rPr>
          <w:t xml:space="preserve"> </w:t>
        </w:r>
        <w:r w:rsidRPr="00730AF9">
          <w:rPr>
            <w:b/>
            <w:sz w:val="20"/>
          </w:rPr>
          <w:t>Kontrahovanie</w:t>
        </w:r>
        <w:r w:rsidRPr="00730AF9">
          <w:rPr>
            <w:sz w:val="20"/>
          </w:rPr>
          <w:t xml:space="preserve"> – </w:t>
        </w:r>
        <w:r w:rsidRPr="00730AF9">
          <w:rPr>
            <w:sz w:val="20"/>
            <w:lang w:eastAsia="cs-CZ"/>
          </w:rPr>
          <w:t xml:space="preserve">predstavuje sumu príspevku zo zdrojov EÚ (v EUR)  na základe účinných zmlúv o poskytnutí NFP alebo rozhodnutí o schválení žiadosti o NFP (ak je prijímateľ a poskytovateľ tá istá osoba a zmluva sa neuzatvára) po odpočítaní </w:t>
        </w:r>
        <w:proofErr w:type="spellStart"/>
        <w:r w:rsidRPr="00730AF9">
          <w:rPr>
            <w:sz w:val="20"/>
            <w:lang w:eastAsia="cs-CZ"/>
          </w:rPr>
          <w:t>zazmluvnených</w:t>
        </w:r>
        <w:proofErr w:type="spellEnd"/>
        <w:r w:rsidRPr="00730AF9">
          <w:rPr>
            <w:sz w:val="20"/>
            <w:lang w:eastAsia="cs-CZ"/>
          </w:rPr>
          <w:t xml:space="preserve"> nečerpaných prostriedkov ukončených projektov.</w:t>
        </w:r>
      </w:ins>
    </w:p>
  </w:footnote>
  <w:footnote w:id="23">
    <w:p w14:paraId="015D1231" w14:textId="77777777" w:rsidR="00F33840" w:rsidRDefault="00F33840" w:rsidP="00730AF9">
      <w:pPr>
        <w:pStyle w:val="Textpoznmkypodiarou"/>
        <w:rPr>
          <w:ins w:id="4108" w:author="OMH CKO" w:date="2018-04-17T12:27:00Z"/>
        </w:rPr>
      </w:pPr>
      <w:ins w:id="4109" w:author="OMH CKO" w:date="2018-04-17T12:27:00Z">
        <w:r>
          <w:rPr>
            <w:rStyle w:val="Odkaznapoznmkupodiarou"/>
          </w:rPr>
          <w:footnoteRef/>
        </w:r>
        <w:r>
          <w:t xml:space="preserve"> </w:t>
        </w:r>
        <w:r w:rsidRPr="00730AF9">
          <w:rPr>
            <w:b/>
          </w:rPr>
          <w:t xml:space="preserve">Čerpanie – </w:t>
        </w:r>
        <w:r w:rsidRPr="00730AF9">
          <w:t>predstavuje sumu oprávnených výdavkov zo zdrojov EÚ (v EUR) schválených certifikačným orgánom v súhrnných žiadostiach o platbu, zníženú o sumu nezrovnalostí a </w:t>
        </w:r>
        <w:proofErr w:type="spellStart"/>
        <w:r w:rsidRPr="00730AF9">
          <w:t>vratiek</w:t>
        </w:r>
        <w:proofErr w:type="spellEnd"/>
        <w:r w:rsidRPr="00730AF9">
          <w:t>, zaznamenaných v účtovníctve certifikačného orgánu za časť vzťahujúcu sa k zdrojom EÚ.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7AC17" w14:textId="77777777" w:rsidR="002F215F" w:rsidRPr="002F215F" w:rsidRDefault="002F215F" w:rsidP="002F215F">
    <w:pPr>
      <w:tabs>
        <w:tab w:val="center" w:pos="4536"/>
        <w:tab w:val="right" w:pos="9072"/>
      </w:tabs>
      <w:rPr>
        <w:del w:id="366" w:author="OMH CKO" w:date="2018-04-17T12:27:00Z"/>
      </w:rPr>
    </w:pPr>
    <w:del w:id="367" w:author="OMH CKO" w:date="2018-04-17T12:27:00Z">
      <w:r w:rsidRPr="002F215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21AB0C" wp14:editId="09ABCA26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1" name="Rovná spojnic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19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+ovEAIAAAgEAAAOAAAAZHJzL2Uyb0RvYy54bWysU8uO0zAU3SPxD5b3NGk7LZ2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Pcv6i8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68" w:author="OMH CKO" w:date="2018-04-17T12:27:00Z"/>
  <w:sdt>
    <w:sdtPr>
      <w:rPr>
        <w:szCs w:val="20"/>
      </w:rPr>
      <w:id w:val="947126620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68"/>
      <w:p w14:paraId="5F3F58B0" w14:textId="77777777" w:rsidR="002F215F" w:rsidRPr="002F215F" w:rsidRDefault="00235646" w:rsidP="002F215F">
        <w:pPr>
          <w:tabs>
            <w:tab w:val="center" w:pos="4536"/>
            <w:tab w:val="right" w:pos="9072"/>
          </w:tabs>
          <w:jc w:val="right"/>
          <w:rPr>
            <w:del w:id="369" w:author="OMH CKO" w:date="2018-04-17T12:27:00Z"/>
          </w:rPr>
        </w:pPr>
        <w:del w:id="370" w:author="OMH CKO" w:date="2018-04-17T12:27:00Z">
          <w:r>
            <w:rPr>
              <w:szCs w:val="20"/>
            </w:rPr>
            <w:delText>27.08.2015</w:delText>
          </w:r>
        </w:del>
      </w:p>
      <w:customXmlDelRangeStart w:id="371" w:author="OMH CKO" w:date="2018-04-17T12:27:00Z"/>
    </w:sdtContent>
  </w:sdt>
  <w:customXmlDelRangeEnd w:id="371"/>
  <w:p w14:paraId="6A8FA263" w14:textId="7F4D9AFA" w:rsidR="00F33840" w:rsidRPr="002F215F" w:rsidRDefault="00F33840" w:rsidP="002F215F">
    <w:pPr>
      <w:tabs>
        <w:tab w:val="center" w:pos="4536"/>
        <w:tab w:val="right" w:pos="9072"/>
      </w:tabs>
      <w:rPr>
        <w:ins w:id="372" w:author="OMH CKO" w:date="2018-04-17T12:27:00Z"/>
      </w:rPr>
    </w:pPr>
    <w:ins w:id="373" w:author="OMH CKO" w:date="2018-04-17T12:27:00Z">
      <w:r w:rsidRPr="002F215F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DFC9126" wp14:editId="5D59690C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9" name="Rovná spojnic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A0EE2" id="Rovná spojnica 19" o:spid="_x0000_s1026" style="position:absolute;flip:y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+ovEAIAAAgEAAAOAAAAZHJzL2Uyb0RvYy54bWysU8uO0zAU3SPxD5b3NGk7LZ2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Pcv6i8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74" w:author="OMH CKO" w:date="2018-04-17T12:27:00Z"/>
  <w:sdt>
    <w:sdtPr>
      <w:rPr>
        <w:szCs w:val="20"/>
      </w:rPr>
      <w:id w:val="2070840989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74"/>
      <w:p w14:paraId="23559FD6" w14:textId="77777777" w:rsidR="00F33840" w:rsidRPr="002F215F" w:rsidRDefault="00F33840" w:rsidP="002F215F">
        <w:pPr>
          <w:tabs>
            <w:tab w:val="center" w:pos="4536"/>
            <w:tab w:val="right" w:pos="9072"/>
          </w:tabs>
          <w:jc w:val="right"/>
          <w:rPr>
            <w:ins w:id="375" w:author="OMH CKO" w:date="2018-04-17T12:27:00Z"/>
          </w:rPr>
        </w:pPr>
        <w:ins w:id="376" w:author="OMH CKO" w:date="2018-04-17T12:27:00Z">
          <w:r>
            <w:rPr>
              <w:szCs w:val="20"/>
            </w:rPr>
            <w:t>30.04.2018</w:t>
          </w:r>
        </w:ins>
      </w:p>
      <w:customXmlInsRangeStart w:id="377" w:author="OMH CKO" w:date="2018-04-17T12:27:00Z"/>
    </w:sdtContent>
  </w:sdt>
  <w:customXmlInsRangeEnd w:id="377"/>
  <w:p w14:paraId="26E19AF4" w14:textId="77777777" w:rsidR="00F33840" w:rsidRDefault="00F33840" w:rsidP="002F215F">
    <w:pPr>
      <w:pStyle w:val="Hlavik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698E4" w14:textId="77777777" w:rsidR="002F215F" w:rsidRPr="002F215F" w:rsidRDefault="002F215F" w:rsidP="002F215F">
    <w:pPr>
      <w:tabs>
        <w:tab w:val="center" w:pos="4536"/>
        <w:tab w:val="right" w:pos="9072"/>
      </w:tabs>
      <w:rPr>
        <w:del w:id="3941" w:author="OMH CKO" w:date="2018-04-17T12:27:00Z"/>
      </w:rPr>
    </w:pPr>
    <w:del w:id="3942" w:author="OMH CKO" w:date="2018-04-17T12:27:00Z">
      <w:r w:rsidRPr="002F215F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13431E0" wp14:editId="2A6A506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3" name="Rovná spojnica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9" o:spid="_x0000_s1026" style="position:absolute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0+aEAIAAAgEAAAOAAAAZHJzL2Uyb0RvYy54bWysU8uO0zAU3SPxD5b3NGk7LZ2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IrTT5o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p w14:paraId="7B1852C1" w14:textId="77777777" w:rsidR="002F215F" w:rsidRPr="002F215F" w:rsidRDefault="002F215F" w:rsidP="002F215F">
    <w:pPr>
      <w:tabs>
        <w:tab w:val="center" w:pos="4536"/>
        <w:tab w:val="right" w:pos="9072"/>
      </w:tabs>
      <w:rPr>
        <w:ins w:id="3943" w:author="OMH CKO" w:date="2018-04-17T12:27:00Z"/>
      </w:rPr>
    </w:pPr>
    <w:ins w:id="3944" w:author="OMH CKO" w:date="2018-04-17T12:27:00Z">
      <w:r w:rsidRPr="002F215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4C03AE" wp14:editId="3E35FD15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6" name="Rovná spojnic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9" o:spid="_x0000_s1026" style="position:absolute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0+aEAIAAAgEAAAOAAAAZHJzL2Uyb0RvYy54bWysU8uO0zAU3SPxD5b3NGk7LZ2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IrTT5o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2075424231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p w14:paraId="6F2BBAF5" w14:textId="77777777" w:rsidR="002F215F" w:rsidRPr="002F215F" w:rsidRDefault="00235646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27.08.2015</w:t>
        </w:r>
      </w:p>
    </w:sdtContent>
  </w:sdt>
  <w:p w14:paraId="7BB04B27" w14:textId="77777777" w:rsidR="002F215F" w:rsidRDefault="002F215F" w:rsidP="00B159CD">
    <w:pPr>
      <w:tabs>
        <w:tab w:val="center" w:pos="4536"/>
        <w:tab w:val="right" w:pos="9072"/>
      </w:tabs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71FF9" w14:textId="77777777" w:rsidR="00F33840" w:rsidRPr="002F215F" w:rsidRDefault="00F33840" w:rsidP="002F215F">
    <w:pPr>
      <w:tabs>
        <w:tab w:val="center" w:pos="4536"/>
        <w:tab w:val="right" w:pos="9072"/>
      </w:tabs>
      <w:rPr>
        <w:ins w:id="4079" w:author="OMH CKO" w:date="2018-04-17T12:27:00Z"/>
      </w:rPr>
    </w:pPr>
    <w:ins w:id="4080" w:author="OMH CKO" w:date="2018-04-17T12:27:00Z">
      <w:r w:rsidRPr="002F215F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F66EDF5" wp14:editId="5AC3B98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9" name="Rovná spojnica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82C29" id="Rovná spojnica 69" o:spid="_x0000_s1026" style="position:absolute;flip:y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0+aEAIAAAgEAAAOAAAAZHJzL2Uyb0RvYy54bWysU8uO0zAU3SPxD5b3NGk7LZ2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IrTT5o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4081" w:author="OMH CKO" w:date="2018-04-17T12:27:00Z"/>
  <w:sdt>
    <w:sdtPr>
      <w:rPr>
        <w:szCs w:val="20"/>
      </w:rPr>
      <w:id w:val="1489524378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081"/>
      <w:p w14:paraId="2C924BCE" w14:textId="77777777" w:rsidR="00F33840" w:rsidRPr="002F215F" w:rsidRDefault="00F33840" w:rsidP="002F215F">
        <w:pPr>
          <w:tabs>
            <w:tab w:val="center" w:pos="4536"/>
            <w:tab w:val="right" w:pos="9072"/>
          </w:tabs>
          <w:jc w:val="right"/>
          <w:rPr>
            <w:ins w:id="4082" w:author="OMH CKO" w:date="2018-04-17T12:27:00Z"/>
          </w:rPr>
        </w:pPr>
        <w:ins w:id="4083" w:author="OMH CKO" w:date="2018-04-17T12:27:00Z">
          <w:r>
            <w:rPr>
              <w:szCs w:val="20"/>
            </w:rPr>
            <w:t>30.04.2018</w:t>
          </w:r>
        </w:ins>
      </w:p>
      <w:customXmlInsRangeStart w:id="4084" w:author="OMH CKO" w:date="2018-04-17T12:27:00Z"/>
    </w:sdtContent>
  </w:sdt>
  <w:customXmlInsRangeEnd w:id="4084"/>
  <w:p w14:paraId="0372E818" w14:textId="77777777" w:rsidR="00F33840" w:rsidRDefault="00F33840">
    <w:pPr>
      <w:tabs>
        <w:tab w:val="center" w:pos="4536"/>
        <w:tab w:val="right" w:pos="9072"/>
      </w:tabs>
      <w:jc w:val="right"/>
      <w:pPrChange w:id="4085" w:author="OMH CKO" w:date="2018-04-17T12:27:00Z">
        <w:pPr>
          <w:pStyle w:val="Hlavika"/>
        </w:pPr>
      </w:pPrChange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84545" w14:textId="77777777" w:rsidR="002F215F" w:rsidRPr="002F215F" w:rsidRDefault="002F215F" w:rsidP="002F215F">
    <w:pPr>
      <w:tabs>
        <w:tab w:val="center" w:pos="4536"/>
        <w:tab w:val="right" w:pos="9072"/>
      </w:tabs>
      <w:rPr>
        <w:del w:id="4299" w:author="OMH CKO" w:date="2018-04-17T12:27:00Z"/>
      </w:rPr>
    </w:pPr>
    <w:del w:id="4300" w:author="OMH CKO" w:date="2018-04-17T12:27:00Z">
      <w:r w:rsidRPr="002F215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E9641FC" wp14:editId="356E12D3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896350" cy="9526"/>
                <wp:effectExtent l="57150" t="38100" r="57150" b="85725"/>
                <wp:wrapNone/>
                <wp:docPr id="75" name="Rovná spojnica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9635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72" o:spid="_x0000_s1026" style="position:absolute;flip:y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0.1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8fLEAIAAAgEAAAOAAAAZHJzL2Uyb0RvYy54bWysU8uO0zAU3SPxD5b3NGk7LZ2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4301" w:author="OMH CKO" w:date="2018-04-17T12:27:00Z"/>
  <w:sdt>
    <w:sdtPr>
      <w:rPr>
        <w:szCs w:val="20"/>
      </w:rPr>
      <w:id w:val="-1924095144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301"/>
      <w:p w14:paraId="32F39BB2" w14:textId="77777777" w:rsidR="002F215F" w:rsidRPr="002F215F" w:rsidRDefault="00235646" w:rsidP="002F215F">
        <w:pPr>
          <w:tabs>
            <w:tab w:val="center" w:pos="4536"/>
            <w:tab w:val="right" w:pos="9072"/>
          </w:tabs>
          <w:jc w:val="right"/>
          <w:rPr>
            <w:del w:id="4302" w:author="OMH CKO" w:date="2018-04-17T12:27:00Z"/>
          </w:rPr>
        </w:pPr>
        <w:del w:id="4303" w:author="OMH CKO" w:date="2018-04-17T12:27:00Z">
          <w:r>
            <w:rPr>
              <w:szCs w:val="20"/>
            </w:rPr>
            <w:delText>27.08.2015</w:delText>
          </w:r>
        </w:del>
      </w:p>
      <w:customXmlDelRangeStart w:id="4304" w:author="OMH CKO" w:date="2018-04-17T12:27:00Z"/>
    </w:sdtContent>
  </w:sdt>
  <w:customXmlDelRangeEnd w:id="4304"/>
  <w:p w14:paraId="72A6A2CD" w14:textId="75254C78" w:rsidR="00F33840" w:rsidRPr="002F215F" w:rsidRDefault="00F33840" w:rsidP="002F215F">
    <w:pPr>
      <w:tabs>
        <w:tab w:val="center" w:pos="4536"/>
        <w:tab w:val="right" w:pos="9072"/>
      </w:tabs>
      <w:rPr>
        <w:ins w:id="4305" w:author="OMH CKO" w:date="2018-04-17T12:27:00Z"/>
      </w:rPr>
    </w:pPr>
    <w:ins w:id="4306" w:author="OMH CKO" w:date="2018-04-17T12:27:00Z">
      <w:r w:rsidRPr="002F215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B165B8" wp14:editId="679803AE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896350" cy="9526"/>
                <wp:effectExtent l="57150" t="38100" r="57150" b="85725"/>
                <wp:wrapNone/>
                <wp:docPr id="72" name="Rovná spojnica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9635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25D18B" id="Rovná spojnica 72" o:spid="_x0000_s1026" style="position:absolute;flip:y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0.1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8fLEAIAAAgEAAAOAAAAZHJzL2Uyb0RvYy54bWysU8uO0zAU3SPxD5b3NGk7LZ2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4307" w:author="OMH CKO" w:date="2018-04-17T12:27:00Z"/>
  <w:sdt>
    <w:sdtPr>
      <w:rPr>
        <w:szCs w:val="20"/>
      </w:rPr>
      <w:id w:val="-2010057845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307"/>
      <w:p w14:paraId="7DC090A6" w14:textId="77777777" w:rsidR="00F33840" w:rsidRPr="002F215F" w:rsidRDefault="00F33840" w:rsidP="002F215F">
        <w:pPr>
          <w:tabs>
            <w:tab w:val="center" w:pos="4536"/>
            <w:tab w:val="right" w:pos="9072"/>
          </w:tabs>
          <w:jc w:val="right"/>
          <w:rPr>
            <w:ins w:id="4308" w:author="OMH CKO" w:date="2018-04-17T12:27:00Z"/>
          </w:rPr>
        </w:pPr>
        <w:ins w:id="4309" w:author="OMH CKO" w:date="2018-04-17T12:27:00Z">
          <w:r>
            <w:rPr>
              <w:szCs w:val="20"/>
            </w:rPr>
            <w:t>30.04.2018</w:t>
          </w:r>
        </w:ins>
      </w:p>
      <w:customXmlInsRangeStart w:id="4310" w:author="OMH CKO" w:date="2018-04-17T12:27:00Z"/>
    </w:sdtContent>
  </w:sdt>
  <w:customXmlInsRangeEnd w:id="4310"/>
  <w:p w14:paraId="5F7A2C02" w14:textId="77777777" w:rsidR="00F33840" w:rsidRDefault="00F33840" w:rsidP="00B159CD">
    <w:pPr>
      <w:tabs>
        <w:tab w:val="center" w:pos="4536"/>
        <w:tab w:val="right" w:pos="9072"/>
      </w:tabs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701CE" w14:textId="77777777" w:rsidR="002F215F" w:rsidRPr="00CF60E2" w:rsidRDefault="002F215F" w:rsidP="002F215F">
    <w:pPr>
      <w:tabs>
        <w:tab w:val="center" w:pos="4536"/>
        <w:tab w:val="right" w:pos="9072"/>
      </w:tabs>
      <w:rPr>
        <w:del w:id="4318" w:author="OMH CKO" w:date="2018-04-17T12:27:00Z"/>
      </w:rPr>
    </w:pPr>
    <w:del w:id="4319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B0D1FF2" wp14:editId="118F2DC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78" name="Rovná spojnic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86" o:spid="_x0000_s1026" style="position:absolute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MeEA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Fmu8x4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4320" w:author="OMH CKO" w:date="2018-04-17T12:27:00Z"/>
  <w:sdt>
    <w:sdtPr>
      <w:rPr>
        <w:szCs w:val="20"/>
      </w:rPr>
      <w:id w:val="-1117518547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320"/>
      <w:p w14:paraId="1BB3E05A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  <w:rPr>
            <w:del w:id="4321" w:author="OMH CKO" w:date="2018-04-17T12:27:00Z"/>
          </w:rPr>
        </w:pPr>
        <w:del w:id="4322" w:author="OMH CKO" w:date="2018-04-17T12:27:00Z">
          <w:r>
            <w:rPr>
              <w:szCs w:val="20"/>
            </w:rPr>
            <w:delText>27.08.2015</w:delText>
          </w:r>
        </w:del>
      </w:p>
      <w:customXmlDelRangeStart w:id="4323" w:author="OMH CKO" w:date="2018-04-17T12:27:00Z"/>
    </w:sdtContent>
  </w:sdt>
  <w:customXmlDelRangeEnd w:id="4323"/>
  <w:p w14:paraId="67982D93" w14:textId="39EEDD7D" w:rsidR="00F33840" w:rsidRPr="00CF60E2" w:rsidRDefault="00F33840" w:rsidP="002F215F">
    <w:pPr>
      <w:tabs>
        <w:tab w:val="center" w:pos="4536"/>
        <w:tab w:val="right" w:pos="9072"/>
      </w:tabs>
      <w:rPr>
        <w:ins w:id="4324" w:author="OMH CKO" w:date="2018-04-17T12:27:00Z"/>
      </w:rPr>
    </w:pPr>
    <w:ins w:id="4325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871AB7" wp14:editId="0218B8B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86" name="Rovná spojnica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969B77" id="Rovná spojnica 86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MeEA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Fmu8x4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4326" w:author="OMH CKO" w:date="2018-04-17T12:27:00Z"/>
  <w:sdt>
    <w:sdtPr>
      <w:rPr>
        <w:szCs w:val="20"/>
      </w:rPr>
      <w:id w:val="2116711945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326"/>
      <w:p w14:paraId="54194D0C" w14:textId="77777777" w:rsidR="00F33840" w:rsidRPr="00CF60E2" w:rsidRDefault="00F33840" w:rsidP="002F215F">
        <w:pPr>
          <w:tabs>
            <w:tab w:val="center" w:pos="4536"/>
            <w:tab w:val="right" w:pos="9072"/>
          </w:tabs>
          <w:jc w:val="right"/>
          <w:rPr>
            <w:ins w:id="4327" w:author="OMH CKO" w:date="2018-04-17T12:27:00Z"/>
          </w:rPr>
        </w:pPr>
        <w:ins w:id="4328" w:author="OMH CKO" w:date="2018-04-17T12:27:00Z">
          <w:r>
            <w:rPr>
              <w:szCs w:val="20"/>
            </w:rPr>
            <w:t>30.04.2018</w:t>
          </w:r>
        </w:ins>
      </w:p>
      <w:customXmlInsRangeStart w:id="4329" w:author="OMH CKO" w:date="2018-04-17T12:27:00Z"/>
    </w:sdtContent>
  </w:sdt>
  <w:customXmlInsRangeEnd w:id="4329"/>
  <w:p w14:paraId="69ADADBB" w14:textId="77777777" w:rsidR="00F33840" w:rsidRDefault="00F33840" w:rsidP="00B159CD">
    <w:pPr>
      <w:tabs>
        <w:tab w:val="center" w:pos="4536"/>
        <w:tab w:val="right" w:pos="9072"/>
      </w:tabs>
      <w:jc w:val="right"/>
    </w:pPr>
    <w:r w:rsidRPr="00956BAD" w:rsidDel="002F215F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880DB" w14:textId="77777777" w:rsidR="00F33840" w:rsidRPr="00956BAD" w:rsidRDefault="00F33840" w:rsidP="00952C00">
    <w:pP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68E36" w14:textId="77777777" w:rsidR="002F215F" w:rsidRPr="00CF60E2" w:rsidRDefault="002F215F" w:rsidP="002F215F">
    <w:pPr>
      <w:tabs>
        <w:tab w:val="center" w:pos="4536"/>
        <w:tab w:val="right" w:pos="9072"/>
      </w:tabs>
      <w:rPr>
        <w:del w:id="680" w:author="OMH CKO" w:date="2018-04-17T12:27:00Z"/>
      </w:rPr>
    </w:pPr>
    <w:del w:id="681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4A72C6" wp14:editId="382208DF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7" name="Rovná spojnic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20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682" w:author="OMH CKO" w:date="2018-04-17T12:27:00Z"/>
  <w:sdt>
    <w:sdtPr>
      <w:rPr>
        <w:szCs w:val="20"/>
      </w:rPr>
      <w:id w:val="296342517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682"/>
      <w:p w14:paraId="21B3C68D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  <w:rPr>
            <w:del w:id="683" w:author="OMH CKO" w:date="2018-04-17T12:27:00Z"/>
          </w:rPr>
        </w:pPr>
        <w:del w:id="684" w:author="OMH CKO" w:date="2018-04-17T12:27:00Z">
          <w:r>
            <w:rPr>
              <w:szCs w:val="20"/>
            </w:rPr>
            <w:delText>27.08.2015</w:delText>
          </w:r>
        </w:del>
      </w:p>
      <w:customXmlDelRangeStart w:id="685" w:author="OMH CKO" w:date="2018-04-17T12:27:00Z"/>
    </w:sdtContent>
  </w:sdt>
  <w:customXmlDelRangeEnd w:id="685"/>
  <w:p w14:paraId="027330C4" w14:textId="7AF19A27" w:rsidR="00F33840" w:rsidRPr="00CF60E2" w:rsidRDefault="00F33840" w:rsidP="002F215F">
    <w:pPr>
      <w:tabs>
        <w:tab w:val="center" w:pos="4536"/>
        <w:tab w:val="right" w:pos="9072"/>
      </w:tabs>
      <w:rPr>
        <w:ins w:id="686" w:author="OMH CKO" w:date="2018-04-17T12:27:00Z"/>
      </w:rPr>
    </w:pPr>
    <w:ins w:id="687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29FF2B4" wp14:editId="6D2EA39A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2CC57" id="Rovná spojnica 20" o:spid="_x0000_s1026" style="position:absolute;flip:y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688" w:author="OMH CKO" w:date="2018-04-17T12:27:00Z"/>
  <w:sdt>
    <w:sdtPr>
      <w:rPr>
        <w:szCs w:val="20"/>
      </w:rPr>
      <w:id w:val="793332845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688"/>
      <w:p w14:paraId="18228D8C" w14:textId="77777777" w:rsidR="00F33840" w:rsidRPr="00CF60E2" w:rsidRDefault="00F33840" w:rsidP="002F215F">
        <w:pPr>
          <w:tabs>
            <w:tab w:val="center" w:pos="4536"/>
            <w:tab w:val="right" w:pos="9072"/>
          </w:tabs>
          <w:jc w:val="right"/>
          <w:rPr>
            <w:ins w:id="689" w:author="OMH CKO" w:date="2018-04-17T12:27:00Z"/>
          </w:rPr>
        </w:pPr>
        <w:ins w:id="690" w:author="OMH CKO" w:date="2018-04-17T12:27:00Z">
          <w:r>
            <w:rPr>
              <w:szCs w:val="20"/>
            </w:rPr>
            <w:t>30.04.2018</w:t>
          </w:r>
        </w:ins>
      </w:p>
      <w:customXmlInsRangeStart w:id="691" w:author="OMH CKO" w:date="2018-04-17T12:27:00Z"/>
    </w:sdtContent>
  </w:sdt>
  <w:customXmlInsRangeEnd w:id="691"/>
  <w:p w14:paraId="009CEC23" w14:textId="77777777" w:rsidR="00F33840" w:rsidRDefault="00F33840" w:rsidP="00956BAD">
    <w:pPr>
      <w:pStyle w:val="Hlavika"/>
    </w:pPr>
    <w:r w:rsidRPr="00CF60E2">
      <w:rPr>
        <w:noProof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F2046" w14:textId="77777777" w:rsidR="002F215F" w:rsidRPr="00CF60E2" w:rsidRDefault="002F215F" w:rsidP="002F215F">
    <w:pPr>
      <w:tabs>
        <w:tab w:val="center" w:pos="4536"/>
        <w:tab w:val="right" w:pos="9072"/>
      </w:tabs>
      <w:rPr>
        <w:del w:id="2145" w:author="OMH CKO" w:date="2018-04-17T12:27:00Z"/>
      </w:rPr>
    </w:pPr>
    <w:del w:id="2146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C616AB" wp14:editId="55604D8D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915400" cy="9526"/>
                <wp:effectExtent l="57150" t="38100" r="57150" b="85725"/>
                <wp:wrapNone/>
                <wp:docPr id="28" name="Rovná spojnic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24" o:spid="_x0000_s1026" style="position:absolute;flip: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1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2147" w:author="OMH CKO" w:date="2018-04-17T12:27:00Z"/>
  <w:sdt>
    <w:sdtPr>
      <w:rPr>
        <w:szCs w:val="20"/>
      </w:rPr>
      <w:id w:val="531610879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147"/>
      <w:p w14:paraId="067E0DB0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  <w:rPr>
            <w:del w:id="2148" w:author="OMH CKO" w:date="2018-04-17T12:27:00Z"/>
          </w:rPr>
        </w:pPr>
        <w:del w:id="2149" w:author="OMH CKO" w:date="2018-04-17T12:27:00Z">
          <w:r>
            <w:rPr>
              <w:szCs w:val="20"/>
            </w:rPr>
            <w:delText>27.08.2015</w:delText>
          </w:r>
        </w:del>
      </w:p>
      <w:customXmlDelRangeStart w:id="2150" w:author="OMH CKO" w:date="2018-04-17T12:27:00Z"/>
    </w:sdtContent>
  </w:sdt>
  <w:customXmlDelRangeEnd w:id="2150"/>
  <w:p w14:paraId="04079EB4" w14:textId="7BD070A3" w:rsidR="00F33840" w:rsidRPr="00CF60E2" w:rsidRDefault="00F33840" w:rsidP="002F215F">
    <w:pPr>
      <w:tabs>
        <w:tab w:val="center" w:pos="4536"/>
        <w:tab w:val="right" w:pos="9072"/>
      </w:tabs>
      <w:rPr>
        <w:ins w:id="2151" w:author="OMH CKO" w:date="2018-04-17T12:27:00Z"/>
      </w:rPr>
    </w:pPr>
    <w:ins w:id="2152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43430EF" wp14:editId="014611AD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915400" cy="9526"/>
                <wp:effectExtent l="57150" t="38100" r="57150" b="85725"/>
                <wp:wrapNone/>
                <wp:docPr id="24" name="Rovná spojnic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81756" id="Rovná spojnica 24" o:spid="_x0000_s1026" style="position:absolute;flip:y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1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2153" w:author="OMH CKO" w:date="2018-04-17T12:27:00Z"/>
  <w:sdt>
    <w:sdtPr>
      <w:rPr>
        <w:szCs w:val="20"/>
      </w:rPr>
      <w:id w:val="1276601980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153"/>
      <w:p w14:paraId="33600531" w14:textId="77777777" w:rsidR="00F33840" w:rsidRPr="00CF60E2" w:rsidRDefault="00F33840" w:rsidP="002F215F">
        <w:pPr>
          <w:tabs>
            <w:tab w:val="center" w:pos="4536"/>
            <w:tab w:val="right" w:pos="9072"/>
          </w:tabs>
          <w:jc w:val="right"/>
          <w:rPr>
            <w:ins w:id="2154" w:author="OMH CKO" w:date="2018-04-17T12:27:00Z"/>
          </w:rPr>
        </w:pPr>
        <w:ins w:id="2155" w:author="OMH CKO" w:date="2018-04-17T12:27:00Z">
          <w:r>
            <w:rPr>
              <w:szCs w:val="20"/>
            </w:rPr>
            <w:t>30.04.2018</w:t>
          </w:r>
        </w:ins>
      </w:p>
      <w:customXmlInsRangeStart w:id="2156" w:author="OMH CKO" w:date="2018-04-17T12:27:00Z"/>
    </w:sdtContent>
  </w:sdt>
  <w:customXmlInsRangeEnd w:id="2156"/>
  <w:p w14:paraId="05B407ED" w14:textId="77777777" w:rsidR="00F33840" w:rsidRDefault="00F33840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25644" w14:textId="77777777" w:rsidR="002F215F" w:rsidRPr="00CF60E2" w:rsidRDefault="002F215F" w:rsidP="002F215F">
    <w:pPr>
      <w:tabs>
        <w:tab w:val="center" w:pos="4536"/>
        <w:tab w:val="right" w:pos="9072"/>
      </w:tabs>
      <w:rPr>
        <w:del w:id="2288" w:author="OMH CKO" w:date="2018-04-17T12:27:00Z"/>
      </w:rPr>
    </w:pPr>
    <w:del w:id="2289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D45880" wp14:editId="1D5412A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2" name="Rovná spojnic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0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gGNDw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1d4BjQ8C&#10;AAAIBAAADgAAAAAAAAAAAAAAAAAuAgAAZHJzL2Uyb0RvYy54bWxQSwECLQAUAAYACAAAACEAU6BO&#10;R90AAAAHAQAADwAAAAAAAAAAAAAAAABp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2290" w:author="OMH CKO" w:date="2018-04-17T12:27:00Z"/>
  <w:sdt>
    <w:sdtPr>
      <w:rPr>
        <w:szCs w:val="20"/>
      </w:rPr>
      <w:id w:val="490447342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290"/>
      <w:p w14:paraId="11052D0A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  <w:rPr>
            <w:del w:id="2291" w:author="OMH CKO" w:date="2018-04-17T12:27:00Z"/>
          </w:rPr>
        </w:pPr>
        <w:del w:id="2292" w:author="OMH CKO" w:date="2018-04-17T12:27:00Z">
          <w:r>
            <w:rPr>
              <w:szCs w:val="20"/>
            </w:rPr>
            <w:delText>27.08.2015</w:delText>
          </w:r>
        </w:del>
      </w:p>
      <w:customXmlDelRangeStart w:id="2293" w:author="OMH CKO" w:date="2018-04-17T12:27:00Z"/>
    </w:sdtContent>
  </w:sdt>
  <w:customXmlDelRangeEnd w:id="2293"/>
  <w:p w14:paraId="5D05B454" w14:textId="77CD10A9" w:rsidR="00F33840" w:rsidRPr="00CF60E2" w:rsidRDefault="00F33840" w:rsidP="002F215F">
    <w:pPr>
      <w:tabs>
        <w:tab w:val="center" w:pos="4536"/>
        <w:tab w:val="right" w:pos="9072"/>
      </w:tabs>
      <w:rPr>
        <w:ins w:id="2294" w:author="OMH CKO" w:date="2018-04-17T12:27:00Z"/>
      </w:rPr>
    </w:pPr>
    <w:ins w:id="2295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F5B71F4" wp14:editId="322F860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0" name="Rovná spojnic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8AEE9" id="Rovná spojnica 30" o:spid="_x0000_s1026" style="position:absolute;flip:y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gGNDw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1d4BjQ8C&#10;AAAIBAAADgAAAAAAAAAAAAAAAAAuAgAAZHJzL2Uyb0RvYy54bWxQSwECLQAUAAYACAAAACEAU6BO&#10;R90AAAAHAQAADwAAAAAAAAAAAAAAAABp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2296" w:author="OMH CKO" w:date="2018-04-17T12:27:00Z"/>
  <w:sdt>
    <w:sdtPr>
      <w:rPr>
        <w:szCs w:val="20"/>
      </w:rPr>
      <w:id w:val="1784378332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296"/>
      <w:p w14:paraId="3EE3D4BB" w14:textId="77777777" w:rsidR="00F33840" w:rsidRPr="00CF60E2" w:rsidRDefault="00F33840" w:rsidP="002F215F">
        <w:pPr>
          <w:tabs>
            <w:tab w:val="center" w:pos="4536"/>
            <w:tab w:val="right" w:pos="9072"/>
          </w:tabs>
          <w:jc w:val="right"/>
          <w:rPr>
            <w:ins w:id="2297" w:author="OMH CKO" w:date="2018-04-17T12:27:00Z"/>
          </w:rPr>
        </w:pPr>
        <w:ins w:id="2298" w:author="OMH CKO" w:date="2018-04-17T12:27:00Z">
          <w:r>
            <w:rPr>
              <w:szCs w:val="20"/>
            </w:rPr>
            <w:t>30.04.2018</w:t>
          </w:r>
        </w:ins>
      </w:p>
      <w:customXmlInsRangeStart w:id="2299" w:author="OMH CKO" w:date="2018-04-17T12:27:00Z"/>
    </w:sdtContent>
  </w:sdt>
  <w:customXmlInsRangeEnd w:id="2299"/>
  <w:p w14:paraId="4564D815" w14:textId="77777777" w:rsidR="00F33840" w:rsidRDefault="00F33840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E684A" w14:textId="77777777" w:rsidR="002F215F" w:rsidRPr="00CF60E2" w:rsidRDefault="002F215F" w:rsidP="002F215F">
    <w:pPr>
      <w:tabs>
        <w:tab w:val="center" w:pos="4536"/>
        <w:tab w:val="right" w:pos="9072"/>
      </w:tabs>
      <w:rPr>
        <w:del w:id="2415" w:author="OMH CKO" w:date="2018-04-17T12:27:00Z"/>
      </w:rPr>
    </w:pPr>
    <w:del w:id="2416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239236" wp14:editId="5FACE55A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915400" cy="9526"/>
                <wp:effectExtent l="57150" t="38100" r="57150" b="85725"/>
                <wp:wrapNone/>
                <wp:docPr id="38" name="Rovná spojnic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35" o:spid="_x0000_s1026" style="position:absolute;flip:y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1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2417" w:author="OMH CKO" w:date="2018-04-17T12:27:00Z"/>
  <w:sdt>
    <w:sdtPr>
      <w:rPr>
        <w:szCs w:val="20"/>
      </w:rPr>
      <w:id w:val="1404572249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417"/>
      <w:p w14:paraId="53817E70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  <w:rPr>
            <w:del w:id="2418" w:author="OMH CKO" w:date="2018-04-17T12:27:00Z"/>
          </w:rPr>
        </w:pPr>
        <w:del w:id="2419" w:author="OMH CKO" w:date="2018-04-17T12:27:00Z">
          <w:r>
            <w:rPr>
              <w:szCs w:val="20"/>
            </w:rPr>
            <w:delText>27.08.2015</w:delText>
          </w:r>
        </w:del>
      </w:p>
      <w:customXmlDelRangeStart w:id="2420" w:author="OMH CKO" w:date="2018-04-17T12:27:00Z"/>
    </w:sdtContent>
  </w:sdt>
  <w:customXmlDelRangeEnd w:id="2420"/>
  <w:p w14:paraId="08F396A6" w14:textId="49802112" w:rsidR="00F33840" w:rsidRPr="00CF60E2" w:rsidRDefault="00F33840" w:rsidP="002F215F">
    <w:pPr>
      <w:tabs>
        <w:tab w:val="center" w:pos="4536"/>
        <w:tab w:val="right" w:pos="9072"/>
      </w:tabs>
      <w:rPr>
        <w:ins w:id="2421" w:author="OMH CKO" w:date="2018-04-17T12:27:00Z"/>
      </w:rPr>
    </w:pPr>
    <w:ins w:id="2422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110F6EC" wp14:editId="12DDA430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915400" cy="9526"/>
                <wp:effectExtent l="57150" t="38100" r="57150" b="85725"/>
                <wp:wrapNone/>
                <wp:docPr id="35" name="Rovná spojnic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210E1E" id="Rovná spojnica 35" o:spid="_x0000_s1026" style="position:absolute;flip:y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1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2423" w:author="OMH CKO" w:date="2018-04-17T12:27:00Z"/>
  <w:sdt>
    <w:sdtPr>
      <w:rPr>
        <w:szCs w:val="20"/>
      </w:rPr>
      <w:id w:val="-1866356542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423"/>
      <w:p w14:paraId="03E70B7E" w14:textId="77777777" w:rsidR="00F33840" w:rsidRPr="00CF60E2" w:rsidRDefault="00F33840" w:rsidP="002F215F">
        <w:pPr>
          <w:tabs>
            <w:tab w:val="center" w:pos="4536"/>
            <w:tab w:val="right" w:pos="9072"/>
          </w:tabs>
          <w:jc w:val="right"/>
          <w:rPr>
            <w:ins w:id="2424" w:author="OMH CKO" w:date="2018-04-17T12:27:00Z"/>
          </w:rPr>
        </w:pPr>
        <w:ins w:id="2425" w:author="OMH CKO" w:date="2018-04-17T12:27:00Z">
          <w:r>
            <w:rPr>
              <w:szCs w:val="20"/>
            </w:rPr>
            <w:t>30.04.2018</w:t>
          </w:r>
        </w:ins>
      </w:p>
      <w:customXmlInsRangeStart w:id="2426" w:author="OMH CKO" w:date="2018-04-17T12:27:00Z"/>
    </w:sdtContent>
  </w:sdt>
  <w:customXmlInsRangeEnd w:id="2426"/>
  <w:p w14:paraId="51B08231" w14:textId="77777777" w:rsidR="00F33840" w:rsidRDefault="00F33840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063A0" w14:textId="77777777" w:rsidR="002F215F" w:rsidRPr="00CF60E2" w:rsidRDefault="002F215F" w:rsidP="002F215F">
    <w:pPr>
      <w:tabs>
        <w:tab w:val="center" w:pos="4536"/>
        <w:tab w:val="right" w:pos="9072"/>
      </w:tabs>
      <w:rPr>
        <w:del w:id="2838" w:author="OMH CKO" w:date="2018-04-17T12:27:00Z"/>
      </w:rPr>
    </w:pPr>
    <w:del w:id="2839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F7AF3BA" wp14:editId="4AE4F12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41" name="Rovná spojnic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51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p w14:paraId="071D893D" w14:textId="77777777" w:rsidR="002F215F" w:rsidRPr="00CF60E2" w:rsidRDefault="002F215F" w:rsidP="002F215F">
    <w:pPr>
      <w:tabs>
        <w:tab w:val="center" w:pos="4536"/>
        <w:tab w:val="right" w:pos="9072"/>
      </w:tabs>
      <w:rPr>
        <w:ins w:id="2840" w:author="OMH CKO" w:date="2018-04-17T12:27:00Z"/>
      </w:rPr>
    </w:pPr>
    <w:ins w:id="2841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D96A61" wp14:editId="60D2FE4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51" name="Rovná spojnica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51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2140398734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p w14:paraId="1326A149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27.08.2015</w:t>
        </w:r>
      </w:p>
    </w:sdtContent>
  </w:sdt>
  <w:p w14:paraId="4C0622DE" w14:textId="77777777" w:rsidR="002F215F" w:rsidRDefault="002F215F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BD0B4" w14:textId="77777777" w:rsidR="002F215F" w:rsidRPr="00CF60E2" w:rsidRDefault="002F215F" w:rsidP="002F215F">
    <w:pPr>
      <w:tabs>
        <w:tab w:val="center" w:pos="4536"/>
        <w:tab w:val="right" w:pos="9072"/>
      </w:tabs>
      <w:rPr>
        <w:del w:id="3576" w:author="OMH CKO" w:date="2018-04-17T12:27:00Z"/>
      </w:rPr>
    </w:pPr>
    <w:del w:id="3577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E27FB4" wp14:editId="5949EEF6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924925" cy="9526"/>
                <wp:effectExtent l="57150" t="38100" r="47625" b="85725"/>
                <wp:wrapNone/>
                <wp:docPr id="55" name="Rovná spojnic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4925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52" o:spid="_x0000_s1026" style="position:absolute;flip:y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2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p w14:paraId="28F3C6AE" w14:textId="77777777" w:rsidR="002F215F" w:rsidRPr="00CF60E2" w:rsidRDefault="002F215F" w:rsidP="002F215F">
    <w:pPr>
      <w:tabs>
        <w:tab w:val="center" w:pos="4536"/>
        <w:tab w:val="right" w:pos="9072"/>
      </w:tabs>
      <w:rPr>
        <w:ins w:id="3578" w:author="OMH CKO" w:date="2018-04-17T12:27:00Z"/>
      </w:rPr>
    </w:pPr>
    <w:ins w:id="3579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A48916" wp14:editId="792BDB18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8924925" cy="9526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4925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ovná spojnica 52" o:spid="_x0000_s1026" style="position:absolute;flip:y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2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1044137511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p w14:paraId="2B19D4FB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27.08.2015</w:t>
        </w:r>
      </w:p>
    </w:sdtContent>
  </w:sdt>
  <w:p w14:paraId="190C7DDF" w14:textId="77777777" w:rsidR="002F215F" w:rsidRDefault="002F215F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D0FB5" w14:textId="77777777" w:rsidR="002F215F" w:rsidRPr="00CF60E2" w:rsidRDefault="002F215F" w:rsidP="002F215F">
    <w:pPr>
      <w:tabs>
        <w:tab w:val="center" w:pos="4536"/>
        <w:tab w:val="right" w:pos="9072"/>
      </w:tabs>
      <w:rPr>
        <w:del w:id="3796" w:author="OMH CKO" w:date="2018-04-17T12:27:00Z"/>
      </w:rPr>
    </w:pPr>
    <w:del w:id="3797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A05525" wp14:editId="7EEF1D5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0" name="Rovná spojnic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5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JV4mBY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p w14:paraId="11016E5F" w14:textId="77777777" w:rsidR="002F215F" w:rsidRPr="00CF60E2" w:rsidRDefault="002F215F" w:rsidP="002F215F">
    <w:pPr>
      <w:tabs>
        <w:tab w:val="center" w:pos="4536"/>
        <w:tab w:val="right" w:pos="9072"/>
      </w:tabs>
      <w:rPr>
        <w:ins w:id="3798" w:author="OMH CKO" w:date="2018-04-17T12:27:00Z"/>
      </w:rPr>
    </w:pPr>
    <w:ins w:id="3799" w:author="OMH CKO" w:date="2018-04-17T12:27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49B678" wp14:editId="21E9DDB5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5" name="Rovná spojnic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5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JV4mBY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159119254"/>
      <w:date w:fullDate="2015-08-27T00:00:00Z">
        <w:dateFormat w:val="dd.MM.yyyy"/>
        <w:lid w:val="sk-SK"/>
        <w:storeMappedDataAs w:val="dateTime"/>
        <w:calendar w:val="gregorian"/>
      </w:date>
    </w:sdtPr>
    <w:sdtEndPr/>
    <w:sdtContent>
      <w:p w14:paraId="7EF3F6C5" w14:textId="77777777" w:rsidR="002F215F" w:rsidRPr="00CF60E2" w:rsidRDefault="00235646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27.08.2015</w:t>
        </w:r>
      </w:p>
    </w:sdtContent>
  </w:sdt>
  <w:p w14:paraId="704ECF9C" w14:textId="77777777" w:rsidR="002F215F" w:rsidRDefault="002F215F" w:rsidP="00956BAD">
    <w:pPr>
      <w:pStyle w:val="Hlavika"/>
    </w:pPr>
    <w:r w:rsidRPr="00956BAD" w:rsidDel="002F215F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3B20"/>
    <w:name w:val="0.6863323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4286F"/>
    <w:multiLevelType w:val="hybridMultilevel"/>
    <w:tmpl w:val="B6BC023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69431C"/>
    <w:multiLevelType w:val="hybridMultilevel"/>
    <w:tmpl w:val="BA40BD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5ABA"/>
    <w:multiLevelType w:val="hybridMultilevel"/>
    <w:tmpl w:val="9B5802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71CAF"/>
    <w:multiLevelType w:val="hybridMultilevel"/>
    <w:tmpl w:val="19F2C1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788" w:hanging="708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674F"/>
    <w:multiLevelType w:val="hybridMultilevel"/>
    <w:tmpl w:val="3C3C29FC"/>
    <w:lvl w:ilvl="0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6230148"/>
    <w:multiLevelType w:val="hybridMultilevel"/>
    <w:tmpl w:val="CAD6E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A74A0"/>
    <w:multiLevelType w:val="hybridMultilevel"/>
    <w:tmpl w:val="DAE87318"/>
    <w:lvl w:ilvl="0" w:tplc="17520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31355"/>
    <w:multiLevelType w:val="hybridMultilevel"/>
    <w:tmpl w:val="CF3E3514"/>
    <w:lvl w:ilvl="0" w:tplc="E7846D0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15E1C"/>
    <w:multiLevelType w:val="hybridMultilevel"/>
    <w:tmpl w:val="41EC571A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AED33CF"/>
    <w:multiLevelType w:val="hybridMultilevel"/>
    <w:tmpl w:val="7346B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514B5"/>
    <w:multiLevelType w:val="hybridMultilevel"/>
    <w:tmpl w:val="2CB23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4564"/>
    <w:multiLevelType w:val="hybridMultilevel"/>
    <w:tmpl w:val="8DD25DFC"/>
    <w:lvl w:ilvl="0" w:tplc="B802CD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373F3"/>
    <w:multiLevelType w:val="hybridMultilevel"/>
    <w:tmpl w:val="217052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D1E42"/>
    <w:multiLevelType w:val="hybridMultilevel"/>
    <w:tmpl w:val="00C608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C6F74"/>
    <w:multiLevelType w:val="hybridMultilevel"/>
    <w:tmpl w:val="1EB2E850"/>
    <w:lvl w:ilvl="0" w:tplc="041B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2DCD3F08"/>
    <w:multiLevelType w:val="hybridMultilevel"/>
    <w:tmpl w:val="2BF228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163D7"/>
    <w:multiLevelType w:val="hybridMultilevel"/>
    <w:tmpl w:val="ED02FB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12802"/>
    <w:multiLevelType w:val="hybridMultilevel"/>
    <w:tmpl w:val="220A5E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96867"/>
    <w:multiLevelType w:val="hybridMultilevel"/>
    <w:tmpl w:val="217052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72F7C"/>
    <w:multiLevelType w:val="hybridMultilevel"/>
    <w:tmpl w:val="B6682ECC"/>
    <w:lvl w:ilvl="0" w:tplc="041B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38FD0F50"/>
    <w:multiLevelType w:val="hybridMultilevel"/>
    <w:tmpl w:val="31389B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453A6"/>
    <w:multiLevelType w:val="hybridMultilevel"/>
    <w:tmpl w:val="E84401B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226F0"/>
    <w:multiLevelType w:val="hybridMultilevel"/>
    <w:tmpl w:val="E4288342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05058"/>
    <w:multiLevelType w:val="hybridMultilevel"/>
    <w:tmpl w:val="09F08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F16E6"/>
    <w:multiLevelType w:val="multilevel"/>
    <w:tmpl w:val="D1EA9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417FA2"/>
    <w:multiLevelType w:val="hybridMultilevel"/>
    <w:tmpl w:val="7EDC1C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6A5F12"/>
    <w:multiLevelType w:val="hybridMultilevel"/>
    <w:tmpl w:val="2BF228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22DFB"/>
    <w:multiLevelType w:val="hybridMultilevel"/>
    <w:tmpl w:val="7BCA9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103DD"/>
    <w:multiLevelType w:val="hybridMultilevel"/>
    <w:tmpl w:val="AC4C56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25134"/>
    <w:multiLevelType w:val="hybridMultilevel"/>
    <w:tmpl w:val="1BAE2A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17D3F"/>
    <w:multiLevelType w:val="hybridMultilevel"/>
    <w:tmpl w:val="24A898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547B7"/>
    <w:multiLevelType w:val="hybridMultilevel"/>
    <w:tmpl w:val="EB5A6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915A3"/>
    <w:multiLevelType w:val="hybridMultilevel"/>
    <w:tmpl w:val="7EDC1C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2F3B48"/>
    <w:multiLevelType w:val="hybridMultilevel"/>
    <w:tmpl w:val="E5580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B517DD"/>
    <w:multiLevelType w:val="hybridMultilevel"/>
    <w:tmpl w:val="7F1E08FE"/>
    <w:lvl w:ilvl="0" w:tplc="27B004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F4E5C"/>
    <w:multiLevelType w:val="hybridMultilevel"/>
    <w:tmpl w:val="856643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846D0C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75CB8"/>
    <w:multiLevelType w:val="hybridMultilevel"/>
    <w:tmpl w:val="A760943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E742D"/>
    <w:multiLevelType w:val="hybridMultilevel"/>
    <w:tmpl w:val="45228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63C03"/>
    <w:multiLevelType w:val="hybridMultilevel"/>
    <w:tmpl w:val="86448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72690"/>
    <w:multiLevelType w:val="hybridMultilevel"/>
    <w:tmpl w:val="398E8584"/>
    <w:lvl w:ilvl="0" w:tplc="B802CD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4219B5"/>
    <w:multiLevelType w:val="hybridMultilevel"/>
    <w:tmpl w:val="B9E4F89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F445D2"/>
    <w:multiLevelType w:val="hybridMultilevel"/>
    <w:tmpl w:val="6A70DB2E"/>
    <w:lvl w:ilvl="0" w:tplc="17520E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E26DD6"/>
    <w:multiLevelType w:val="hybridMultilevel"/>
    <w:tmpl w:val="F7B458A0"/>
    <w:lvl w:ilvl="0" w:tplc="E7846D0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01923"/>
    <w:multiLevelType w:val="hybridMultilevel"/>
    <w:tmpl w:val="30B4E664"/>
    <w:lvl w:ilvl="0" w:tplc="A91AB3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5"/>
  </w:num>
  <w:num w:numId="3">
    <w:abstractNumId w:val="43"/>
  </w:num>
  <w:num w:numId="4">
    <w:abstractNumId w:val="30"/>
  </w:num>
  <w:num w:numId="5">
    <w:abstractNumId w:val="26"/>
  </w:num>
  <w:num w:numId="6">
    <w:abstractNumId w:val="0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6"/>
  </w:num>
  <w:num w:numId="10">
    <w:abstractNumId w:val="39"/>
  </w:num>
  <w:num w:numId="11">
    <w:abstractNumId w:val="21"/>
  </w:num>
  <w:num w:numId="12">
    <w:abstractNumId w:val="35"/>
  </w:num>
  <w:num w:numId="13">
    <w:abstractNumId w:val="31"/>
  </w:num>
  <w:num w:numId="14">
    <w:abstractNumId w:val="16"/>
  </w:num>
  <w:num w:numId="15">
    <w:abstractNumId w:val="13"/>
  </w:num>
  <w:num w:numId="16">
    <w:abstractNumId w:val="41"/>
  </w:num>
  <w:num w:numId="17">
    <w:abstractNumId w:val="34"/>
  </w:num>
  <w:num w:numId="18">
    <w:abstractNumId w:val="22"/>
  </w:num>
  <w:num w:numId="19">
    <w:abstractNumId w:val="19"/>
  </w:num>
  <w:num w:numId="20">
    <w:abstractNumId w:val="23"/>
  </w:num>
  <w:num w:numId="21">
    <w:abstractNumId w:val="18"/>
  </w:num>
  <w:num w:numId="22">
    <w:abstractNumId w:val="12"/>
  </w:num>
  <w:num w:numId="23">
    <w:abstractNumId w:val="27"/>
  </w:num>
  <w:num w:numId="24">
    <w:abstractNumId w:val="6"/>
  </w:num>
  <w:num w:numId="25">
    <w:abstractNumId w:val="28"/>
  </w:num>
  <w:num w:numId="26">
    <w:abstractNumId w:val="14"/>
  </w:num>
  <w:num w:numId="27">
    <w:abstractNumId w:val="7"/>
  </w:num>
  <w:num w:numId="28">
    <w:abstractNumId w:val="4"/>
  </w:num>
  <w:num w:numId="29">
    <w:abstractNumId w:val="42"/>
  </w:num>
  <w:num w:numId="30">
    <w:abstractNumId w:val="1"/>
  </w:num>
  <w:num w:numId="31">
    <w:abstractNumId w:val="38"/>
  </w:num>
  <w:num w:numId="32">
    <w:abstractNumId w:val="5"/>
  </w:num>
  <w:num w:numId="33">
    <w:abstractNumId w:val="17"/>
  </w:num>
  <w:num w:numId="34">
    <w:abstractNumId w:val="15"/>
  </w:num>
  <w:num w:numId="35">
    <w:abstractNumId w:val="20"/>
  </w:num>
  <w:num w:numId="36">
    <w:abstractNumId w:val="44"/>
  </w:num>
  <w:num w:numId="37">
    <w:abstractNumId w:val="10"/>
  </w:num>
  <w:num w:numId="38">
    <w:abstractNumId w:val="32"/>
  </w:num>
  <w:num w:numId="39">
    <w:abstractNumId w:val="3"/>
  </w:num>
  <w:num w:numId="40">
    <w:abstractNumId w:val="8"/>
  </w:num>
  <w:num w:numId="41">
    <w:abstractNumId w:val="2"/>
  </w:num>
  <w:num w:numId="42">
    <w:abstractNumId w:val="24"/>
  </w:num>
  <w:num w:numId="43">
    <w:abstractNumId w:val="40"/>
  </w:num>
  <w:num w:numId="44">
    <w:abstractNumId w:val="29"/>
  </w:num>
  <w:num w:numId="45">
    <w:abstractNumId w:val="25"/>
  </w:num>
  <w:num w:numId="46">
    <w:abstractNumId w:val="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H CKO">
    <w15:presenceInfo w15:providerId="None" w15:userId="OMH C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07A"/>
    <w:rsid w:val="00002E22"/>
    <w:rsid w:val="00002F79"/>
    <w:rsid w:val="00003E2B"/>
    <w:rsid w:val="000112F1"/>
    <w:rsid w:val="000130D0"/>
    <w:rsid w:val="00013819"/>
    <w:rsid w:val="000155BC"/>
    <w:rsid w:val="00017009"/>
    <w:rsid w:val="00020133"/>
    <w:rsid w:val="0002149D"/>
    <w:rsid w:val="000222B1"/>
    <w:rsid w:val="0002697E"/>
    <w:rsid w:val="00036349"/>
    <w:rsid w:val="000367EB"/>
    <w:rsid w:val="00036AA5"/>
    <w:rsid w:val="00036B6B"/>
    <w:rsid w:val="00037C12"/>
    <w:rsid w:val="0004070A"/>
    <w:rsid w:val="00042704"/>
    <w:rsid w:val="00043E8B"/>
    <w:rsid w:val="00044DBF"/>
    <w:rsid w:val="0004542A"/>
    <w:rsid w:val="00045C69"/>
    <w:rsid w:val="00050728"/>
    <w:rsid w:val="00055513"/>
    <w:rsid w:val="0005666D"/>
    <w:rsid w:val="0006011B"/>
    <w:rsid w:val="00062EAE"/>
    <w:rsid w:val="00063443"/>
    <w:rsid w:val="00063847"/>
    <w:rsid w:val="00063CD4"/>
    <w:rsid w:val="00066955"/>
    <w:rsid w:val="00071088"/>
    <w:rsid w:val="00073635"/>
    <w:rsid w:val="00075516"/>
    <w:rsid w:val="000759D3"/>
    <w:rsid w:val="0008133C"/>
    <w:rsid w:val="000841B2"/>
    <w:rsid w:val="00084454"/>
    <w:rsid w:val="00087782"/>
    <w:rsid w:val="000A24C3"/>
    <w:rsid w:val="000A6560"/>
    <w:rsid w:val="000A7245"/>
    <w:rsid w:val="000B0CEB"/>
    <w:rsid w:val="000B22FD"/>
    <w:rsid w:val="000C3099"/>
    <w:rsid w:val="000C554E"/>
    <w:rsid w:val="000D298C"/>
    <w:rsid w:val="000D33FC"/>
    <w:rsid w:val="000D34B3"/>
    <w:rsid w:val="000D4C66"/>
    <w:rsid w:val="000D6B86"/>
    <w:rsid w:val="000E2AA4"/>
    <w:rsid w:val="000E71DE"/>
    <w:rsid w:val="000E7C83"/>
    <w:rsid w:val="000F05F1"/>
    <w:rsid w:val="000F22C7"/>
    <w:rsid w:val="000F4E16"/>
    <w:rsid w:val="000F5298"/>
    <w:rsid w:val="000F5DAD"/>
    <w:rsid w:val="001017AF"/>
    <w:rsid w:val="00105315"/>
    <w:rsid w:val="0010757D"/>
    <w:rsid w:val="0011101C"/>
    <w:rsid w:val="001120C1"/>
    <w:rsid w:val="001136F4"/>
    <w:rsid w:val="00113AC0"/>
    <w:rsid w:val="00113D7D"/>
    <w:rsid w:val="00114817"/>
    <w:rsid w:val="00114DFA"/>
    <w:rsid w:val="00116F61"/>
    <w:rsid w:val="00120098"/>
    <w:rsid w:val="00121DBD"/>
    <w:rsid w:val="00123D2A"/>
    <w:rsid w:val="0012739C"/>
    <w:rsid w:val="00127AED"/>
    <w:rsid w:val="00131812"/>
    <w:rsid w:val="00131924"/>
    <w:rsid w:val="00132786"/>
    <w:rsid w:val="00133520"/>
    <w:rsid w:val="00134617"/>
    <w:rsid w:val="00135EC9"/>
    <w:rsid w:val="001377FD"/>
    <w:rsid w:val="00141030"/>
    <w:rsid w:val="00142623"/>
    <w:rsid w:val="0014326A"/>
    <w:rsid w:val="0014421E"/>
    <w:rsid w:val="0014641E"/>
    <w:rsid w:val="00146930"/>
    <w:rsid w:val="001477A2"/>
    <w:rsid w:val="001504D8"/>
    <w:rsid w:val="0015233E"/>
    <w:rsid w:val="0016460A"/>
    <w:rsid w:val="00166FF5"/>
    <w:rsid w:val="0016749F"/>
    <w:rsid w:val="00170379"/>
    <w:rsid w:val="00170598"/>
    <w:rsid w:val="00171588"/>
    <w:rsid w:val="00171ED6"/>
    <w:rsid w:val="00173151"/>
    <w:rsid w:val="00173917"/>
    <w:rsid w:val="001759DF"/>
    <w:rsid w:val="00177A77"/>
    <w:rsid w:val="00180D16"/>
    <w:rsid w:val="001818A0"/>
    <w:rsid w:val="00181ACC"/>
    <w:rsid w:val="001856DA"/>
    <w:rsid w:val="001873B5"/>
    <w:rsid w:val="001916FA"/>
    <w:rsid w:val="0019338D"/>
    <w:rsid w:val="0019584D"/>
    <w:rsid w:val="00197CB8"/>
    <w:rsid w:val="001A2A04"/>
    <w:rsid w:val="001A4C8B"/>
    <w:rsid w:val="001B0B90"/>
    <w:rsid w:val="001B12DC"/>
    <w:rsid w:val="001B168E"/>
    <w:rsid w:val="001B27DA"/>
    <w:rsid w:val="001B3431"/>
    <w:rsid w:val="001B6E9F"/>
    <w:rsid w:val="001C003B"/>
    <w:rsid w:val="001C0AE4"/>
    <w:rsid w:val="001C2927"/>
    <w:rsid w:val="001C513F"/>
    <w:rsid w:val="001C5191"/>
    <w:rsid w:val="001C55EE"/>
    <w:rsid w:val="001D4B25"/>
    <w:rsid w:val="001E0C96"/>
    <w:rsid w:val="001E0EE9"/>
    <w:rsid w:val="001E3EBC"/>
    <w:rsid w:val="001F0193"/>
    <w:rsid w:val="001F1C91"/>
    <w:rsid w:val="001F5991"/>
    <w:rsid w:val="001F6B6A"/>
    <w:rsid w:val="00203858"/>
    <w:rsid w:val="00206397"/>
    <w:rsid w:val="00206DFC"/>
    <w:rsid w:val="0020757C"/>
    <w:rsid w:val="0021035E"/>
    <w:rsid w:val="00210FE8"/>
    <w:rsid w:val="00214374"/>
    <w:rsid w:val="00221257"/>
    <w:rsid w:val="00221FE8"/>
    <w:rsid w:val="00223846"/>
    <w:rsid w:val="0022469B"/>
    <w:rsid w:val="0022577E"/>
    <w:rsid w:val="002259C4"/>
    <w:rsid w:val="00225A05"/>
    <w:rsid w:val="0023052F"/>
    <w:rsid w:val="002345FD"/>
    <w:rsid w:val="002352EB"/>
    <w:rsid w:val="00235646"/>
    <w:rsid w:val="002421A5"/>
    <w:rsid w:val="00246970"/>
    <w:rsid w:val="00246AF7"/>
    <w:rsid w:val="00247477"/>
    <w:rsid w:val="00247558"/>
    <w:rsid w:val="00251AF7"/>
    <w:rsid w:val="0025224E"/>
    <w:rsid w:val="0025491F"/>
    <w:rsid w:val="00256687"/>
    <w:rsid w:val="00263CD9"/>
    <w:rsid w:val="00264883"/>
    <w:rsid w:val="00264F95"/>
    <w:rsid w:val="00267144"/>
    <w:rsid w:val="002700D9"/>
    <w:rsid w:val="00270E3A"/>
    <w:rsid w:val="00274479"/>
    <w:rsid w:val="00275689"/>
    <w:rsid w:val="00275888"/>
    <w:rsid w:val="00280A9B"/>
    <w:rsid w:val="0028117E"/>
    <w:rsid w:val="002832DC"/>
    <w:rsid w:val="00283A4B"/>
    <w:rsid w:val="0028463E"/>
    <w:rsid w:val="00284995"/>
    <w:rsid w:val="00287018"/>
    <w:rsid w:val="00290BBF"/>
    <w:rsid w:val="00291A00"/>
    <w:rsid w:val="00291D35"/>
    <w:rsid w:val="00292406"/>
    <w:rsid w:val="002950F8"/>
    <w:rsid w:val="002A0495"/>
    <w:rsid w:val="002A158B"/>
    <w:rsid w:val="002A1E17"/>
    <w:rsid w:val="002A1E4E"/>
    <w:rsid w:val="002A20C9"/>
    <w:rsid w:val="002A4FF5"/>
    <w:rsid w:val="002A5091"/>
    <w:rsid w:val="002A5A39"/>
    <w:rsid w:val="002A67FD"/>
    <w:rsid w:val="002A7561"/>
    <w:rsid w:val="002B536B"/>
    <w:rsid w:val="002C07D3"/>
    <w:rsid w:val="002D17C7"/>
    <w:rsid w:val="002D22F5"/>
    <w:rsid w:val="002D65BD"/>
    <w:rsid w:val="002E2DFC"/>
    <w:rsid w:val="002E57C1"/>
    <w:rsid w:val="002E611C"/>
    <w:rsid w:val="002E7F32"/>
    <w:rsid w:val="002E7F66"/>
    <w:rsid w:val="002F215F"/>
    <w:rsid w:val="002F226E"/>
    <w:rsid w:val="002F783A"/>
    <w:rsid w:val="00301358"/>
    <w:rsid w:val="003018F0"/>
    <w:rsid w:val="00302043"/>
    <w:rsid w:val="00303B72"/>
    <w:rsid w:val="0030693E"/>
    <w:rsid w:val="00312338"/>
    <w:rsid w:val="00312457"/>
    <w:rsid w:val="00312B0E"/>
    <w:rsid w:val="0031454D"/>
    <w:rsid w:val="003176CF"/>
    <w:rsid w:val="003254DE"/>
    <w:rsid w:val="00326EF6"/>
    <w:rsid w:val="0033147B"/>
    <w:rsid w:val="00331CD1"/>
    <w:rsid w:val="0033203F"/>
    <w:rsid w:val="00332408"/>
    <w:rsid w:val="00341EA3"/>
    <w:rsid w:val="0034281F"/>
    <w:rsid w:val="00345E7B"/>
    <w:rsid w:val="00346397"/>
    <w:rsid w:val="00360B1A"/>
    <w:rsid w:val="00360ED9"/>
    <w:rsid w:val="00361BEF"/>
    <w:rsid w:val="0036488A"/>
    <w:rsid w:val="0036702F"/>
    <w:rsid w:val="00370C10"/>
    <w:rsid w:val="00372176"/>
    <w:rsid w:val="00372A88"/>
    <w:rsid w:val="00373396"/>
    <w:rsid w:val="00374967"/>
    <w:rsid w:val="00377C82"/>
    <w:rsid w:val="00382E81"/>
    <w:rsid w:val="003831FE"/>
    <w:rsid w:val="00383E15"/>
    <w:rsid w:val="003847D4"/>
    <w:rsid w:val="0038695F"/>
    <w:rsid w:val="00386CBA"/>
    <w:rsid w:val="00393784"/>
    <w:rsid w:val="0039382E"/>
    <w:rsid w:val="00394FA2"/>
    <w:rsid w:val="003A1809"/>
    <w:rsid w:val="003A184E"/>
    <w:rsid w:val="003A2FB3"/>
    <w:rsid w:val="003A3214"/>
    <w:rsid w:val="003A3762"/>
    <w:rsid w:val="003A4446"/>
    <w:rsid w:val="003A5643"/>
    <w:rsid w:val="003A67E1"/>
    <w:rsid w:val="003A7C50"/>
    <w:rsid w:val="003B0DFE"/>
    <w:rsid w:val="003B2F8A"/>
    <w:rsid w:val="003C18E2"/>
    <w:rsid w:val="003C19F2"/>
    <w:rsid w:val="003C2544"/>
    <w:rsid w:val="003C3E4D"/>
    <w:rsid w:val="003C4E09"/>
    <w:rsid w:val="003C55B5"/>
    <w:rsid w:val="003C7B0E"/>
    <w:rsid w:val="003C7CC5"/>
    <w:rsid w:val="003D0E36"/>
    <w:rsid w:val="003D17A6"/>
    <w:rsid w:val="003D28BE"/>
    <w:rsid w:val="003D568C"/>
    <w:rsid w:val="003D73CA"/>
    <w:rsid w:val="003E0475"/>
    <w:rsid w:val="003E3D6A"/>
    <w:rsid w:val="003E5C9E"/>
    <w:rsid w:val="003F0AA4"/>
    <w:rsid w:val="003F292A"/>
    <w:rsid w:val="003F3642"/>
    <w:rsid w:val="00400270"/>
    <w:rsid w:val="0040218A"/>
    <w:rsid w:val="00405DBB"/>
    <w:rsid w:val="00407E3D"/>
    <w:rsid w:val="00410F5A"/>
    <w:rsid w:val="00411862"/>
    <w:rsid w:val="00411987"/>
    <w:rsid w:val="00413998"/>
    <w:rsid w:val="00414853"/>
    <w:rsid w:val="00415D93"/>
    <w:rsid w:val="00416E2D"/>
    <w:rsid w:val="00417C79"/>
    <w:rsid w:val="0042499B"/>
    <w:rsid w:val="00424CC5"/>
    <w:rsid w:val="00432DF1"/>
    <w:rsid w:val="00433642"/>
    <w:rsid w:val="00433C58"/>
    <w:rsid w:val="00435167"/>
    <w:rsid w:val="00435F36"/>
    <w:rsid w:val="00437F9C"/>
    <w:rsid w:val="00440771"/>
    <w:rsid w:val="00441647"/>
    <w:rsid w:val="00441C7C"/>
    <w:rsid w:val="004439FA"/>
    <w:rsid w:val="004445A9"/>
    <w:rsid w:val="00446132"/>
    <w:rsid w:val="00452095"/>
    <w:rsid w:val="00452EB0"/>
    <w:rsid w:val="004541F2"/>
    <w:rsid w:val="00454568"/>
    <w:rsid w:val="00454FF9"/>
    <w:rsid w:val="00460F75"/>
    <w:rsid w:val="00464C71"/>
    <w:rsid w:val="00465880"/>
    <w:rsid w:val="004673FF"/>
    <w:rsid w:val="00470CA9"/>
    <w:rsid w:val="00474972"/>
    <w:rsid w:val="00477B8E"/>
    <w:rsid w:val="004822A2"/>
    <w:rsid w:val="00486659"/>
    <w:rsid w:val="00490AF9"/>
    <w:rsid w:val="00493F0A"/>
    <w:rsid w:val="00496F07"/>
    <w:rsid w:val="00497F67"/>
    <w:rsid w:val="004A0829"/>
    <w:rsid w:val="004A0A09"/>
    <w:rsid w:val="004A4684"/>
    <w:rsid w:val="004A735E"/>
    <w:rsid w:val="004B2D66"/>
    <w:rsid w:val="004B36D3"/>
    <w:rsid w:val="004B3E50"/>
    <w:rsid w:val="004C01E1"/>
    <w:rsid w:val="004C0CC2"/>
    <w:rsid w:val="004C1071"/>
    <w:rsid w:val="004C374D"/>
    <w:rsid w:val="004C6011"/>
    <w:rsid w:val="004D00BC"/>
    <w:rsid w:val="004D02FB"/>
    <w:rsid w:val="004D26B9"/>
    <w:rsid w:val="004D7177"/>
    <w:rsid w:val="004E115D"/>
    <w:rsid w:val="004E1377"/>
    <w:rsid w:val="004E2120"/>
    <w:rsid w:val="004E2FC8"/>
    <w:rsid w:val="004E3ABD"/>
    <w:rsid w:val="004E3F09"/>
    <w:rsid w:val="004E4F15"/>
    <w:rsid w:val="004E701F"/>
    <w:rsid w:val="004E7DA0"/>
    <w:rsid w:val="004F036D"/>
    <w:rsid w:val="004F10FC"/>
    <w:rsid w:val="004F2FC0"/>
    <w:rsid w:val="004F3F04"/>
    <w:rsid w:val="004F4A72"/>
    <w:rsid w:val="004F4CEC"/>
    <w:rsid w:val="004F53D0"/>
    <w:rsid w:val="004F72A2"/>
    <w:rsid w:val="005047A5"/>
    <w:rsid w:val="00510260"/>
    <w:rsid w:val="005116A9"/>
    <w:rsid w:val="005122F6"/>
    <w:rsid w:val="005152EB"/>
    <w:rsid w:val="00517366"/>
    <w:rsid w:val="005219B2"/>
    <w:rsid w:val="0052451A"/>
    <w:rsid w:val="00525689"/>
    <w:rsid w:val="00526B44"/>
    <w:rsid w:val="00532465"/>
    <w:rsid w:val="00532A04"/>
    <w:rsid w:val="00532AC1"/>
    <w:rsid w:val="005414A0"/>
    <w:rsid w:val="005414C7"/>
    <w:rsid w:val="00541FF5"/>
    <w:rsid w:val="00542572"/>
    <w:rsid w:val="005429C7"/>
    <w:rsid w:val="005463F9"/>
    <w:rsid w:val="00546499"/>
    <w:rsid w:val="00550336"/>
    <w:rsid w:val="005521A1"/>
    <w:rsid w:val="00552407"/>
    <w:rsid w:val="00553155"/>
    <w:rsid w:val="00556E3F"/>
    <w:rsid w:val="005651D3"/>
    <w:rsid w:val="00567048"/>
    <w:rsid w:val="00573DA7"/>
    <w:rsid w:val="0057619A"/>
    <w:rsid w:val="005763AA"/>
    <w:rsid w:val="005800C7"/>
    <w:rsid w:val="0058096C"/>
    <w:rsid w:val="00580A58"/>
    <w:rsid w:val="005824D7"/>
    <w:rsid w:val="005859B0"/>
    <w:rsid w:val="00586FDB"/>
    <w:rsid w:val="00590583"/>
    <w:rsid w:val="00590B8C"/>
    <w:rsid w:val="005911B1"/>
    <w:rsid w:val="0059723F"/>
    <w:rsid w:val="005A0EA1"/>
    <w:rsid w:val="005A132E"/>
    <w:rsid w:val="005A654F"/>
    <w:rsid w:val="005A7D82"/>
    <w:rsid w:val="005B0661"/>
    <w:rsid w:val="005B3473"/>
    <w:rsid w:val="005B3DB7"/>
    <w:rsid w:val="005B49EF"/>
    <w:rsid w:val="005B5153"/>
    <w:rsid w:val="005B5930"/>
    <w:rsid w:val="005B6EDD"/>
    <w:rsid w:val="005B76CB"/>
    <w:rsid w:val="005B7A79"/>
    <w:rsid w:val="005B7A8F"/>
    <w:rsid w:val="005C1D38"/>
    <w:rsid w:val="005C29FF"/>
    <w:rsid w:val="005C2BF2"/>
    <w:rsid w:val="005C363D"/>
    <w:rsid w:val="005C4093"/>
    <w:rsid w:val="005C4138"/>
    <w:rsid w:val="005C5860"/>
    <w:rsid w:val="005C59EC"/>
    <w:rsid w:val="005C5FA3"/>
    <w:rsid w:val="005D0039"/>
    <w:rsid w:val="005D0326"/>
    <w:rsid w:val="005D292B"/>
    <w:rsid w:val="005D34E0"/>
    <w:rsid w:val="005D602A"/>
    <w:rsid w:val="005E1E90"/>
    <w:rsid w:val="005E3093"/>
    <w:rsid w:val="005E3D44"/>
    <w:rsid w:val="005E68CE"/>
    <w:rsid w:val="005E6C4A"/>
    <w:rsid w:val="005E7310"/>
    <w:rsid w:val="005E73F6"/>
    <w:rsid w:val="005F0D2C"/>
    <w:rsid w:val="005F2610"/>
    <w:rsid w:val="005F2CEA"/>
    <w:rsid w:val="005F3DCD"/>
    <w:rsid w:val="005F54CE"/>
    <w:rsid w:val="005F5B71"/>
    <w:rsid w:val="005F6209"/>
    <w:rsid w:val="005F6C6F"/>
    <w:rsid w:val="005F6F2F"/>
    <w:rsid w:val="0060076C"/>
    <w:rsid w:val="00601767"/>
    <w:rsid w:val="0060183E"/>
    <w:rsid w:val="00603E3E"/>
    <w:rsid w:val="006040DB"/>
    <w:rsid w:val="00605EA7"/>
    <w:rsid w:val="006065B8"/>
    <w:rsid w:val="00613123"/>
    <w:rsid w:val="0061335F"/>
    <w:rsid w:val="00613CA6"/>
    <w:rsid w:val="00615891"/>
    <w:rsid w:val="0061591B"/>
    <w:rsid w:val="00616686"/>
    <w:rsid w:val="00616FDF"/>
    <w:rsid w:val="00617679"/>
    <w:rsid w:val="00622D7A"/>
    <w:rsid w:val="00623659"/>
    <w:rsid w:val="006249A5"/>
    <w:rsid w:val="00626860"/>
    <w:rsid w:val="00627064"/>
    <w:rsid w:val="0063259B"/>
    <w:rsid w:val="00632F2B"/>
    <w:rsid w:val="006361CB"/>
    <w:rsid w:val="00640660"/>
    <w:rsid w:val="00641B9B"/>
    <w:rsid w:val="00645E39"/>
    <w:rsid w:val="006479DF"/>
    <w:rsid w:val="006505F7"/>
    <w:rsid w:val="006601AC"/>
    <w:rsid w:val="00660CFB"/>
    <w:rsid w:val="00660DCB"/>
    <w:rsid w:val="006612E5"/>
    <w:rsid w:val="00663F45"/>
    <w:rsid w:val="00664FE8"/>
    <w:rsid w:val="00665E68"/>
    <w:rsid w:val="00666043"/>
    <w:rsid w:val="00666D9B"/>
    <w:rsid w:val="00670F5C"/>
    <w:rsid w:val="006719A0"/>
    <w:rsid w:val="00672489"/>
    <w:rsid w:val="0067321C"/>
    <w:rsid w:val="00674F5B"/>
    <w:rsid w:val="006758D5"/>
    <w:rsid w:val="00683CF1"/>
    <w:rsid w:val="006847A0"/>
    <w:rsid w:val="006856ED"/>
    <w:rsid w:val="0068616D"/>
    <w:rsid w:val="006866A0"/>
    <w:rsid w:val="00686E73"/>
    <w:rsid w:val="00687102"/>
    <w:rsid w:val="0068757A"/>
    <w:rsid w:val="00696CCE"/>
    <w:rsid w:val="006A230C"/>
    <w:rsid w:val="006A5157"/>
    <w:rsid w:val="006A696C"/>
    <w:rsid w:val="006A6C92"/>
    <w:rsid w:val="006A7DF2"/>
    <w:rsid w:val="006B05C8"/>
    <w:rsid w:val="006B6184"/>
    <w:rsid w:val="006C0A3A"/>
    <w:rsid w:val="006C30C0"/>
    <w:rsid w:val="006C3F94"/>
    <w:rsid w:val="006C4045"/>
    <w:rsid w:val="006C4E70"/>
    <w:rsid w:val="006C6A25"/>
    <w:rsid w:val="006C6F1D"/>
    <w:rsid w:val="006C7C81"/>
    <w:rsid w:val="006D082A"/>
    <w:rsid w:val="006D1F32"/>
    <w:rsid w:val="006D3B82"/>
    <w:rsid w:val="006D664B"/>
    <w:rsid w:val="006E05E1"/>
    <w:rsid w:val="006E11CF"/>
    <w:rsid w:val="006E1B87"/>
    <w:rsid w:val="006E2323"/>
    <w:rsid w:val="006E2988"/>
    <w:rsid w:val="006E4FB5"/>
    <w:rsid w:val="006E51BD"/>
    <w:rsid w:val="006E5C72"/>
    <w:rsid w:val="006E6A5E"/>
    <w:rsid w:val="006F15B4"/>
    <w:rsid w:val="006F665A"/>
    <w:rsid w:val="00700629"/>
    <w:rsid w:val="007031F5"/>
    <w:rsid w:val="007044C5"/>
    <w:rsid w:val="0070541B"/>
    <w:rsid w:val="00705A29"/>
    <w:rsid w:val="007062EA"/>
    <w:rsid w:val="007066CC"/>
    <w:rsid w:val="00711886"/>
    <w:rsid w:val="00711C23"/>
    <w:rsid w:val="007128B3"/>
    <w:rsid w:val="00712AF7"/>
    <w:rsid w:val="00714626"/>
    <w:rsid w:val="00714B4F"/>
    <w:rsid w:val="0071612C"/>
    <w:rsid w:val="007206FA"/>
    <w:rsid w:val="007239F2"/>
    <w:rsid w:val="00724FD6"/>
    <w:rsid w:val="007250B6"/>
    <w:rsid w:val="00726FBA"/>
    <w:rsid w:val="00730AF9"/>
    <w:rsid w:val="007327C9"/>
    <w:rsid w:val="00732BBA"/>
    <w:rsid w:val="007339AA"/>
    <w:rsid w:val="00737FEF"/>
    <w:rsid w:val="00742538"/>
    <w:rsid w:val="00745EDE"/>
    <w:rsid w:val="00752DE7"/>
    <w:rsid w:val="00753455"/>
    <w:rsid w:val="00753631"/>
    <w:rsid w:val="0075372C"/>
    <w:rsid w:val="00753CBE"/>
    <w:rsid w:val="00760BA1"/>
    <w:rsid w:val="00761E43"/>
    <w:rsid w:val="007622F0"/>
    <w:rsid w:val="007628D7"/>
    <w:rsid w:val="007633E4"/>
    <w:rsid w:val="007635E3"/>
    <w:rsid w:val="0076414C"/>
    <w:rsid w:val="00765555"/>
    <w:rsid w:val="00765691"/>
    <w:rsid w:val="00771CC6"/>
    <w:rsid w:val="0077258F"/>
    <w:rsid w:val="0077423A"/>
    <w:rsid w:val="007742DF"/>
    <w:rsid w:val="007743F3"/>
    <w:rsid w:val="0077483B"/>
    <w:rsid w:val="00774A09"/>
    <w:rsid w:val="00774D16"/>
    <w:rsid w:val="00775E37"/>
    <w:rsid w:val="00777E85"/>
    <w:rsid w:val="007813EA"/>
    <w:rsid w:val="00782970"/>
    <w:rsid w:val="0078481F"/>
    <w:rsid w:val="00785C7D"/>
    <w:rsid w:val="007912B4"/>
    <w:rsid w:val="007922EE"/>
    <w:rsid w:val="0079352E"/>
    <w:rsid w:val="007974AB"/>
    <w:rsid w:val="00797937"/>
    <w:rsid w:val="007A0A10"/>
    <w:rsid w:val="007A4CA0"/>
    <w:rsid w:val="007A60EF"/>
    <w:rsid w:val="007A7B6D"/>
    <w:rsid w:val="007A7DF2"/>
    <w:rsid w:val="007B40DE"/>
    <w:rsid w:val="007B7A89"/>
    <w:rsid w:val="007B7DF9"/>
    <w:rsid w:val="007C293F"/>
    <w:rsid w:val="007C3DC4"/>
    <w:rsid w:val="007C417D"/>
    <w:rsid w:val="007C672A"/>
    <w:rsid w:val="007D2F90"/>
    <w:rsid w:val="007D35A6"/>
    <w:rsid w:val="007D67A3"/>
    <w:rsid w:val="007D6877"/>
    <w:rsid w:val="007E5086"/>
    <w:rsid w:val="007E6F52"/>
    <w:rsid w:val="007E75B8"/>
    <w:rsid w:val="007F0D9A"/>
    <w:rsid w:val="007F17E3"/>
    <w:rsid w:val="007F1DFD"/>
    <w:rsid w:val="007F2E9A"/>
    <w:rsid w:val="007F3B96"/>
    <w:rsid w:val="007F68AA"/>
    <w:rsid w:val="00801225"/>
    <w:rsid w:val="008019B9"/>
    <w:rsid w:val="00803ECC"/>
    <w:rsid w:val="00805C16"/>
    <w:rsid w:val="00806319"/>
    <w:rsid w:val="00806B05"/>
    <w:rsid w:val="008105F8"/>
    <w:rsid w:val="00817C18"/>
    <w:rsid w:val="00822AFD"/>
    <w:rsid w:val="00826112"/>
    <w:rsid w:val="00826FDE"/>
    <w:rsid w:val="00832901"/>
    <w:rsid w:val="0083364A"/>
    <w:rsid w:val="008362FA"/>
    <w:rsid w:val="008369EA"/>
    <w:rsid w:val="00836F95"/>
    <w:rsid w:val="00840CC1"/>
    <w:rsid w:val="00842F2D"/>
    <w:rsid w:val="0084743A"/>
    <w:rsid w:val="00847F2B"/>
    <w:rsid w:val="00850467"/>
    <w:rsid w:val="00851085"/>
    <w:rsid w:val="0085310F"/>
    <w:rsid w:val="008572EA"/>
    <w:rsid w:val="00860195"/>
    <w:rsid w:val="00860880"/>
    <w:rsid w:val="00860A0E"/>
    <w:rsid w:val="00862230"/>
    <w:rsid w:val="00864269"/>
    <w:rsid w:val="00867013"/>
    <w:rsid w:val="008672C3"/>
    <w:rsid w:val="0087006C"/>
    <w:rsid w:val="008704F4"/>
    <w:rsid w:val="00871263"/>
    <w:rsid w:val="0087231E"/>
    <w:rsid w:val="008729F6"/>
    <w:rsid w:val="008743E6"/>
    <w:rsid w:val="00877446"/>
    <w:rsid w:val="00880579"/>
    <w:rsid w:val="008806AC"/>
    <w:rsid w:val="00881E6E"/>
    <w:rsid w:val="0088608C"/>
    <w:rsid w:val="00886DA1"/>
    <w:rsid w:val="00891A05"/>
    <w:rsid w:val="00891C2A"/>
    <w:rsid w:val="00894981"/>
    <w:rsid w:val="0089555B"/>
    <w:rsid w:val="00895CF4"/>
    <w:rsid w:val="00895CF5"/>
    <w:rsid w:val="008A3F28"/>
    <w:rsid w:val="008A3FB3"/>
    <w:rsid w:val="008A50CC"/>
    <w:rsid w:val="008A563A"/>
    <w:rsid w:val="008A7268"/>
    <w:rsid w:val="008B0464"/>
    <w:rsid w:val="008B1A38"/>
    <w:rsid w:val="008B1FF4"/>
    <w:rsid w:val="008B31FF"/>
    <w:rsid w:val="008C271F"/>
    <w:rsid w:val="008C3ABD"/>
    <w:rsid w:val="008C46FE"/>
    <w:rsid w:val="008D04AE"/>
    <w:rsid w:val="008D0F9C"/>
    <w:rsid w:val="008D306F"/>
    <w:rsid w:val="008D518C"/>
    <w:rsid w:val="008E0330"/>
    <w:rsid w:val="008E068E"/>
    <w:rsid w:val="008E218F"/>
    <w:rsid w:val="008E3DBE"/>
    <w:rsid w:val="008E4EFD"/>
    <w:rsid w:val="008E57E4"/>
    <w:rsid w:val="008E639A"/>
    <w:rsid w:val="008E6CD1"/>
    <w:rsid w:val="008F2627"/>
    <w:rsid w:val="008F4619"/>
    <w:rsid w:val="008F4EC8"/>
    <w:rsid w:val="008F6C53"/>
    <w:rsid w:val="009007F6"/>
    <w:rsid w:val="0090110D"/>
    <w:rsid w:val="00901E1B"/>
    <w:rsid w:val="0090415C"/>
    <w:rsid w:val="00910161"/>
    <w:rsid w:val="00911D80"/>
    <w:rsid w:val="009144E8"/>
    <w:rsid w:val="00914AC3"/>
    <w:rsid w:val="00921C06"/>
    <w:rsid w:val="0092270A"/>
    <w:rsid w:val="009229B3"/>
    <w:rsid w:val="00922DEC"/>
    <w:rsid w:val="00925F52"/>
    <w:rsid w:val="00926284"/>
    <w:rsid w:val="00930824"/>
    <w:rsid w:val="00931F7D"/>
    <w:rsid w:val="0093362B"/>
    <w:rsid w:val="009336BC"/>
    <w:rsid w:val="00936333"/>
    <w:rsid w:val="00937CE6"/>
    <w:rsid w:val="009410F1"/>
    <w:rsid w:val="00942B48"/>
    <w:rsid w:val="009455E7"/>
    <w:rsid w:val="00946475"/>
    <w:rsid w:val="00947C39"/>
    <w:rsid w:val="00952C00"/>
    <w:rsid w:val="00956BAD"/>
    <w:rsid w:val="00960B56"/>
    <w:rsid w:val="00963D7B"/>
    <w:rsid w:val="009654EF"/>
    <w:rsid w:val="00965977"/>
    <w:rsid w:val="00966F31"/>
    <w:rsid w:val="00967218"/>
    <w:rsid w:val="0096733D"/>
    <w:rsid w:val="00967D41"/>
    <w:rsid w:val="00976D56"/>
    <w:rsid w:val="00977CF6"/>
    <w:rsid w:val="00981C7D"/>
    <w:rsid w:val="009834B6"/>
    <w:rsid w:val="009836CF"/>
    <w:rsid w:val="009839E4"/>
    <w:rsid w:val="00984D2E"/>
    <w:rsid w:val="0098674A"/>
    <w:rsid w:val="0099389E"/>
    <w:rsid w:val="009942FA"/>
    <w:rsid w:val="009958DE"/>
    <w:rsid w:val="009B0A3A"/>
    <w:rsid w:val="009B125B"/>
    <w:rsid w:val="009B2F26"/>
    <w:rsid w:val="009B421D"/>
    <w:rsid w:val="009B5E06"/>
    <w:rsid w:val="009C0648"/>
    <w:rsid w:val="009C5760"/>
    <w:rsid w:val="009C589D"/>
    <w:rsid w:val="009C7886"/>
    <w:rsid w:val="009D1566"/>
    <w:rsid w:val="009D1BC1"/>
    <w:rsid w:val="009D1DB5"/>
    <w:rsid w:val="009D3A4C"/>
    <w:rsid w:val="009D6002"/>
    <w:rsid w:val="009D64C1"/>
    <w:rsid w:val="009E02B0"/>
    <w:rsid w:val="009E133B"/>
    <w:rsid w:val="009E39A8"/>
    <w:rsid w:val="009E3DDE"/>
    <w:rsid w:val="009E622C"/>
    <w:rsid w:val="009F1535"/>
    <w:rsid w:val="009F270B"/>
    <w:rsid w:val="009F3A2C"/>
    <w:rsid w:val="009F6CE4"/>
    <w:rsid w:val="00A06240"/>
    <w:rsid w:val="00A0634C"/>
    <w:rsid w:val="00A07E0C"/>
    <w:rsid w:val="00A10605"/>
    <w:rsid w:val="00A123E0"/>
    <w:rsid w:val="00A1322C"/>
    <w:rsid w:val="00A13581"/>
    <w:rsid w:val="00A144AE"/>
    <w:rsid w:val="00A14B79"/>
    <w:rsid w:val="00A17A11"/>
    <w:rsid w:val="00A22C26"/>
    <w:rsid w:val="00A22F78"/>
    <w:rsid w:val="00A25939"/>
    <w:rsid w:val="00A25DCF"/>
    <w:rsid w:val="00A268A8"/>
    <w:rsid w:val="00A3192C"/>
    <w:rsid w:val="00A32E7E"/>
    <w:rsid w:val="00A34A98"/>
    <w:rsid w:val="00A36BC5"/>
    <w:rsid w:val="00A37735"/>
    <w:rsid w:val="00A3778C"/>
    <w:rsid w:val="00A41ABF"/>
    <w:rsid w:val="00A42292"/>
    <w:rsid w:val="00A42D5A"/>
    <w:rsid w:val="00A43D81"/>
    <w:rsid w:val="00A507C9"/>
    <w:rsid w:val="00A51E6C"/>
    <w:rsid w:val="00A52254"/>
    <w:rsid w:val="00A52423"/>
    <w:rsid w:val="00A60D7E"/>
    <w:rsid w:val="00A61243"/>
    <w:rsid w:val="00A63AB7"/>
    <w:rsid w:val="00A6590E"/>
    <w:rsid w:val="00A72FFD"/>
    <w:rsid w:val="00A730CC"/>
    <w:rsid w:val="00A74476"/>
    <w:rsid w:val="00A765CF"/>
    <w:rsid w:val="00A837B7"/>
    <w:rsid w:val="00A8486E"/>
    <w:rsid w:val="00A91931"/>
    <w:rsid w:val="00A9254C"/>
    <w:rsid w:val="00AA02C2"/>
    <w:rsid w:val="00AA0C02"/>
    <w:rsid w:val="00AA208D"/>
    <w:rsid w:val="00AA259C"/>
    <w:rsid w:val="00AA483F"/>
    <w:rsid w:val="00AA5A53"/>
    <w:rsid w:val="00AA7D81"/>
    <w:rsid w:val="00AB0D83"/>
    <w:rsid w:val="00AB27BC"/>
    <w:rsid w:val="00AB29E7"/>
    <w:rsid w:val="00AB755C"/>
    <w:rsid w:val="00AC1F39"/>
    <w:rsid w:val="00AC24B8"/>
    <w:rsid w:val="00AC471A"/>
    <w:rsid w:val="00AC52E4"/>
    <w:rsid w:val="00AC70FA"/>
    <w:rsid w:val="00AD35A7"/>
    <w:rsid w:val="00AD3733"/>
    <w:rsid w:val="00AD5941"/>
    <w:rsid w:val="00AD725D"/>
    <w:rsid w:val="00AE16FA"/>
    <w:rsid w:val="00AE4637"/>
    <w:rsid w:val="00AE5C01"/>
    <w:rsid w:val="00AF0B0E"/>
    <w:rsid w:val="00AF0C8D"/>
    <w:rsid w:val="00AF0F5A"/>
    <w:rsid w:val="00AF3D92"/>
    <w:rsid w:val="00AF5DE8"/>
    <w:rsid w:val="00B059DF"/>
    <w:rsid w:val="00B076E6"/>
    <w:rsid w:val="00B10F60"/>
    <w:rsid w:val="00B12061"/>
    <w:rsid w:val="00B12857"/>
    <w:rsid w:val="00B159CD"/>
    <w:rsid w:val="00B17326"/>
    <w:rsid w:val="00B222A9"/>
    <w:rsid w:val="00B31129"/>
    <w:rsid w:val="00B315E9"/>
    <w:rsid w:val="00B32C57"/>
    <w:rsid w:val="00B33341"/>
    <w:rsid w:val="00B4146E"/>
    <w:rsid w:val="00B426D4"/>
    <w:rsid w:val="00B4284E"/>
    <w:rsid w:val="00B42D60"/>
    <w:rsid w:val="00B45209"/>
    <w:rsid w:val="00B464DD"/>
    <w:rsid w:val="00B476A8"/>
    <w:rsid w:val="00B5361E"/>
    <w:rsid w:val="00B53B4A"/>
    <w:rsid w:val="00B558B2"/>
    <w:rsid w:val="00B61FEC"/>
    <w:rsid w:val="00B62D5A"/>
    <w:rsid w:val="00B642CE"/>
    <w:rsid w:val="00B70AA8"/>
    <w:rsid w:val="00B72AC3"/>
    <w:rsid w:val="00B74A57"/>
    <w:rsid w:val="00B74B9A"/>
    <w:rsid w:val="00B751DD"/>
    <w:rsid w:val="00B770FE"/>
    <w:rsid w:val="00B91A3D"/>
    <w:rsid w:val="00B91F3C"/>
    <w:rsid w:val="00B948E0"/>
    <w:rsid w:val="00B96286"/>
    <w:rsid w:val="00B97E46"/>
    <w:rsid w:val="00BA089F"/>
    <w:rsid w:val="00BA12EF"/>
    <w:rsid w:val="00BA13ED"/>
    <w:rsid w:val="00BA318D"/>
    <w:rsid w:val="00BA4376"/>
    <w:rsid w:val="00BB44DD"/>
    <w:rsid w:val="00BB4F27"/>
    <w:rsid w:val="00BB6C4D"/>
    <w:rsid w:val="00BC2372"/>
    <w:rsid w:val="00BC4BAC"/>
    <w:rsid w:val="00BC7599"/>
    <w:rsid w:val="00BD2ED9"/>
    <w:rsid w:val="00BD740D"/>
    <w:rsid w:val="00BE06C9"/>
    <w:rsid w:val="00BE5890"/>
    <w:rsid w:val="00BF1C5A"/>
    <w:rsid w:val="00BF2F1A"/>
    <w:rsid w:val="00BF70E3"/>
    <w:rsid w:val="00C013E0"/>
    <w:rsid w:val="00C01521"/>
    <w:rsid w:val="00C024AE"/>
    <w:rsid w:val="00C03D41"/>
    <w:rsid w:val="00C060C2"/>
    <w:rsid w:val="00C109B3"/>
    <w:rsid w:val="00C117B7"/>
    <w:rsid w:val="00C14A5D"/>
    <w:rsid w:val="00C15F19"/>
    <w:rsid w:val="00C17624"/>
    <w:rsid w:val="00C214B6"/>
    <w:rsid w:val="00C2216C"/>
    <w:rsid w:val="00C229D4"/>
    <w:rsid w:val="00C2436E"/>
    <w:rsid w:val="00C24EED"/>
    <w:rsid w:val="00C25A48"/>
    <w:rsid w:val="00C25E51"/>
    <w:rsid w:val="00C305C6"/>
    <w:rsid w:val="00C3269F"/>
    <w:rsid w:val="00C33901"/>
    <w:rsid w:val="00C348A2"/>
    <w:rsid w:val="00C34AA3"/>
    <w:rsid w:val="00C35326"/>
    <w:rsid w:val="00C3629D"/>
    <w:rsid w:val="00C37B65"/>
    <w:rsid w:val="00C40CBD"/>
    <w:rsid w:val="00C40D15"/>
    <w:rsid w:val="00C4314A"/>
    <w:rsid w:val="00C4551E"/>
    <w:rsid w:val="00C474E9"/>
    <w:rsid w:val="00C47BDC"/>
    <w:rsid w:val="00C51F1A"/>
    <w:rsid w:val="00C531DE"/>
    <w:rsid w:val="00C535D4"/>
    <w:rsid w:val="00C53A71"/>
    <w:rsid w:val="00C5702A"/>
    <w:rsid w:val="00C574E1"/>
    <w:rsid w:val="00C60EB0"/>
    <w:rsid w:val="00C62497"/>
    <w:rsid w:val="00C63293"/>
    <w:rsid w:val="00C63CCC"/>
    <w:rsid w:val="00C6439D"/>
    <w:rsid w:val="00C64687"/>
    <w:rsid w:val="00C653E6"/>
    <w:rsid w:val="00C663DC"/>
    <w:rsid w:val="00C71235"/>
    <w:rsid w:val="00C74019"/>
    <w:rsid w:val="00C76194"/>
    <w:rsid w:val="00C80CF6"/>
    <w:rsid w:val="00C8567D"/>
    <w:rsid w:val="00C90964"/>
    <w:rsid w:val="00C9118D"/>
    <w:rsid w:val="00C92BF0"/>
    <w:rsid w:val="00C93F43"/>
    <w:rsid w:val="00C946C9"/>
    <w:rsid w:val="00C94E9B"/>
    <w:rsid w:val="00C974DA"/>
    <w:rsid w:val="00CA086D"/>
    <w:rsid w:val="00CA0FB2"/>
    <w:rsid w:val="00CA208E"/>
    <w:rsid w:val="00CA3EF8"/>
    <w:rsid w:val="00CA59EC"/>
    <w:rsid w:val="00CA6B58"/>
    <w:rsid w:val="00CA7E2B"/>
    <w:rsid w:val="00CB0F5E"/>
    <w:rsid w:val="00CB33B0"/>
    <w:rsid w:val="00CB4BC1"/>
    <w:rsid w:val="00CC0570"/>
    <w:rsid w:val="00CC12A5"/>
    <w:rsid w:val="00CC5AC9"/>
    <w:rsid w:val="00CC7C0E"/>
    <w:rsid w:val="00CD3D13"/>
    <w:rsid w:val="00CD5803"/>
    <w:rsid w:val="00CE03AA"/>
    <w:rsid w:val="00CE1832"/>
    <w:rsid w:val="00CE3810"/>
    <w:rsid w:val="00CE3AE7"/>
    <w:rsid w:val="00CE51C8"/>
    <w:rsid w:val="00CF402F"/>
    <w:rsid w:val="00CF4366"/>
    <w:rsid w:val="00CF458F"/>
    <w:rsid w:val="00CF4FB5"/>
    <w:rsid w:val="00CF60E2"/>
    <w:rsid w:val="00D05350"/>
    <w:rsid w:val="00D11397"/>
    <w:rsid w:val="00D12A70"/>
    <w:rsid w:val="00D168C2"/>
    <w:rsid w:val="00D22C1C"/>
    <w:rsid w:val="00D239D4"/>
    <w:rsid w:val="00D2426D"/>
    <w:rsid w:val="00D24F8A"/>
    <w:rsid w:val="00D24F96"/>
    <w:rsid w:val="00D2596E"/>
    <w:rsid w:val="00D260C0"/>
    <w:rsid w:val="00D271A2"/>
    <w:rsid w:val="00D31629"/>
    <w:rsid w:val="00D356AC"/>
    <w:rsid w:val="00D463F0"/>
    <w:rsid w:val="00D470C9"/>
    <w:rsid w:val="00D53C76"/>
    <w:rsid w:val="00D550C6"/>
    <w:rsid w:val="00D55C83"/>
    <w:rsid w:val="00D5774F"/>
    <w:rsid w:val="00D5787A"/>
    <w:rsid w:val="00D60717"/>
    <w:rsid w:val="00D608C3"/>
    <w:rsid w:val="00D61BB6"/>
    <w:rsid w:val="00D64372"/>
    <w:rsid w:val="00D64462"/>
    <w:rsid w:val="00D65620"/>
    <w:rsid w:val="00D65658"/>
    <w:rsid w:val="00D72D41"/>
    <w:rsid w:val="00D72D6A"/>
    <w:rsid w:val="00D77966"/>
    <w:rsid w:val="00D81794"/>
    <w:rsid w:val="00D83727"/>
    <w:rsid w:val="00D84E8C"/>
    <w:rsid w:val="00D86C3F"/>
    <w:rsid w:val="00D86DA2"/>
    <w:rsid w:val="00D87914"/>
    <w:rsid w:val="00DA1515"/>
    <w:rsid w:val="00DA1BC2"/>
    <w:rsid w:val="00DA2E12"/>
    <w:rsid w:val="00DA6F6B"/>
    <w:rsid w:val="00DB1F47"/>
    <w:rsid w:val="00DB2CC0"/>
    <w:rsid w:val="00DB798B"/>
    <w:rsid w:val="00DC0B0F"/>
    <w:rsid w:val="00DC1512"/>
    <w:rsid w:val="00DC250B"/>
    <w:rsid w:val="00DC668B"/>
    <w:rsid w:val="00DD7938"/>
    <w:rsid w:val="00DE5BDC"/>
    <w:rsid w:val="00DE7135"/>
    <w:rsid w:val="00DF0192"/>
    <w:rsid w:val="00DF0261"/>
    <w:rsid w:val="00DF1C96"/>
    <w:rsid w:val="00DF318C"/>
    <w:rsid w:val="00DF3879"/>
    <w:rsid w:val="00E00180"/>
    <w:rsid w:val="00E01AA0"/>
    <w:rsid w:val="00E02998"/>
    <w:rsid w:val="00E04B34"/>
    <w:rsid w:val="00E05691"/>
    <w:rsid w:val="00E05C67"/>
    <w:rsid w:val="00E06B38"/>
    <w:rsid w:val="00E07198"/>
    <w:rsid w:val="00E1063D"/>
    <w:rsid w:val="00E10F35"/>
    <w:rsid w:val="00E12A1A"/>
    <w:rsid w:val="00E1542E"/>
    <w:rsid w:val="00E1668C"/>
    <w:rsid w:val="00E23E91"/>
    <w:rsid w:val="00E2475E"/>
    <w:rsid w:val="00E24C5F"/>
    <w:rsid w:val="00E24D44"/>
    <w:rsid w:val="00E270F2"/>
    <w:rsid w:val="00E2771B"/>
    <w:rsid w:val="00E308B7"/>
    <w:rsid w:val="00E3247B"/>
    <w:rsid w:val="00E327FD"/>
    <w:rsid w:val="00E34E07"/>
    <w:rsid w:val="00E35A11"/>
    <w:rsid w:val="00E37558"/>
    <w:rsid w:val="00E379DA"/>
    <w:rsid w:val="00E40048"/>
    <w:rsid w:val="00E42C92"/>
    <w:rsid w:val="00E52D37"/>
    <w:rsid w:val="00E53013"/>
    <w:rsid w:val="00E5416A"/>
    <w:rsid w:val="00E5613E"/>
    <w:rsid w:val="00E56253"/>
    <w:rsid w:val="00E57C42"/>
    <w:rsid w:val="00E57F87"/>
    <w:rsid w:val="00E6272C"/>
    <w:rsid w:val="00E646A0"/>
    <w:rsid w:val="00E66D03"/>
    <w:rsid w:val="00E67E5E"/>
    <w:rsid w:val="00E71882"/>
    <w:rsid w:val="00E7283B"/>
    <w:rsid w:val="00E737C4"/>
    <w:rsid w:val="00E742C1"/>
    <w:rsid w:val="00E745C0"/>
    <w:rsid w:val="00E74EA1"/>
    <w:rsid w:val="00E753ED"/>
    <w:rsid w:val="00E7702D"/>
    <w:rsid w:val="00E778DC"/>
    <w:rsid w:val="00E77B39"/>
    <w:rsid w:val="00E8246A"/>
    <w:rsid w:val="00E856B0"/>
    <w:rsid w:val="00E86675"/>
    <w:rsid w:val="00E869A0"/>
    <w:rsid w:val="00E90BC0"/>
    <w:rsid w:val="00E94F36"/>
    <w:rsid w:val="00E97252"/>
    <w:rsid w:val="00E97AA3"/>
    <w:rsid w:val="00EA162B"/>
    <w:rsid w:val="00EA1EF7"/>
    <w:rsid w:val="00EA2D63"/>
    <w:rsid w:val="00EA667C"/>
    <w:rsid w:val="00EA69D2"/>
    <w:rsid w:val="00EA7FB2"/>
    <w:rsid w:val="00EB004C"/>
    <w:rsid w:val="00EB47F3"/>
    <w:rsid w:val="00EB51B6"/>
    <w:rsid w:val="00EB6B8C"/>
    <w:rsid w:val="00EC5D46"/>
    <w:rsid w:val="00ED2385"/>
    <w:rsid w:val="00ED2B49"/>
    <w:rsid w:val="00EE1D75"/>
    <w:rsid w:val="00EE3809"/>
    <w:rsid w:val="00EE70FE"/>
    <w:rsid w:val="00EF3C92"/>
    <w:rsid w:val="00EF60A9"/>
    <w:rsid w:val="00F04068"/>
    <w:rsid w:val="00F041CD"/>
    <w:rsid w:val="00F0607A"/>
    <w:rsid w:val="00F10249"/>
    <w:rsid w:val="00F10B9D"/>
    <w:rsid w:val="00F11C2C"/>
    <w:rsid w:val="00F14904"/>
    <w:rsid w:val="00F16722"/>
    <w:rsid w:val="00F20B08"/>
    <w:rsid w:val="00F21248"/>
    <w:rsid w:val="00F23A18"/>
    <w:rsid w:val="00F25D5C"/>
    <w:rsid w:val="00F27075"/>
    <w:rsid w:val="00F27808"/>
    <w:rsid w:val="00F31DE4"/>
    <w:rsid w:val="00F329C1"/>
    <w:rsid w:val="00F33840"/>
    <w:rsid w:val="00F357A6"/>
    <w:rsid w:val="00F35811"/>
    <w:rsid w:val="00F41510"/>
    <w:rsid w:val="00F43336"/>
    <w:rsid w:val="00F46A2B"/>
    <w:rsid w:val="00F504F9"/>
    <w:rsid w:val="00F50650"/>
    <w:rsid w:val="00F5629A"/>
    <w:rsid w:val="00F5652D"/>
    <w:rsid w:val="00F56963"/>
    <w:rsid w:val="00F57E04"/>
    <w:rsid w:val="00F60F5C"/>
    <w:rsid w:val="00F62F6C"/>
    <w:rsid w:val="00F65AB8"/>
    <w:rsid w:val="00F75371"/>
    <w:rsid w:val="00F757AA"/>
    <w:rsid w:val="00F761FD"/>
    <w:rsid w:val="00F871C5"/>
    <w:rsid w:val="00F90D18"/>
    <w:rsid w:val="00F93629"/>
    <w:rsid w:val="00F93F9D"/>
    <w:rsid w:val="00F9508B"/>
    <w:rsid w:val="00F95AE1"/>
    <w:rsid w:val="00F97E8C"/>
    <w:rsid w:val="00FB507A"/>
    <w:rsid w:val="00FC04A6"/>
    <w:rsid w:val="00FC0F30"/>
    <w:rsid w:val="00FC3FE7"/>
    <w:rsid w:val="00FC4869"/>
    <w:rsid w:val="00FC563A"/>
    <w:rsid w:val="00FC7CC9"/>
    <w:rsid w:val="00FD0234"/>
    <w:rsid w:val="00FD26F6"/>
    <w:rsid w:val="00FD43EE"/>
    <w:rsid w:val="00FD4430"/>
    <w:rsid w:val="00FD5A52"/>
    <w:rsid w:val="00FE0889"/>
    <w:rsid w:val="00FE41EB"/>
    <w:rsid w:val="00FE6C14"/>
    <w:rsid w:val="00FF2E83"/>
    <w:rsid w:val="00FF51E9"/>
    <w:rsid w:val="00FF52EF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1B337A"/>
  <w15:docId w15:val="{0A560A7B-5BE5-4B1A-B7F0-F430DA1A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A7D81"/>
    <w:pPr>
      <w:keepNext/>
      <w:keepLines/>
      <w:spacing w:before="200" w:line="27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A7D81"/>
    <w:pPr>
      <w:keepNext/>
      <w:keepLines/>
      <w:spacing w:before="200" w:line="27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A7D81"/>
    <w:pPr>
      <w:keepNext/>
      <w:keepLines/>
      <w:spacing w:before="200" w:line="27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A7D81"/>
    <w:pPr>
      <w:keepNext/>
      <w:keepLines/>
      <w:spacing w:before="200" w:line="27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Text poznámky pod èiarou 007,Stinking Styles2,Tekst przypisu- dokt,Char Char Char,Char,Char Char Char Char Char Char Char Char Char,Char Char Ch,o,Car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,Char Char Char Char Char Char Char Char Char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Stinking Styles1,Footnote symbol,Footnote reference number,Times 10 Point,Exposant 3 Point,Ref,de nota al pie,note TESI,SUPERS,EN Footnote text,EN Footnote Refe,FRef ISO,PGI Fußnote Ziffer,Footnote,Footnotes refss,ftref"/>
    <w:basedOn w:val="Predvolenpsmoodseku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0F05F1"/>
    <w:pPr>
      <w:tabs>
        <w:tab w:val="left" w:pos="1418"/>
        <w:tab w:val="right" w:leader="dot" w:pos="9062"/>
      </w:tabs>
      <w:spacing w:after="100"/>
      <w:ind w:left="1418" w:hanging="698"/>
    </w:pPr>
  </w:style>
  <w:style w:type="paragraph" w:styleId="Obsah5">
    <w:name w:val="toc 5"/>
    <w:basedOn w:val="Normlny"/>
    <w:next w:val="Normlny"/>
    <w:autoRedefine/>
    <w:uiPriority w:val="39"/>
    <w:unhideWhenUsed/>
    <w:rsid w:val="000F05F1"/>
    <w:pPr>
      <w:tabs>
        <w:tab w:val="right" w:leader="dot" w:pos="9062"/>
      </w:tabs>
      <w:spacing w:after="100"/>
      <w:ind w:left="1843" w:hanging="567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A7D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A7D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A7D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A7D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AA7D81"/>
  </w:style>
  <w:style w:type="paragraph" w:customStyle="1" w:styleId="HeaderLandscape">
    <w:name w:val="HeaderLandscape"/>
    <w:basedOn w:val="Normlny"/>
    <w:rsid w:val="00AA7D81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0"/>
      <w:lang w:val="en-GB" w:eastAsia="en-GB"/>
    </w:rPr>
  </w:style>
  <w:style w:type="paragraph" w:customStyle="1" w:styleId="FooterLandscape">
    <w:name w:val="FooterLandscape"/>
    <w:basedOn w:val="Normlny"/>
    <w:rsid w:val="00AA7D81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0"/>
      <w:lang w:val="en-GB" w:eastAsia="en-GB"/>
    </w:rPr>
  </w:style>
  <w:style w:type="character" w:customStyle="1" w:styleId="hps">
    <w:name w:val="hps"/>
    <w:basedOn w:val="Predvolenpsmoodseku"/>
    <w:rsid w:val="00AA7D81"/>
  </w:style>
  <w:style w:type="paragraph" w:styleId="Zoznamsodrkami">
    <w:name w:val="List Bullet"/>
    <w:basedOn w:val="Normlny"/>
    <w:unhideWhenUsed/>
    <w:rsid w:val="00AA7D81"/>
    <w:pPr>
      <w:numPr>
        <w:numId w:val="6"/>
      </w:numPr>
      <w:spacing w:before="120" w:after="120"/>
      <w:contextualSpacing/>
      <w:jc w:val="both"/>
    </w:pPr>
    <w:rPr>
      <w:rFonts w:eastAsia="Calibri"/>
      <w:szCs w:val="20"/>
      <w:lang w:val="en-GB" w:eastAsia="en-GB"/>
    </w:rPr>
  </w:style>
  <w:style w:type="character" w:customStyle="1" w:styleId="Text1Char">
    <w:name w:val="Text 1 Char"/>
    <w:link w:val="Text1"/>
    <w:locked/>
    <w:rsid w:val="00AA7D81"/>
    <w:rPr>
      <w:rFonts w:ascii="Times New Roman" w:hAnsi="Times New Roman"/>
      <w:sz w:val="24"/>
    </w:rPr>
  </w:style>
  <w:style w:type="paragraph" w:customStyle="1" w:styleId="Text1">
    <w:name w:val="Text 1"/>
    <w:basedOn w:val="Normlny"/>
    <w:link w:val="Text1Char"/>
    <w:rsid w:val="00AA7D81"/>
    <w:pPr>
      <w:spacing w:before="120" w:after="120"/>
      <w:ind w:left="850"/>
      <w:jc w:val="both"/>
    </w:pPr>
    <w:rPr>
      <w:rFonts w:eastAsiaTheme="minorHAnsi" w:cstheme="minorBidi"/>
      <w:szCs w:val="22"/>
      <w:lang w:eastAsia="en-US"/>
    </w:rPr>
  </w:style>
  <w:style w:type="table" w:customStyle="1" w:styleId="Deloittetable3111">
    <w:name w:val="Deloitte table 3111"/>
    <w:basedOn w:val="Normlnatabuka"/>
    <w:uiPriority w:val="59"/>
    <w:rsid w:val="00D22C1C"/>
    <w:pPr>
      <w:spacing w:after="0" w:line="240" w:lineRule="auto"/>
    </w:pPr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C0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7D6877"/>
    <w:rPr>
      <w:b/>
      <w:bCs/>
    </w:rPr>
  </w:style>
  <w:style w:type="character" w:styleId="Zvraznenie">
    <w:name w:val="Emphasis"/>
    <w:basedOn w:val="Predvolenpsmoodseku"/>
    <w:uiPriority w:val="20"/>
    <w:qFormat/>
    <w:rsid w:val="007D6877"/>
    <w:rPr>
      <w:i/>
      <w:iCs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77423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3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diagramColors" Target="diagrams/colors1.xml"/><Relationship Id="rId26" Type="http://schemas.openxmlformats.org/officeDocument/2006/relationships/header" Target="header4.xml"/><Relationship Id="rId39" Type="http://schemas.openxmlformats.org/officeDocument/2006/relationships/footer" Target="footer8.xml"/><Relationship Id="rId21" Type="http://schemas.openxmlformats.org/officeDocument/2006/relationships/diagramLayout" Target="diagrams/layout2.xml"/><Relationship Id="rId34" Type="http://schemas.openxmlformats.org/officeDocument/2006/relationships/header" Target="header8.xml"/><Relationship Id="rId42" Type="http://schemas.openxmlformats.org/officeDocument/2006/relationships/footer" Target="footer10.xml"/><Relationship Id="rId47" Type="http://schemas.openxmlformats.org/officeDocument/2006/relationships/footer" Target="footer13.xml"/><Relationship Id="rId50" Type="http://schemas.openxmlformats.org/officeDocument/2006/relationships/glossaryDocument" Target="glossary/document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9" Type="http://schemas.openxmlformats.org/officeDocument/2006/relationships/footer" Target="footer3.xml"/><Relationship Id="rId11" Type="http://schemas.openxmlformats.org/officeDocument/2006/relationships/image" Target="media/image4.emf"/><Relationship Id="rId24" Type="http://schemas.microsoft.com/office/2007/relationships/diagramDrawing" Target="diagrams/drawing2.xml"/><Relationship Id="rId32" Type="http://schemas.openxmlformats.org/officeDocument/2006/relationships/header" Target="header7.xml"/><Relationship Id="rId37" Type="http://schemas.openxmlformats.org/officeDocument/2006/relationships/footer" Target="footer7.xml"/><Relationship Id="rId40" Type="http://schemas.openxmlformats.org/officeDocument/2006/relationships/footer" Target="footer9.xml"/><Relationship Id="rId45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diagramColors" Target="diagrams/colors2.xml"/><Relationship Id="rId28" Type="http://schemas.openxmlformats.org/officeDocument/2006/relationships/header" Target="header5.xml"/><Relationship Id="rId36" Type="http://schemas.openxmlformats.org/officeDocument/2006/relationships/header" Target="header9.xml"/><Relationship Id="rId49" Type="http://schemas.microsoft.com/office/2011/relationships/people" Target="people.xml"/><Relationship Id="rId10" Type="http://schemas.openxmlformats.org/officeDocument/2006/relationships/image" Target="media/image3.png"/><Relationship Id="rId19" Type="http://schemas.microsoft.com/office/2007/relationships/diagramDrawing" Target="diagrams/drawing1.xml"/><Relationship Id="rId31" Type="http://schemas.openxmlformats.org/officeDocument/2006/relationships/footer" Target="footer4.xml"/><Relationship Id="rId44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diagramQuickStyle" Target="diagrams/quickStyle2.xml"/><Relationship Id="rId27" Type="http://schemas.openxmlformats.org/officeDocument/2006/relationships/footer" Target="footer2.xml"/><Relationship Id="rId30" Type="http://schemas.openxmlformats.org/officeDocument/2006/relationships/header" Target="header6.xml"/><Relationship Id="rId35" Type="http://schemas.openxmlformats.org/officeDocument/2006/relationships/footer" Target="footer6.xml"/><Relationship Id="rId43" Type="http://schemas.openxmlformats.org/officeDocument/2006/relationships/footer" Target="footer11.xm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diagramQuickStyle" Target="diagrams/quickStyle1.xml"/><Relationship Id="rId25" Type="http://schemas.openxmlformats.org/officeDocument/2006/relationships/header" Target="header3.xml"/><Relationship Id="rId33" Type="http://schemas.openxmlformats.org/officeDocument/2006/relationships/footer" Target="footer5.xml"/><Relationship Id="rId38" Type="http://schemas.openxmlformats.org/officeDocument/2006/relationships/header" Target="header10.xml"/><Relationship Id="rId46" Type="http://schemas.openxmlformats.org/officeDocument/2006/relationships/header" Target="header13.xml"/><Relationship Id="rId20" Type="http://schemas.openxmlformats.org/officeDocument/2006/relationships/diagramData" Target="diagrams/data2.xml"/><Relationship Id="rId41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BAC6FC-15F0-4C11-A374-23082F662608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F85939E6-8159-4F92-AC66-A70FC53C3321}">
      <dgm:prSet phldrT="[Text]" custT="1"/>
      <dgm:spPr/>
      <dgm:t>
        <a:bodyPr/>
        <a:lstStyle/>
        <a:p>
          <a:r>
            <a:rPr lang="sk-SK" sz="1200"/>
            <a:t>Zaslanie návrhu výročnej správy členom MV na pripomienkovanie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9C1E33-0D51-4050-88D6-6819E6985C32}" type="parTrans" cxnId="{0C6B4E0E-0C50-42D7-938C-F7A0665E2E5B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8C06435-F36E-475D-9964-1A4E565899E4}" type="sibTrans" cxnId="{0C6B4E0E-0C50-42D7-938C-F7A0665E2E5B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2FD9298-6549-4423-829E-6D34723953A1}">
      <dgm:prSet phldrT="[Text]" custT="1"/>
      <dgm:spPr/>
      <dgm:t>
        <a:bodyPr/>
        <a:lstStyle/>
        <a:p>
          <a:r>
            <a:rPr lang="sk-SK" sz="1200"/>
            <a:t>najmenej 10 pracovných dní pred zasadnutím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BBB7C9-378E-4A4C-B705-4DD02CFCDAC5}" type="parTrans" cxnId="{FE0439F7-65D5-4065-B41F-D2FA61C40AE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2357C60-B83D-43B0-862E-65A397070976}" type="sibTrans" cxnId="{FE0439F7-65D5-4065-B41F-D2FA61C40AE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B9695EC-D01F-4EE2-9B2A-C8E0DC6D7E31}">
      <dgm:prSet phldrT="[Text]" custT="1"/>
      <dgm:spPr/>
      <dgm:t>
        <a:bodyPr/>
        <a:lstStyle/>
        <a:p>
          <a:r>
            <a:rPr lang="sk-SK" sz="1200"/>
            <a:t>Zaslanie návrhu výročnej správy so zapracovanými pripomienkami a vyhodnotením pripomienok členom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D412B2F-9894-4D41-ADFB-24448D03ECE4}" type="parTrans" cxnId="{FD5BF0D0-7E92-4198-8B96-D08E7A8DFA19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1ACAC0B-F470-4CCF-B979-FC2CA8BB0989}" type="sibTrans" cxnId="{FD5BF0D0-7E92-4198-8B96-D08E7A8DFA19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AC3A134-ECAC-4896-AF0F-B5F3B2B1127C}">
      <dgm:prSet phldrT="[Text]" custT="1"/>
      <dgm:spPr/>
      <dgm:t>
        <a:bodyPr/>
        <a:lstStyle/>
        <a:p>
          <a:r>
            <a:rPr lang="sk-SK" sz="1200"/>
            <a:t>do 31. mája; pre správy predkladané v roku 2017 a 2019 do 30. júna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A07A588-1DBC-4515-997D-7BFB09D3429B}" type="parTrans" cxnId="{00398544-6AC2-4471-BE45-9E8558F4F35F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2655B86-0896-438C-AB27-AE88CEDA3CF9}" type="sibTrans" cxnId="{00398544-6AC2-4471-BE45-9E8558F4F35F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924E3FA-7413-4AE6-9FDB-BC284EE84937}">
      <dgm:prSet phldrT="[Text]" custT="1"/>
      <dgm:spPr/>
      <dgm:t>
        <a:bodyPr/>
        <a:lstStyle/>
        <a:p>
          <a:r>
            <a:rPr lang="sk-SK" sz="1200"/>
            <a:t>Predloženie výročnej správy schválenej členmi MV cez SFC2014 Európskej komisii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059E046-B531-4004-B78A-A18ED7E73799}" type="parTrans" cxnId="{1E0966E6-8965-4F51-A9F3-43F8078FD0D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1D0AFE9-B568-46AE-9ADB-F60A03114B51}" type="sibTrans" cxnId="{1E0966E6-8965-4F51-A9F3-43F8078FD0D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5920DE2-CE8F-4BD3-840B-261115800545}">
      <dgm:prSet phldrT="[Text]" custT="1"/>
      <dgm:spPr/>
      <dgm:t>
        <a:bodyPr/>
        <a:lstStyle/>
        <a:p>
          <a:r>
            <a:rPr lang="sk-SK" sz="1200"/>
            <a:t>najmenej 15 pracovných dní pred zaslaním podkladov na zasadnutie MV členom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C4D6CAE-91CA-4EDB-B2CB-2CE0BDEE4459}" type="sibTrans" cxnId="{16583B8F-5DC1-45A4-9B48-A294CE73151D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CD431E-8EB3-41EB-96B1-7886986780B2}" type="parTrans" cxnId="{16583B8F-5DC1-45A4-9B48-A294CE73151D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7E93F8-BD33-48F9-89FC-AD6ADF4E3D07}">
      <dgm:prSet phldrT="[Text]" custT="1"/>
      <dgm:spPr/>
      <dgm:t>
        <a:bodyPr/>
        <a:lstStyle/>
        <a:p>
          <a:r>
            <a:rPr lang="sk-SK" sz="1200"/>
            <a:t>bezodkladne po predložení pripomienok Európskej komisie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B26B6D-E076-4D05-BCFE-B0988FB6E0C1}" type="parTrans" cxnId="{2AE5A0C3-4AB2-420A-BFC0-474A1DA3A5CB}">
      <dgm:prSet/>
      <dgm:spPr/>
      <dgm:t>
        <a:bodyPr/>
        <a:lstStyle/>
        <a:p>
          <a:endParaRPr lang="sk-SK"/>
        </a:p>
      </dgm:t>
    </dgm:pt>
    <dgm:pt modelId="{A6C56DE5-0EEC-4D7B-B528-C7B462C654D8}" type="sibTrans" cxnId="{2AE5A0C3-4AB2-420A-BFC0-474A1DA3A5CB}">
      <dgm:prSet/>
      <dgm:spPr/>
      <dgm:t>
        <a:bodyPr/>
        <a:lstStyle/>
        <a:p>
          <a:endParaRPr lang="sk-SK"/>
        </a:p>
      </dgm:t>
    </dgm:pt>
    <dgm:pt modelId="{295480C7-593D-469E-85A3-D5BFABC63925}">
      <dgm:prSet phldrT="[Text]" custT="1"/>
      <dgm:spPr/>
      <dgm:t>
        <a:bodyPr/>
        <a:lstStyle/>
        <a:p>
          <a:r>
            <a:rPr lang="sk-SK" sz="1200"/>
            <a:t>do 10 pracovných dní po prijatí výročnej správy Európskou komisiou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440E13-0D04-4C78-9DCB-BD007C68EC58}" type="parTrans" cxnId="{7468AF26-67EA-49B5-B2F8-D7333402AFF3}">
      <dgm:prSet/>
      <dgm:spPr/>
      <dgm:t>
        <a:bodyPr/>
        <a:lstStyle/>
        <a:p>
          <a:endParaRPr lang="sk-SK"/>
        </a:p>
      </dgm:t>
    </dgm:pt>
    <dgm:pt modelId="{734828C6-5BA7-4B71-B756-7F2DB522C3F5}" type="sibTrans" cxnId="{7468AF26-67EA-49B5-B2F8-D7333402AFF3}">
      <dgm:prSet/>
      <dgm:spPr/>
      <dgm:t>
        <a:bodyPr/>
        <a:lstStyle/>
        <a:p>
          <a:endParaRPr lang="sk-SK"/>
        </a:p>
      </dgm:t>
    </dgm:pt>
    <dgm:pt modelId="{B4A3089E-3C28-451B-9749-C5681E17B147}">
      <dgm:prSet custT="1"/>
      <dgm:spPr/>
      <dgm:t>
        <a:bodyPr/>
        <a:lstStyle/>
        <a:p>
          <a:r>
            <a:rPr lang="sk-SK" sz="1200"/>
            <a:t>Zapracovanie pripomienok Európskej komisie k výročnej správe a jej opätovné predloženie cez SFC2014</a:t>
          </a:r>
        </a:p>
      </dgm:t>
    </dgm:pt>
    <dgm:pt modelId="{2E1FA5D3-B426-40F7-A899-F3699A4ACBA8}" type="parTrans" cxnId="{778E1784-2EC0-458F-B046-915E51C042F1}">
      <dgm:prSet/>
      <dgm:spPr/>
      <dgm:t>
        <a:bodyPr/>
        <a:lstStyle/>
        <a:p>
          <a:endParaRPr lang="sk-SK"/>
        </a:p>
      </dgm:t>
    </dgm:pt>
    <dgm:pt modelId="{C84006DE-F632-411D-A1A9-0568DCBE5BC6}" type="sibTrans" cxnId="{778E1784-2EC0-458F-B046-915E51C042F1}">
      <dgm:prSet/>
      <dgm:spPr/>
      <dgm:t>
        <a:bodyPr/>
        <a:lstStyle/>
        <a:p>
          <a:endParaRPr lang="sk-SK"/>
        </a:p>
      </dgm:t>
    </dgm:pt>
    <dgm:pt modelId="{DDF6C35A-F2C1-4FFD-A76A-B2E1673D2F3A}">
      <dgm:prSet custT="1"/>
      <dgm:spPr/>
      <dgm:t>
        <a:bodyPr/>
        <a:lstStyle/>
        <a:p>
          <a:r>
            <a:rPr lang="sk-SK" sz="1200"/>
            <a:t>Zverejnenie</a:t>
          </a:r>
          <a:r>
            <a:rPr lang="sk-SK" sz="1500"/>
            <a:t> </a:t>
          </a:r>
          <a:r>
            <a:rPr lang="sk-SK" sz="1200"/>
            <a:t>výročnej správy a zhrnutia pre občanov</a:t>
          </a:r>
        </a:p>
      </dgm:t>
    </dgm:pt>
    <dgm:pt modelId="{21EB1CC4-62D0-4A9C-A5A2-790ECCEBDF55}" type="parTrans" cxnId="{B4D62124-A275-417D-8B00-9C13F7454CA3}">
      <dgm:prSet/>
      <dgm:spPr/>
      <dgm:t>
        <a:bodyPr/>
        <a:lstStyle/>
        <a:p>
          <a:endParaRPr lang="sk-SK"/>
        </a:p>
      </dgm:t>
    </dgm:pt>
    <dgm:pt modelId="{76F18720-6C87-4A33-8B81-B3E9B9BF7D68}" type="sibTrans" cxnId="{B4D62124-A275-417D-8B00-9C13F7454CA3}">
      <dgm:prSet/>
      <dgm:spPr/>
      <dgm:t>
        <a:bodyPr/>
        <a:lstStyle/>
        <a:p>
          <a:endParaRPr lang="sk-SK"/>
        </a:p>
      </dgm:t>
    </dgm:pt>
    <dgm:pt modelId="{43D18AB7-86D3-486A-B9B6-58ED8EAAE3CF}" type="pres">
      <dgm:prSet presAssocID="{D4BAC6FC-15F0-4C11-A374-23082F66260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839F009A-F91A-4F55-8424-12636434AC31}" type="pres">
      <dgm:prSet presAssocID="{A5920DE2-CE8F-4BD3-840B-261115800545}" presName="linNode" presStyleCnt="0"/>
      <dgm:spPr/>
    </dgm:pt>
    <dgm:pt modelId="{61283246-2423-4ED8-B52B-485D666A6C47}" type="pres">
      <dgm:prSet presAssocID="{A5920DE2-CE8F-4BD3-840B-261115800545}" presName="parentText" presStyleLbl="node1" presStyleIdx="0" presStyleCnt="5" custScaleY="222374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79B126A1-C911-4FCF-9792-E8DE68A5C2CE}" type="pres">
      <dgm:prSet presAssocID="{A5920DE2-CE8F-4BD3-840B-261115800545}" presName="descendantText" presStyleLbl="alignAccFollowNode1" presStyleIdx="0" presStyleCnt="5" custScaleY="214095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487A4ED-ADF5-4B3E-83E6-3C8359D15420}" type="pres">
      <dgm:prSet presAssocID="{8C4D6CAE-91CA-4EDB-B2CB-2CE0BDEE4459}" presName="sp" presStyleCnt="0"/>
      <dgm:spPr/>
    </dgm:pt>
    <dgm:pt modelId="{B5CF2D00-AF15-43FA-B8BB-F5FC135F8CA8}" type="pres">
      <dgm:prSet presAssocID="{32FD9298-6549-4423-829E-6D34723953A1}" presName="linNode" presStyleCnt="0"/>
      <dgm:spPr/>
    </dgm:pt>
    <dgm:pt modelId="{CD4CB6EA-64EE-462B-ABDB-37BA2A699198}" type="pres">
      <dgm:prSet presAssocID="{32FD9298-6549-4423-829E-6D34723953A1}" presName="parentText" presStyleLbl="node1" presStyleIdx="1" presStyleCnt="5" custScaleY="141759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D3A4EC9-B3C1-4E26-80EF-5F8816E44E04}" type="pres">
      <dgm:prSet presAssocID="{32FD9298-6549-4423-829E-6D34723953A1}" presName="descendantText" presStyleLbl="alignAccFollowNode1" presStyleIdx="1" presStyleCnt="5" custScaleY="172471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ADD44495-D20C-4C9D-8586-45E6F988A3D5}" type="pres">
      <dgm:prSet presAssocID="{02357C60-B83D-43B0-862E-65A397070976}" presName="sp" presStyleCnt="0"/>
      <dgm:spPr/>
    </dgm:pt>
    <dgm:pt modelId="{79C9DC3F-46B2-4B2F-82F5-EED7B8409421}" type="pres">
      <dgm:prSet presAssocID="{7AC3A134-ECAC-4896-AF0F-B5F3B2B1127C}" presName="linNode" presStyleCnt="0"/>
      <dgm:spPr/>
    </dgm:pt>
    <dgm:pt modelId="{27ED3F10-2964-4FF2-8AF4-CB90482BF693}" type="pres">
      <dgm:prSet presAssocID="{7AC3A134-ECAC-4896-AF0F-B5F3B2B1127C}" presName="parentText" presStyleLbl="node1" presStyleIdx="2" presStyleCnt="5" custScaleY="161261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5609CF5C-04E4-49DB-84EC-784746810389}" type="pres">
      <dgm:prSet presAssocID="{7AC3A134-ECAC-4896-AF0F-B5F3B2B1127C}" presName="descendantText" presStyleLbl="alignAccFollowNode1" presStyleIdx="2" presStyleCnt="5" custScaleY="179215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9F4F10A-C187-41DD-A006-C893AD64403C}" type="pres">
      <dgm:prSet presAssocID="{D2655B86-0896-438C-AB27-AE88CEDA3CF9}" presName="sp" presStyleCnt="0"/>
      <dgm:spPr/>
    </dgm:pt>
    <dgm:pt modelId="{CD532B9B-17B5-4C26-8D20-47D5D276434D}" type="pres">
      <dgm:prSet presAssocID="{B37E93F8-BD33-48F9-89FC-AD6ADF4E3D07}" presName="linNode" presStyleCnt="0"/>
      <dgm:spPr/>
    </dgm:pt>
    <dgm:pt modelId="{4D1DD8D5-47BA-42CC-80C0-A8FB55407C6B}" type="pres">
      <dgm:prSet presAssocID="{B37E93F8-BD33-48F9-89FC-AD6ADF4E3D07}" presName="parentText" presStyleLbl="node1" presStyleIdx="3" presStyleCnt="5" custScaleY="157765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1F123B6-72C0-4980-AC90-6BC1E891B448}" type="pres">
      <dgm:prSet presAssocID="{B37E93F8-BD33-48F9-89FC-AD6ADF4E3D07}" presName="descendantText" presStyleLbl="alignAccFollowNode1" presStyleIdx="3" presStyleCnt="5" custScaleY="18662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433FD6D6-B4AD-4D55-BDB5-FF85E8049F12}" type="pres">
      <dgm:prSet presAssocID="{A6C56DE5-0EEC-4D7B-B528-C7B462C654D8}" presName="sp" presStyleCnt="0"/>
      <dgm:spPr/>
    </dgm:pt>
    <dgm:pt modelId="{3CEAB439-234A-4D79-8893-C117B5D2EB00}" type="pres">
      <dgm:prSet presAssocID="{295480C7-593D-469E-85A3-D5BFABC63925}" presName="linNode" presStyleCnt="0"/>
      <dgm:spPr/>
    </dgm:pt>
    <dgm:pt modelId="{31F5555C-CC34-4F1F-8EA8-61780E22A1B1}" type="pres">
      <dgm:prSet presAssocID="{295480C7-593D-469E-85A3-D5BFABC63925}" presName="parentText" presStyleLbl="node1" presStyleIdx="4" presStyleCnt="5" custScaleY="18420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D50C4BA3-210F-4787-8011-B696C9E409F4}" type="pres">
      <dgm:prSet presAssocID="{295480C7-593D-469E-85A3-D5BFABC63925}" presName="descendantText" presStyleLbl="alignAccFollowNode1" presStyleIdx="4" presStyleCnt="5" custScaleY="19818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778E1784-2EC0-458F-B046-915E51C042F1}" srcId="{B37E93F8-BD33-48F9-89FC-AD6ADF4E3D07}" destId="{B4A3089E-3C28-451B-9749-C5681E17B147}" srcOrd="0" destOrd="0" parTransId="{2E1FA5D3-B426-40F7-A899-F3699A4ACBA8}" sibTransId="{C84006DE-F632-411D-A1A9-0568DCBE5BC6}"/>
    <dgm:cxn modelId="{3C15E1CA-EA9D-4E77-8B66-3470464483C9}" type="presOf" srcId="{B37E93F8-BD33-48F9-89FC-AD6ADF4E3D07}" destId="{4D1DD8D5-47BA-42CC-80C0-A8FB55407C6B}" srcOrd="0" destOrd="0" presId="urn:microsoft.com/office/officeart/2005/8/layout/vList5"/>
    <dgm:cxn modelId="{3389A5CE-44B7-4AD1-90B6-7E01DD3A02A0}" type="presOf" srcId="{C924E3FA-7413-4AE6-9FDB-BC284EE84937}" destId="{5609CF5C-04E4-49DB-84EC-784746810389}" srcOrd="0" destOrd="0" presId="urn:microsoft.com/office/officeart/2005/8/layout/vList5"/>
    <dgm:cxn modelId="{6DB0C37A-19CA-41B6-A604-FDAAD565B335}" type="presOf" srcId="{7AC3A134-ECAC-4896-AF0F-B5F3B2B1127C}" destId="{27ED3F10-2964-4FF2-8AF4-CB90482BF693}" srcOrd="0" destOrd="0" presId="urn:microsoft.com/office/officeart/2005/8/layout/vList5"/>
    <dgm:cxn modelId="{2E4B1350-279A-475A-9859-C5A245FAA4FE}" type="presOf" srcId="{4B9695EC-D01F-4EE2-9B2A-C8E0DC6D7E31}" destId="{9D3A4EC9-B3C1-4E26-80EF-5F8816E44E04}" srcOrd="0" destOrd="0" presId="urn:microsoft.com/office/officeart/2005/8/layout/vList5"/>
    <dgm:cxn modelId="{16583B8F-5DC1-45A4-9B48-A294CE73151D}" srcId="{D4BAC6FC-15F0-4C11-A374-23082F662608}" destId="{A5920DE2-CE8F-4BD3-840B-261115800545}" srcOrd="0" destOrd="0" parTransId="{39CD431E-8EB3-41EB-96B1-7886986780B2}" sibTransId="{8C4D6CAE-91CA-4EDB-B2CB-2CE0BDEE4459}"/>
    <dgm:cxn modelId="{F3186E1A-4C9B-44C9-953D-A93022FE5071}" type="presOf" srcId="{D4BAC6FC-15F0-4C11-A374-23082F662608}" destId="{43D18AB7-86D3-486A-B9B6-58ED8EAAE3CF}" srcOrd="0" destOrd="0" presId="urn:microsoft.com/office/officeart/2005/8/layout/vList5"/>
    <dgm:cxn modelId="{5B1F645E-26BE-4D6F-9584-5AD07626F853}" type="presOf" srcId="{32FD9298-6549-4423-829E-6D34723953A1}" destId="{CD4CB6EA-64EE-462B-ABDB-37BA2A699198}" srcOrd="0" destOrd="0" presId="urn:microsoft.com/office/officeart/2005/8/layout/vList5"/>
    <dgm:cxn modelId="{B4D62124-A275-417D-8B00-9C13F7454CA3}" srcId="{295480C7-593D-469E-85A3-D5BFABC63925}" destId="{DDF6C35A-F2C1-4FFD-A76A-B2E1673D2F3A}" srcOrd="0" destOrd="0" parTransId="{21EB1CC4-62D0-4A9C-A5A2-790ECCEBDF55}" sibTransId="{76F18720-6C87-4A33-8B81-B3E9B9BF7D68}"/>
    <dgm:cxn modelId="{2C527E86-FA11-427E-989C-58D220CC4160}" type="presOf" srcId="{295480C7-593D-469E-85A3-D5BFABC63925}" destId="{31F5555C-CC34-4F1F-8EA8-61780E22A1B1}" srcOrd="0" destOrd="0" presId="urn:microsoft.com/office/officeart/2005/8/layout/vList5"/>
    <dgm:cxn modelId="{2AE5A0C3-4AB2-420A-BFC0-474A1DA3A5CB}" srcId="{D4BAC6FC-15F0-4C11-A374-23082F662608}" destId="{B37E93F8-BD33-48F9-89FC-AD6ADF4E3D07}" srcOrd="3" destOrd="0" parTransId="{DEB26B6D-E076-4D05-BCFE-B0988FB6E0C1}" sibTransId="{A6C56DE5-0EEC-4D7B-B528-C7B462C654D8}"/>
    <dgm:cxn modelId="{FE0439F7-65D5-4065-B41F-D2FA61C40AE0}" srcId="{D4BAC6FC-15F0-4C11-A374-23082F662608}" destId="{32FD9298-6549-4423-829E-6D34723953A1}" srcOrd="1" destOrd="0" parTransId="{A7BBB7C9-378E-4A4C-B705-4DD02CFCDAC5}" sibTransId="{02357C60-B83D-43B0-862E-65A397070976}"/>
    <dgm:cxn modelId="{7468AF26-67EA-49B5-B2F8-D7333402AFF3}" srcId="{D4BAC6FC-15F0-4C11-A374-23082F662608}" destId="{295480C7-593D-469E-85A3-D5BFABC63925}" srcOrd="4" destOrd="0" parTransId="{B3440E13-0D04-4C78-9DCB-BD007C68EC58}" sibTransId="{734828C6-5BA7-4B71-B756-7F2DB522C3F5}"/>
    <dgm:cxn modelId="{F0622A05-6503-457D-B7C9-462CE6CF9205}" type="presOf" srcId="{A5920DE2-CE8F-4BD3-840B-261115800545}" destId="{61283246-2423-4ED8-B52B-485D666A6C47}" srcOrd="0" destOrd="0" presId="urn:microsoft.com/office/officeart/2005/8/layout/vList5"/>
    <dgm:cxn modelId="{0C6B4E0E-0C50-42D7-938C-F7A0665E2E5B}" srcId="{A5920DE2-CE8F-4BD3-840B-261115800545}" destId="{F85939E6-8159-4F92-AC66-A70FC53C3321}" srcOrd="0" destOrd="0" parTransId="{A79C1E33-0D51-4050-88D6-6819E6985C32}" sibTransId="{A8C06435-F36E-475D-9964-1A4E565899E4}"/>
    <dgm:cxn modelId="{381EBBB1-C4A5-4F0B-A98B-515E5FF5C16D}" type="presOf" srcId="{DDF6C35A-F2C1-4FFD-A76A-B2E1673D2F3A}" destId="{D50C4BA3-210F-4787-8011-B696C9E409F4}" srcOrd="0" destOrd="0" presId="urn:microsoft.com/office/officeart/2005/8/layout/vList5"/>
    <dgm:cxn modelId="{3B038FCB-837E-459E-88E0-B682233B3D6C}" type="presOf" srcId="{F85939E6-8159-4F92-AC66-A70FC53C3321}" destId="{79B126A1-C911-4FCF-9792-E8DE68A5C2CE}" srcOrd="0" destOrd="0" presId="urn:microsoft.com/office/officeart/2005/8/layout/vList5"/>
    <dgm:cxn modelId="{FD5BF0D0-7E92-4198-8B96-D08E7A8DFA19}" srcId="{32FD9298-6549-4423-829E-6D34723953A1}" destId="{4B9695EC-D01F-4EE2-9B2A-C8E0DC6D7E31}" srcOrd="0" destOrd="0" parTransId="{CD412B2F-9894-4D41-ADFB-24448D03ECE4}" sibTransId="{51ACAC0B-F470-4CCF-B979-FC2CA8BB0989}"/>
    <dgm:cxn modelId="{1E0966E6-8965-4F51-A9F3-43F8078FD0D0}" srcId="{7AC3A134-ECAC-4896-AF0F-B5F3B2B1127C}" destId="{C924E3FA-7413-4AE6-9FDB-BC284EE84937}" srcOrd="0" destOrd="0" parTransId="{1059E046-B531-4004-B78A-A18ED7E73799}" sibTransId="{71D0AFE9-B568-46AE-9ADB-F60A03114B51}"/>
    <dgm:cxn modelId="{00398544-6AC2-4471-BE45-9E8558F4F35F}" srcId="{D4BAC6FC-15F0-4C11-A374-23082F662608}" destId="{7AC3A134-ECAC-4896-AF0F-B5F3B2B1127C}" srcOrd="2" destOrd="0" parTransId="{EA07A588-1DBC-4515-997D-7BFB09D3429B}" sibTransId="{D2655B86-0896-438C-AB27-AE88CEDA3CF9}"/>
    <dgm:cxn modelId="{BC9638DD-9BC6-48E6-A76A-1EF6F5B3F233}" type="presOf" srcId="{B4A3089E-3C28-451B-9749-C5681E17B147}" destId="{E1F123B6-72C0-4980-AC90-6BC1E891B448}" srcOrd="0" destOrd="0" presId="urn:microsoft.com/office/officeart/2005/8/layout/vList5"/>
    <dgm:cxn modelId="{27E609F3-D24C-4E7C-A405-F55F28FD0DDB}" type="presParOf" srcId="{43D18AB7-86D3-486A-B9B6-58ED8EAAE3CF}" destId="{839F009A-F91A-4F55-8424-12636434AC31}" srcOrd="0" destOrd="0" presId="urn:microsoft.com/office/officeart/2005/8/layout/vList5"/>
    <dgm:cxn modelId="{D43F6DBE-33E6-47B8-87B2-35B72F24EFC3}" type="presParOf" srcId="{839F009A-F91A-4F55-8424-12636434AC31}" destId="{61283246-2423-4ED8-B52B-485D666A6C47}" srcOrd="0" destOrd="0" presId="urn:microsoft.com/office/officeart/2005/8/layout/vList5"/>
    <dgm:cxn modelId="{0931579A-F3C0-4912-921D-4AB8D1D04242}" type="presParOf" srcId="{839F009A-F91A-4F55-8424-12636434AC31}" destId="{79B126A1-C911-4FCF-9792-E8DE68A5C2CE}" srcOrd="1" destOrd="0" presId="urn:microsoft.com/office/officeart/2005/8/layout/vList5"/>
    <dgm:cxn modelId="{CE9DCF84-E5CD-4E0E-A7DB-CA0FB18C9CA3}" type="presParOf" srcId="{43D18AB7-86D3-486A-B9B6-58ED8EAAE3CF}" destId="{B487A4ED-ADF5-4B3E-83E6-3C8359D15420}" srcOrd="1" destOrd="0" presId="urn:microsoft.com/office/officeart/2005/8/layout/vList5"/>
    <dgm:cxn modelId="{2092387C-C4CA-4157-B891-03FD27C71871}" type="presParOf" srcId="{43D18AB7-86D3-486A-B9B6-58ED8EAAE3CF}" destId="{B5CF2D00-AF15-43FA-B8BB-F5FC135F8CA8}" srcOrd="2" destOrd="0" presId="urn:microsoft.com/office/officeart/2005/8/layout/vList5"/>
    <dgm:cxn modelId="{FC3FB02B-F6CB-44AF-8981-4110D51E2F72}" type="presParOf" srcId="{B5CF2D00-AF15-43FA-B8BB-F5FC135F8CA8}" destId="{CD4CB6EA-64EE-462B-ABDB-37BA2A699198}" srcOrd="0" destOrd="0" presId="urn:microsoft.com/office/officeart/2005/8/layout/vList5"/>
    <dgm:cxn modelId="{CCD03E34-2181-42AB-8117-B14AD91FEA3B}" type="presParOf" srcId="{B5CF2D00-AF15-43FA-B8BB-F5FC135F8CA8}" destId="{9D3A4EC9-B3C1-4E26-80EF-5F8816E44E04}" srcOrd="1" destOrd="0" presId="urn:microsoft.com/office/officeart/2005/8/layout/vList5"/>
    <dgm:cxn modelId="{50F2FF68-2BBE-4211-BC6E-1F3EB7396BD4}" type="presParOf" srcId="{43D18AB7-86D3-486A-B9B6-58ED8EAAE3CF}" destId="{ADD44495-D20C-4C9D-8586-45E6F988A3D5}" srcOrd="3" destOrd="0" presId="urn:microsoft.com/office/officeart/2005/8/layout/vList5"/>
    <dgm:cxn modelId="{DC087CE6-169A-4EC5-847A-AD97679F90FC}" type="presParOf" srcId="{43D18AB7-86D3-486A-B9B6-58ED8EAAE3CF}" destId="{79C9DC3F-46B2-4B2F-82F5-EED7B8409421}" srcOrd="4" destOrd="0" presId="urn:microsoft.com/office/officeart/2005/8/layout/vList5"/>
    <dgm:cxn modelId="{7F40C27B-F81D-4FEE-81A6-F9E3663DF4B8}" type="presParOf" srcId="{79C9DC3F-46B2-4B2F-82F5-EED7B8409421}" destId="{27ED3F10-2964-4FF2-8AF4-CB90482BF693}" srcOrd="0" destOrd="0" presId="urn:microsoft.com/office/officeart/2005/8/layout/vList5"/>
    <dgm:cxn modelId="{62004F1B-EA64-4255-B48F-2E73817336E4}" type="presParOf" srcId="{79C9DC3F-46B2-4B2F-82F5-EED7B8409421}" destId="{5609CF5C-04E4-49DB-84EC-784746810389}" srcOrd="1" destOrd="0" presId="urn:microsoft.com/office/officeart/2005/8/layout/vList5"/>
    <dgm:cxn modelId="{C343C59F-9233-41C6-9695-9A53E3ACEA02}" type="presParOf" srcId="{43D18AB7-86D3-486A-B9B6-58ED8EAAE3CF}" destId="{C9F4F10A-C187-41DD-A006-C893AD64403C}" srcOrd="5" destOrd="0" presId="urn:microsoft.com/office/officeart/2005/8/layout/vList5"/>
    <dgm:cxn modelId="{79B54CFA-43CD-466B-8041-3CE301C66671}" type="presParOf" srcId="{43D18AB7-86D3-486A-B9B6-58ED8EAAE3CF}" destId="{CD532B9B-17B5-4C26-8D20-47D5D276434D}" srcOrd="6" destOrd="0" presId="urn:microsoft.com/office/officeart/2005/8/layout/vList5"/>
    <dgm:cxn modelId="{CC8D906E-59C7-4C91-B0E9-8356D1943792}" type="presParOf" srcId="{CD532B9B-17B5-4C26-8D20-47D5D276434D}" destId="{4D1DD8D5-47BA-42CC-80C0-A8FB55407C6B}" srcOrd="0" destOrd="0" presId="urn:microsoft.com/office/officeart/2005/8/layout/vList5"/>
    <dgm:cxn modelId="{B59F616A-8A27-4F68-A866-F0E695F5E822}" type="presParOf" srcId="{CD532B9B-17B5-4C26-8D20-47D5D276434D}" destId="{E1F123B6-72C0-4980-AC90-6BC1E891B448}" srcOrd="1" destOrd="0" presId="urn:microsoft.com/office/officeart/2005/8/layout/vList5"/>
    <dgm:cxn modelId="{2E4FABDB-012B-4B0C-A9E8-96C92853BE4C}" type="presParOf" srcId="{43D18AB7-86D3-486A-B9B6-58ED8EAAE3CF}" destId="{433FD6D6-B4AD-4D55-BDB5-FF85E8049F12}" srcOrd="7" destOrd="0" presId="urn:microsoft.com/office/officeart/2005/8/layout/vList5"/>
    <dgm:cxn modelId="{BDAA6AD7-BA4D-414A-98CB-CC73079775F8}" type="presParOf" srcId="{43D18AB7-86D3-486A-B9B6-58ED8EAAE3CF}" destId="{3CEAB439-234A-4D79-8893-C117B5D2EB00}" srcOrd="8" destOrd="0" presId="urn:microsoft.com/office/officeart/2005/8/layout/vList5"/>
    <dgm:cxn modelId="{BE8B1C1E-04F2-407A-B319-6CE32D555F7C}" type="presParOf" srcId="{3CEAB439-234A-4D79-8893-C117B5D2EB00}" destId="{31F5555C-CC34-4F1F-8EA8-61780E22A1B1}" srcOrd="0" destOrd="0" presId="urn:microsoft.com/office/officeart/2005/8/layout/vList5"/>
    <dgm:cxn modelId="{C9048F87-6C25-49B4-86B5-CECB24CC5991}" type="presParOf" srcId="{3CEAB439-234A-4D79-8893-C117B5D2EB00}" destId="{D50C4BA3-210F-4787-8011-B696C9E409F4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4BAC6FC-15F0-4C11-A374-23082F662608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F85939E6-8159-4F92-AC66-A70FC53C3321}">
      <dgm:prSet phldrT="[Text]" custT="1"/>
      <dgm:spPr/>
      <dgm:t>
        <a:bodyPr/>
        <a:lstStyle/>
        <a:p>
          <a:r>
            <a:rPr lang="sk-SK" sz="1200"/>
            <a:t>Zaslanie návrhu VS členom MV na pripomienkovanie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9C1E33-0D51-4050-88D6-6819E6985C32}" type="parTrans" cxnId="{0C6B4E0E-0C50-42D7-938C-F7A0665E2E5B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8C06435-F36E-475D-9964-1A4E565899E4}" type="sibTrans" cxnId="{0C6B4E0E-0C50-42D7-938C-F7A0665E2E5B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2FD9298-6549-4423-829E-6D34723953A1}">
      <dgm:prSet phldrT="[Text]" custT="1"/>
      <dgm:spPr/>
      <dgm:t>
        <a:bodyPr/>
        <a:lstStyle/>
        <a:p>
          <a:r>
            <a:rPr lang="sk-SK" sz="1200"/>
            <a:t>najmenej 10 pracovných dní pred zasadnutím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BBB7C9-378E-4A4C-B705-4DD02CFCDAC5}" type="parTrans" cxnId="{FE0439F7-65D5-4065-B41F-D2FA61C40AE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2357C60-B83D-43B0-862E-65A397070976}" type="sibTrans" cxnId="{FE0439F7-65D5-4065-B41F-D2FA61C40AE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B9695EC-D01F-4EE2-9B2A-C8E0DC6D7E31}">
      <dgm:prSet phldrT="[Text]" custT="1"/>
      <dgm:spPr/>
      <dgm:t>
        <a:bodyPr/>
        <a:lstStyle/>
        <a:p>
          <a:r>
            <a:rPr lang="sk-SK" sz="1200"/>
            <a:t>Zaslanie návrhu VS so zapracovanými pripomienkami a vyhodnotením pripomienok členom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D412B2F-9894-4D41-ADFB-24448D03ECE4}" type="parTrans" cxnId="{FD5BF0D0-7E92-4198-8B96-D08E7A8DFA19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1ACAC0B-F470-4CCF-B979-FC2CA8BB0989}" type="sibTrans" cxnId="{FD5BF0D0-7E92-4198-8B96-D08E7A8DFA19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AC3A134-ECAC-4896-AF0F-B5F3B2B1127C}">
      <dgm:prSet phldrT="[Text]" custT="1"/>
      <dgm:spPr/>
      <dgm:t>
        <a:bodyPr/>
        <a:lstStyle/>
        <a:p>
          <a:r>
            <a:rPr lang="sk-SK" sz="1200"/>
            <a:t>do 31. mája; pre správy predkladané v roku 2017 a 2019 do 30. júna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A07A588-1DBC-4515-997D-7BFB09D3429B}" type="parTrans" cxnId="{00398544-6AC2-4471-BE45-9E8558F4F35F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2655B86-0896-438C-AB27-AE88CEDA3CF9}" type="sibTrans" cxnId="{00398544-6AC2-4471-BE45-9E8558F4F35F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924E3FA-7413-4AE6-9FDB-BC284EE84937}">
      <dgm:prSet phldrT="[Text]" custT="1"/>
      <dgm:spPr/>
      <dgm:t>
        <a:bodyPr/>
        <a:lstStyle/>
        <a:p>
          <a:r>
            <a:rPr lang="sk-SK" sz="1200"/>
            <a:t>Predloženie VS schválenej členmi MV cez SFC2014 Európskej komisii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059E046-B531-4004-B78A-A18ED7E73799}" type="parTrans" cxnId="{1E0966E6-8965-4F51-A9F3-43F8078FD0D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1D0AFE9-B568-46AE-9ADB-F60A03114B51}" type="sibTrans" cxnId="{1E0966E6-8965-4F51-A9F3-43F8078FD0D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5920DE2-CE8F-4BD3-840B-261115800545}">
      <dgm:prSet phldrT="[Text]" custT="1"/>
      <dgm:spPr/>
      <dgm:t>
        <a:bodyPr/>
        <a:lstStyle/>
        <a:p>
          <a:r>
            <a:rPr lang="sk-SK" sz="1200"/>
            <a:t>ukončenie pripomienkového konania VS (vrátane vyhodnotenia) členmi MV pred zaslaním podkladov na zasadnutie MV členom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C4D6CAE-91CA-4EDB-B2CB-2CE0BDEE4459}" type="sibTrans" cxnId="{16583B8F-5DC1-45A4-9B48-A294CE73151D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CD431E-8EB3-41EB-96B1-7886986780B2}" type="parTrans" cxnId="{16583B8F-5DC1-45A4-9B48-A294CE73151D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7E93F8-BD33-48F9-89FC-AD6ADF4E3D07}">
      <dgm:prSet phldrT="[Text]" custT="1"/>
      <dgm:spPr/>
      <dgm:t>
        <a:bodyPr/>
        <a:lstStyle/>
        <a:p>
          <a:r>
            <a:rPr lang="sk-SK" sz="1200"/>
            <a:t>bezodkladne po predložení pripomienok Európskej komisie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B26B6D-E076-4D05-BCFE-B0988FB6E0C1}" type="parTrans" cxnId="{2AE5A0C3-4AB2-420A-BFC0-474A1DA3A5CB}">
      <dgm:prSet/>
      <dgm:spPr/>
      <dgm:t>
        <a:bodyPr/>
        <a:lstStyle/>
        <a:p>
          <a:endParaRPr lang="sk-SK"/>
        </a:p>
      </dgm:t>
    </dgm:pt>
    <dgm:pt modelId="{A6C56DE5-0EEC-4D7B-B528-C7B462C654D8}" type="sibTrans" cxnId="{2AE5A0C3-4AB2-420A-BFC0-474A1DA3A5CB}">
      <dgm:prSet/>
      <dgm:spPr/>
      <dgm:t>
        <a:bodyPr/>
        <a:lstStyle/>
        <a:p>
          <a:endParaRPr lang="sk-SK"/>
        </a:p>
      </dgm:t>
    </dgm:pt>
    <dgm:pt modelId="{295480C7-593D-469E-85A3-D5BFABC63925}">
      <dgm:prSet phldrT="[Text]" custT="1"/>
      <dgm:spPr/>
      <dgm:t>
        <a:bodyPr/>
        <a:lstStyle/>
        <a:p>
          <a:r>
            <a:rPr lang="sk-SK" sz="1200"/>
            <a:t>do 10 pracovných dní po prijatí výročnej správy Európskou komisiou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440E13-0D04-4C78-9DCB-BD007C68EC58}" type="parTrans" cxnId="{7468AF26-67EA-49B5-B2F8-D7333402AFF3}">
      <dgm:prSet/>
      <dgm:spPr/>
      <dgm:t>
        <a:bodyPr/>
        <a:lstStyle/>
        <a:p>
          <a:endParaRPr lang="sk-SK"/>
        </a:p>
      </dgm:t>
    </dgm:pt>
    <dgm:pt modelId="{734828C6-5BA7-4B71-B756-7F2DB522C3F5}" type="sibTrans" cxnId="{7468AF26-67EA-49B5-B2F8-D7333402AFF3}">
      <dgm:prSet/>
      <dgm:spPr/>
      <dgm:t>
        <a:bodyPr/>
        <a:lstStyle/>
        <a:p>
          <a:endParaRPr lang="sk-SK"/>
        </a:p>
      </dgm:t>
    </dgm:pt>
    <dgm:pt modelId="{B4A3089E-3C28-451B-9749-C5681E17B147}">
      <dgm:prSet custT="1"/>
      <dgm:spPr/>
      <dgm:t>
        <a:bodyPr/>
        <a:lstStyle/>
        <a:p>
          <a:r>
            <a:rPr lang="sk-SK" sz="1200"/>
            <a:t>Zapracovanie pripomienok Európskej komisie k VS a jej opätovné predloženie cez SFC2014</a:t>
          </a:r>
        </a:p>
      </dgm:t>
    </dgm:pt>
    <dgm:pt modelId="{2E1FA5D3-B426-40F7-A899-F3699A4ACBA8}" type="parTrans" cxnId="{778E1784-2EC0-458F-B046-915E51C042F1}">
      <dgm:prSet/>
      <dgm:spPr/>
      <dgm:t>
        <a:bodyPr/>
        <a:lstStyle/>
        <a:p>
          <a:endParaRPr lang="sk-SK"/>
        </a:p>
      </dgm:t>
    </dgm:pt>
    <dgm:pt modelId="{C84006DE-F632-411D-A1A9-0568DCBE5BC6}" type="sibTrans" cxnId="{778E1784-2EC0-458F-B046-915E51C042F1}">
      <dgm:prSet/>
      <dgm:spPr/>
      <dgm:t>
        <a:bodyPr/>
        <a:lstStyle/>
        <a:p>
          <a:endParaRPr lang="sk-SK"/>
        </a:p>
      </dgm:t>
    </dgm:pt>
    <dgm:pt modelId="{DDF6C35A-F2C1-4FFD-A76A-B2E1673D2F3A}">
      <dgm:prSet custT="1"/>
      <dgm:spPr/>
      <dgm:t>
        <a:bodyPr/>
        <a:lstStyle/>
        <a:p>
          <a:r>
            <a:rPr lang="sk-SK" sz="1200"/>
            <a:t>Zverejnenie</a:t>
          </a:r>
          <a:r>
            <a:rPr lang="sk-SK" sz="1500"/>
            <a:t> </a:t>
          </a:r>
          <a:r>
            <a:rPr lang="sk-SK" sz="1200"/>
            <a:t>VS a zhrnutia pre občanov na webovom sídle RO</a:t>
          </a:r>
        </a:p>
      </dgm:t>
    </dgm:pt>
    <dgm:pt modelId="{21EB1CC4-62D0-4A9C-A5A2-790ECCEBDF55}" type="parTrans" cxnId="{B4D62124-A275-417D-8B00-9C13F7454CA3}">
      <dgm:prSet/>
      <dgm:spPr/>
      <dgm:t>
        <a:bodyPr/>
        <a:lstStyle/>
        <a:p>
          <a:endParaRPr lang="sk-SK"/>
        </a:p>
      </dgm:t>
    </dgm:pt>
    <dgm:pt modelId="{76F18720-6C87-4A33-8B81-B3E9B9BF7D68}" type="sibTrans" cxnId="{B4D62124-A275-417D-8B00-9C13F7454CA3}">
      <dgm:prSet/>
      <dgm:spPr/>
      <dgm:t>
        <a:bodyPr/>
        <a:lstStyle/>
        <a:p>
          <a:endParaRPr lang="sk-SK"/>
        </a:p>
      </dgm:t>
    </dgm:pt>
    <dgm:pt modelId="{43D18AB7-86D3-486A-B9B6-58ED8EAAE3CF}" type="pres">
      <dgm:prSet presAssocID="{D4BAC6FC-15F0-4C11-A374-23082F66260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839F009A-F91A-4F55-8424-12636434AC31}" type="pres">
      <dgm:prSet presAssocID="{A5920DE2-CE8F-4BD3-840B-261115800545}" presName="linNode" presStyleCnt="0"/>
      <dgm:spPr/>
    </dgm:pt>
    <dgm:pt modelId="{61283246-2423-4ED8-B52B-485D666A6C47}" type="pres">
      <dgm:prSet presAssocID="{A5920DE2-CE8F-4BD3-840B-261115800545}" presName="parentText" presStyleLbl="node1" presStyleIdx="0" presStyleCnt="5" custScaleY="378306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79B126A1-C911-4FCF-9792-E8DE68A5C2CE}" type="pres">
      <dgm:prSet presAssocID="{A5920DE2-CE8F-4BD3-840B-261115800545}" presName="descendantText" presStyleLbl="alignAccFollowNode1" presStyleIdx="0" presStyleCnt="5" custScaleY="43277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487A4ED-ADF5-4B3E-83E6-3C8359D15420}" type="pres">
      <dgm:prSet presAssocID="{8C4D6CAE-91CA-4EDB-B2CB-2CE0BDEE4459}" presName="sp" presStyleCnt="0"/>
      <dgm:spPr/>
    </dgm:pt>
    <dgm:pt modelId="{B5CF2D00-AF15-43FA-B8BB-F5FC135F8CA8}" type="pres">
      <dgm:prSet presAssocID="{32FD9298-6549-4423-829E-6D34723953A1}" presName="linNode" presStyleCnt="0"/>
      <dgm:spPr/>
    </dgm:pt>
    <dgm:pt modelId="{CD4CB6EA-64EE-462B-ABDB-37BA2A699198}" type="pres">
      <dgm:prSet presAssocID="{32FD9298-6549-4423-829E-6D34723953A1}" presName="parentText" presStyleLbl="node1" presStyleIdx="1" presStyleCnt="5" custScaleY="278144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D3A4EC9-B3C1-4E26-80EF-5F8816E44E04}" type="pres">
      <dgm:prSet presAssocID="{32FD9298-6549-4423-829E-6D34723953A1}" presName="descendantText" presStyleLbl="alignAccFollowNode1" presStyleIdx="1" presStyleCnt="5" custScaleY="31986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ADD44495-D20C-4C9D-8586-45E6F988A3D5}" type="pres">
      <dgm:prSet presAssocID="{02357C60-B83D-43B0-862E-65A397070976}" presName="sp" presStyleCnt="0"/>
      <dgm:spPr/>
    </dgm:pt>
    <dgm:pt modelId="{79C9DC3F-46B2-4B2F-82F5-EED7B8409421}" type="pres">
      <dgm:prSet presAssocID="{7AC3A134-ECAC-4896-AF0F-B5F3B2B1127C}" presName="linNode" presStyleCnt="0"/>
      <dgm:spPr/>
    </dgm:pt>
    <dgm:pt modelId="{27ED3F10-2964-4FF2-8AF4-CB90482BF693}" type="pres">
      <dgm:prSet presAssocID="{7AC3A134-ECAC-4896-AF0F-B5F3B2B1127C}" presName="parentText" presStyleLbl="node1" presStyleIdx="2" presStyleCnt="5" custScaleY="266511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5609CF5C-04E4-49DB-84EC-784746810389}" type="pres">
      <dgm:prSet presAssocID="{7AC3A134-ECAC-4896-AF0F-B5F3B2B1127C}" presName="descendantText" presStyleLbl="alignAccFollowNode1" presStyleIdx="2" presStyleCnt="5" custScaleY="312151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9F4F10A-C187-41DD-A006-C893AD64403C}" type="pres">
      <dgm:prSet presAssocID="{D2655B86-0896-438C-AB27-AE88CEDA3CF9}" presName="sp" presStyleCnt="0"/>
      <dgm:spPr/>
    </dgm:pt>
    <dgm:pt modelId="{CD532B9B-17B5-4C26-8D20-47D5D276434D}" type="pres">
      <dgm:prSet presAssocID="{B37E93F8-BD33-48F9-89FC-AD6ADF4E3D07}" presName="linNode" presStyleCnt="0"/>
      <dgm:spPr/>
    </dgm:pt>
    <dgm:pt modelId="{4D1DD8D5-47BA-42CC-80C0-A8FB55407C6B}" type="pres">
      <dgm:prSet presAssocID="{B37E93F8-BD33-48F9-89FC-AD6ADF4E3D07}" presName="parentText" presStyleLbl="node1" presStyleIdx="3" presStyleCnt="5" custScaleY="246450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1F123B6-72C0-4980-AC90-6BC1E891B448}" type="pres">
      <dgm:prSet presAssocID="{B37E93F8-BD33-48F9-89FC-AD6ADF4E3D07}" presName="descendantText" presStyleLbl="alignAccFollowNode1" presStyleIdx="3" presStyleCnt="5" custScaleY="29337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433FD6D6-B4AD-4D55-BDB5-FF85E8049F12}" type="pres">
      <dgm:prSet presAssocID="{A6C56DE5-0EEC-4D7B-B528-C7B462C654D8}" presName="sp" presStyleCnt="0"/>
      <dgm:spPr/>
    </dgm:pt>
    <dgm:pt modelId="{3CEAB439-234A-4D79-8893-C117B5D2EB00}" type="pres">
      <dgm:prSet presAssocID="{295480C7-593D-469E-85A3-D5BFABC63925}" presName="linNode" presStyleCnt="0"/>
      <dgm:spPr/>
    </dgm:pt>
    <dgm:pt modelId="{31F5555C-CC34-4F1F-8EA8-61780E22A1B1}" type="pres">
      <dgm:prSet presAssocID="{295480C7-593D-469E-85A3-D5BFABC63925}" presName="parentText" presStyleLbl="node1" presStyleIdx="4" presStyleCnt="5" custScaleY="24401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D50C4BA3-210F-4787-8011-B696C9E409F4}" type="pres">
      <dgm:prSet presAssocID="{295480C7-593D-469E-85A3-D5BFABC63925}" presName="descendantText" presStyleLbl="alignAccFollowNode1" presStyleIdx="4" presStyleCnt="5" custScaleY="19818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778E1784-2EC0-458F-B046-915E51C042F1}" srcId="{B37E93F8-BD33-48F9-89FC-AD6ADF4E3D07}" destId="{B4A3089E-3C28-451B-9749-C5681E17B147}" srcOrd="0" destOrd="0" parTransId="{2E1FA5D3-B426-40F7-A899-F3699A4ACBA8}" sibTransId="{C84006DE-F632-411D-A1A9-0568DCBE5BC6}"/>
    <dgm:cxn modelId="{3C15E1CA-EA9D-4E77-8B66-3470464483C9}" type="presOf" srcId="{B37E93F8-BD33-48F9-89FC-AD6ADF4E3D07}" destId="{4D1DD8D5-47BA-42CC-80C0-A8FB55407C6B}" srcOrd="0" destOrd="0" presId="urn:microsoft.com/office/officeart/2005/8/layout/vList5"/>
    <dgm:cxn modelId="{3389A5CE-44B7-4AD1-90B6-7E01DD3A02A0}" type="presOf" srcId="{C924E3FA-7413-4AE6-9FDB-BC284EE84937}" destId="{5609CF5C-04E4-49DB-84EC-784746810389}" srcOrd="0" destOrd="0" presId="urn:microsoft.com/office/officeart/2005/8/layout/vList5"/>
    <dgm:cxn modelId="{6DB0C37A-19CA-41B6-A604-FDAAD565B335}" type="presOf" srcId="{7AC3A134-ECAC-4896-AF0F-B5F3B2B1127C}" destId="{27ED3F10-2964-4FF2-8AF4-CB90482BF693}" srcOrd="0" destOrd="0" presId="urn:microsoft.com/office/officeart/2005/8/layout/vList5"/>
    <dgm:cxn modelId="{2E4B1350-279A-475A-9859-C5A245FAA4FE}" type="presOf" srcId="{4B9695EC-D01F-4EE2-9B2A-C8E0DC6D7E31}" destId="{9D3A4EC9-B3C1-4E26-80EF-5F8816E44E04}" srcOrd="0" destOrd="0" presId="urn:microsoft.com/office/officeart/2005/8/layout/vList5"/>
    <dgm:cxn modelId="{16583B8F-5DC1-45A4-9B48-A294CE73151D}" srcId="{D4BAC6FC-15F0-4C11-A374-23082F662608}" destId="{A5920DE2-CE8F-4BD3-840B-261115800545}" srcOrd="0" destOrd="0" parTransId="{39CD431E-8EB3-41EB-96B1-7886986780B2}" sibTransId="{8C4D6CAE-91CA-4EDB-B2CB-2CE0BDEE4459}"/>
    <dgm:cxn modelId="{F3186E1A-4C9B-44C9-953D-A93022FE5071}" type="presOf" srcId="{D4BAC6FC-15F0-4C11-A374-23082F662608}" destId="{43D18AB7-86D3-486A-B9B6-58ED8EAAE3CF}" srcOrd="0" destOrd="0" presId="urn:microsoft.com/office/officeart/2005/8/layout/vList5"/>
    <dgm:cxn modelId="{5B1F645E-26BE-4D6F-9584-5AD07626F853}" type="presOf" srcId="{32FD9298-6549-4423-829E-6D34723953A1}" destId="{CD4CB6EA-64EE-462B-ABDB-37BA2A699198}" srcOrd="0" destOrd="0" presId="urn:microsoft.com/office/officeart/2005/8/layout/vList5"/>
    <dgm:cxn modelId="{B4D62124-A275-417D-8B00-9C13F7454CA3}" srcId="{295480C7-593D-469E-85A3-D5BFABC63925}" destId="{DDF6C35A-F2C1-4FFD-A76A-B2E1673D2F3A}" srcOrd="0" destOrd="0" parTransId="{21EB1CC4-62D0-4A9C-A5A2-790ECCEBDF55}" sibTransId="{76F18720-6C87-4A33-8B81-B3E9B9BF7D68}"/>
    <dgm:cxn modelId="{2C527E86-FA11-427E-989C-58D220CC4160}" type="presOf" srcId="{295480C7-593D-469E-85A3-D5BFABC63925}" destId="{31F5555C-CC34-4F1F-8EA8-61780E22A1B1}" srcOrd="0" destOrd="0" presId="urn:microsoft.com/office/officeart/2005/8/layout/vList5"/>
    <dgm:cxn modelId="{2AE5A0C3-4AB2-420A-BFC0-474A1DA3A5CB}" srcId="{D4BAC6FC-15F0-4C11-A374-23082F662608}" destId="{B37E93F8-BD33-48F9-89FC-AD6ADF4E3D07}" srcOrd="3" destOrd="0" parTransId="{DEB26B6D-E076-4D05-BCFE-B0988FB6E0C1}" sibTransId="{A6C56DE5-0EEC-4D7B-B528-C7B462C654D8}"/>
    <dgm:cxn modelId="{FE0439F7-65D5-4065-B41F-D2FA61C40AE0}" srcId="{D4BAC6FC-15F0-4C11-A374-23082F662608}" destId="{32FD9298-6549-4423-829E-6D34723953A1}" srcOrd="1" destOrd="0" parTransId="{A7BBB7C9-378E-4A4C-B705-4DD02CFCDAC5}" sibTransId="{02357C60-B83D-43B0-862E-65A397070976}"/>
    <dgm:cxn modelId="{7468AF26-67EA-49B5-B2F8-D7333402AFF3}" srcId="{D4BAC6FC-15F0-4C11-A374-23082F662608}" destId="{295480C7-593D-469E-85A3-D5BFABC63925}" srcOrd="4" destOrd="0" parTransId="{B3440E13-0D04-4C78-9DCB-BD007C68EC58}" sibTransId="{734828C6-5BA7-4B71-B756-7F2DB522C3F5}"/>
    <dgm:cxn modelId="{F0622A05-6503-457D-B7C9-462CE6CF9205}" type="presOf" srcId="{A5920DE2-CE8F-4BD3-840B-261115800545}" destId="{61283246-2423-4ED8-B52B-485D666A6C47}" srcOrd="0" destOrd="0" presId="urn:microsoft.com/office/officeart/2005/8/layout/vList5"/>
    <dgm:cxn modelId="{0C6B4E0E-0C50-42D7-938C-F7A0665E2E5B}" srcId="{A5920DE2-CE8F-4BD3-840B-261115800545}" destId="{F85939E6-8159-4F92-AC66-A70FC53C3321}" srcOrd="0" destOrd="0" parTransId="{A79C1E33-0D51-4050-88D6-6819E6985C32}" sibTransId="{A8C06435-F36E-475D-9964-1A4E565899E4}"/>
    <dgm:cxn modelId="{381EBBB1-C4A5-4F0B-A98B-515E5FF5C16D}" type="presOf" srcId="{DDF6C35A-F2C1-4FFD-A76A-B2E1673D2F3A}" destId="{D50C4BA3-210F-4787-8011-B696C9E409F4}" srcOrd="0" destOrd="0" presId="urn:microsoft.com/office/officeart/2005/8/layout/vList5"/>
    <dgm:cxn modelId="{3B038FCB-837E-459E-88E0-B682233B3D6C}" type="presOf" srcId="{F85939E6-8159-4F92-AC66-A70FC53C3321}" destId="{79B126A1-C911-4FCF-9792-E8DE68A5C2CE}" srcOrd="0" destOrd="0" presId="urn:microsoft.com/office/officeart/2005/8/layout/vList5"/>
    <dgm:cxn modelId="{FD5BF0D0-7E92-4198-8B96-D08E7A8DFA19}" srcId="{32FD9298-6549-4423-829E-6D34723953A1}" destId="{4B9695EC-D01F-4EE2-9B2A-C8E0DC6D7E31}" srcOrd="0" destOrd="0" parTransId="{CD412B2F-9894-4D41-ADFB-24448D03ECE4}" sibTransId="{51ACAC0B-F470-4CCF-B979-FC2CA8BB0989}"/>
    <dgm:cxn modelId="{1E0966E6-8965-4F51-A9F3-43F8078FD0D0}" srcId="{7AC3A134-ECAC-4896-AF0F-B5F3B2B1127C}" destId="{C924E3FA-7413-4AE6-9FDB-BC284EE84937}" srcOrd="0" destOrd="0" parTransId="{1059E046-B531-4004-B78A-A18ED7E73799}" sibTransId="{71D0AFE9-B568-46AE-9ADB-F60A03114B51}"/>
    <dgm:cxn modelId="{00398544-6AC2-4471-BE45-9E8558F4F35F}" srcId="{D4BAC6FC-15F0-4C11-A374-23082F662608}" destId="{7AC3A134-ECAC-4896-AF0F-B5F3B2B1127C}" srcOrd="2" destOrd="0" parTransId="{EA07A588-1DBC-4515-997D-7BFB09D3429B}" sibTransId="{D2655B86-0896-438C-AB27-AE88CEDA3CF9}"/>
    <dgm:cxn modelId="{BC9638DD-9BC6-48E6-A76A-1EF6F5B3F233}" type="presOf" srcId="{B4A3089E-3C28-451B-9749-C5681E17B147}" destId="{E1F123B6-72C0-4980-AC90-6BC1E891B448}" srcOrd="0" destOrd="0" presId="urn:microsoft.com/office/officeart/2005/8/layout/vList5"/>
    <dgm:cxn modelId="{27E609F3-D24C-4E7C-A405-F55F28FD0DDB}" type="presParOf" srcId="{43D18AB7-86D3-486A-B9B6-58ED8EAAE3CF}" destId="{839F009A-F91A-4F55-8424-12636434AC31}" srcOrd="0" destOrd="0" presId="urn:microsoft.com/office/officeart/2005/8/layout/vList5"/>
    <dgm:cxn modelId="{D43F6DBE-33E6-47B8-87B2-35B72F24EFC3}" type="presParOf" srcId="{839F009A-F91A-4F55-8424-12636434AC31}" destId="{61283246-2423-4ED8-B52B-485D666A6C47}" srcOrd="0" destOrd="0" presId="urn:microsoft.com/office/officeart/2005/8/layout/vList5"/>
    <dgm:cxn modelId="{0931579A-F3C0-4912-921D-4AB8D1D04242}" type="presParOf" srcId="{839F009A-F91A-4F55-8424-12636434AC31}" destId="{79B126A1-C911-4FCF-9792-E8DE68A5C2CE}" srcOrd="1" destOrd="0" presId="urn:microsoft.com/office/officeart/2005/8/layout/vList5"/>
    <dgm:cxn modelId="{CE9DCF84-E5CD-4E0E-A7DB-CA0FB18C9CA3}" type="presParOf" srcId="{43D18AB7-86D3-486A-B9B6-58ED8EAAE3CF}" destId="{B487A4ED-ADF5-4B3E-83E6-3C8359D15420}" srcOrd="1" destOrd="0" presId="urn:microsoft.com/office/officeart/2005/8/layout/vList5"/>
    <dgm:cxn modelId="{2092387C-C4CA-4157-B891-03FD27C71871}" type="presParOf" srcId="{43D18AB7-86D3-486A-B9B6-58ED8EAAE3CF}" destId="{B5CF2D00-AF15-43FA-B8BB-F5FC135F8CA8}" srcOrd="2" destOrd="0" presId="urn:microsoft.com/office/officeart/2005/8/layout/vList5"/>
    <dgm:cxn modelId="{FC3FB02B-F6CB-44AF-8981-4110D51E2F72}" type="presParOf" srcId="{B5CF2D00-AF15-43FA-B8BB-F5FC135F8CA8}" destId="{CD4CB6EA-64EE-462B-ABDB-37BA2A699198}" srcOrd="0" destOrd="0" presId="urn:microsoft.com/office/officeart/2005/8/layout/vList5"/>
    <dgm:cxn modelId="{CCD03E34-2181-42AB-8117-B14AD91FEA3B}" type="presParOf" srcId="{B5CF2D00-AF15-43FA-B8BB-F5FC135F8CA8}" destId="{9D3A4EC9-B3C1-4E26-80EF-5F8816E44E04}" srcOrd="1" destOrd="0" presId="urn:microsoft.com/office/officeart/2005/8/layout/vList5"/>
    <dgm:cxn modelId="{50F2FF68-2BBE-4211-BC6E-1F3EB7396BD4}" type="presParOf" srcId="{43D18AB7-86D3-486A-B9B6-58ED8EAAE3CF}" destId="{ADD44495-D20C-4C9D-8586-45E6F988A3D5}" srcOrd="3" destOrd="0" presId="urn:microsoft.com/office/officeart/2005/8/layout/vList5"/>
    <dgm:cxn modelId="{DC087CE6-169A-4EC5-847A-AD97679F90FC}" type="presParOf" srcId="{43D18AB7-86D3-486A-B9B6-58ED8EAAE3CF}" destId="{79C9DC3F-46B2-4B2F-82F5-EED7B8409421}" srcOrd="4" destOrd="0" presId="urn:microsoft.com/office/officeart/2005/8/layout/vList5"/>
    <dgm:cxn modelId="{7F40C27B-F81D-4FEE-81A6-F9E3663DF4B8}" type="presParOf" srcId="{79C9DC3F-46B2-4B2F-82F5-EED7B8409421}" destId="{27ED3F10-2964-4FF2-8AF4-CB90482BF693}" srcOrd="0" destOrd="0" presId="urn:microsoft.com/office/officeart/2005/8/layout/vList5"/>
    <dgm:cxn modelId="{62004F1B-EA64-4255-B48F-2E73817336E4}" type="presParOf" srcId="{79C9DC3F-46B2-4B2F-82F5-EED7B8409421}" destId="{5609CF5C-04E4-49DB-84EC-784746810389}" srcOrd="1" destOrd="0" presId="urn:microsoft.com/office/officeart/2005/8/layout/vList5"/>
    <dgm:cxn modelId="{C343C59F-9233-41C6-9695-9A53E3ACEA02}" type="presParOf" srcId="{43D18AB7-86D3-486A-B9B6-58ED8EAAE3CF}" destId="{C9F4F10A-C187-41DD-A006-C893AD64403C}" srcOrd="5" destOrd="0" presId="urn:microsoft.com/office/officeart/2005/8/layout/vList5"/>
    <dgm:cxn modelId="{79B54CFA-43CD-466B-8041-3CE301C66671}" type="presParOf" srcId="{43D18AB7-86D3-486A-B9B6-58ED8EAAE3CF}" destId="{CD532B9B-17B5-4C26-8D20-47D5D276434D}" srcOrd="6" destOrd="0" presId="urn:microsoft.com/office/officeart/2005/8/layout/vList5"/>
    <dgm:cxn modelId="{CC8D906E-59C7-4C91-B0E9-8356D1943792}" type="presParOf" srcId="{CD532B9B-17B5-4C26-8D20-47D5D276434D}" destId="{4D1DD8D5-47BA-42CC-80C0-A8FB55407C6B}" srcOrd="0" destOrd="0" presId="urn:microsoft.com/office/officeart/2005/8/layout/vList5"/>
    <dgm:cxn modelId="{B59F616A-8A27-4F68-A866-F0E695F5E822}" type="presParOf" srcId="{CD532B9B-17B5-4C26-8D20-47D5D276434D}" destId="{E1F123B6-72C0-4980-AC90-6BC1E891B448}" srcOrd="1" destOrd="0" presId="urn:microsoft.com/office/officeart/2005/8/layout/vList5"/>
    <dgm:cxn modelId="{2E4FABDB-012B-4B0C-A9E8-96C92853BE4C}" type="presParOf" srcId="{43D18AB7-86D3-486A-B9B6-58ED8EAAE3CF}" destId="{433FD6D6-B4AD-4D55-BDB5-FF85E8049F12}" srcOrd="7" destOrd="0" presId="urn:microsoft.com/office/officeart/2005/8/layout/vList5"/>
    <dgm:cxn modelId="{BDAA6AD7-BA4D-414A-98CB-CC73079775F8}" type="presParOf" srcId="{43D18AB7-86D3-486A-B9B6-58ED8EAAE3CF}" destId="{3CEAB439-234A-4D79-8893-C117B5D2EB00}" srcOrd="8" destOrd="0" presId="urn:microsoft.com/office/officeart/2005/8/layout/vList5"/>
    <dgm:cxn modelId="{BE8B1C1E-04F2-407A-B319-6CE32D555F7C}" type="presParOf" srcId="{3CEAB439-234A-4D79-8893-C117B5D2EB00}" destId="{31F5555C-CC34-4F1F-8EA8-61780E22A1B1}" srcOrd="0" destOrd="0" presId="urn:microsoft.com/office/officeart/2005/8/layout/vList5"/>
    <dgm:cxn modelId="{C9048F87-6C25-49B4-86B5-CECB24CC5991}" type="presParOf" srcId="{3CEAB439-234A-4D79-8893-C117B5D2EB00}" destId="{D50C4BA3-210F-4787-8011-B696C9E409F4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B126A1-C911-4FCF-9792-E8DE68A5C2CE}">
      <dsp:nvSpPr>
        <dsp:cNvPr id="0" name=""/>
        <dsp:cNvSpPr/>
      </dsp:nvSpPr>
      <dsp:spPr>
        <a:xfrm rot="5400000">
          <a:off x="3420983" y="-1352680"/>
          <a:ext cx="617607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Zaslanie návrhu výročnej správy členom MV na pripomienkovanie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122598"/>
        <a:ext cx="3477718" cy="557309"/>
      </dsp:txXfrm>
    </dsp:sp>
    <dsp:sp modelId="{61283246-2423-4ED8-B52B-485D666A6C47}">
      <dsp:nvSpPr>
        <dsp:cNvPr id="0" name=""/>
        <dsp:cNvSpPr/>
      </dsp:nvSpPr>
      <dsp:spPr>
        <a:xfrm>
          <a:off x="2678" y="322"/>
          <a:ext cx="1973175" cy="80186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najmenej 15 pracovných dní pred zaslaním podkladov na zasadnutie MV členom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1822" y="39466"/>
        <a:ext cx="1894887" cy="723574"/>
      </dsp:txXfrm>
    </dsp:sp>
    <dsp:sp modelId="{9D3A4EC9-B3C1-4E26-80EF-5F8816E44E04}">
      <dsp:nvSpPr>
        <dsp:cNvPr id="0" name=""/>
        <dsp:cNvSpPr/>
      </dsp:nvSpPr>
      <dsp:spPr>
        <a:xfrm rot="5400000">
          <a:off x="3481020" y="-678133"/>
          <a:ext cx="497533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Zaslanie návrhu výročnej správy so zapracovanými pripomienkami a vyhodnotením pripomienok členom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3" y="851322"/>
        <a:ext cx="3483579" cy="448957"/>
      </dsp:txXfrm>
    </dsp:sp>
    <dsp:sp modelId="{CD4CB6EA-64EE-462B-ABDB-37BA2A699198}">
      <dsp:nvSpPr>
        <dsp:cNvPr id="0" name=""/>
        <dsp:cNvSpPr/>
      </dsp:nvSpPr>
      <dsp:spPr>
        <a:xfrm>
          <a:off x="2678" y="820214"/>
          <a:ext cx="1973175" cy="51117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najmenej 10 pracovných dní pred zasadnutím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7631" y="845167"/>
        <a:ext cx="1923269" cy="461265"/>
      </dsp:txXfrm>
    </dsp:sp>
    <dsp:sp modelId="{5609CF5C-04E4-49DB-84EC-784746810389}">
      <dsp:nvSpPr>
        <dsp:cNvPr id="0" name=""/>
        <dsp:cNvSpPr/>
      </dsp:nvSpPr>
      <dsp:spPr>
        <a:xfrm rot="5400000">
          <a:off x="3471293" y="-113770"/>
          <a:ext cx="516987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Predloženie výročnej správy schválenej členmi MV cez SFC2014 Európskej komisii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1406906"/>
        <a:ext cx="3482630" cy="466513"/>
      </dsp:txXfrm>
    </dsp:sp>
    <dsp:sp modelId="{27ED3F10-2964-4FF2-8AF4-CB90482BF693}">
      <dsp:nvSpPr>
        <dsp:cNvPr id="0" name=""/>
        <dsp:cNvSpPr/>
      </dsp:nvSpPr>
      <dsp:spPr>
        <a:xfrm>
          <a:off x="2678" y="1349415"/>
          <a:ext cx="1973175" cy="5814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do 31. mája; pre správy predkladané v roku 2017 a 2019 do 30. júna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1064" y="1377801"/>
        <a:ext cx="1916403" cy="524722"/>
      </dsp:txXfrm>
    </dsp:sp>
    <dsp:sp modelId="{E1F123B6-72C0-4980-AC90-6BC1E891B448}">
      <dsp:nvSpPr>
        <dsp:cNvPr id="0" name=""/>
        <dsp:cNvSpPr/>
      </dsp:nvSpPr>
      <dsp:spPr>
        <a:xfrm rot="5400000">
          <a:off x="3460607" y="479449"/>
          <a:ext cx="538360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Zapracovanie pripomienok Európskej komisie k výročnej správe a jej opätovné predloženie cez SFC2014</a:t>
          </a:r>
        </a:p>
      </dsp:txBody>
      <dsp:txXfrm rot="-5400000">
        <a:off x="1975854" y="1990484"/>
        <a:ext cx="3481586" cy="485798"/>
      </dsp:txXfrm>
    </dsp:sp>
    <dsp:sp modelId="{4D1DD8D5-47BA-42CC-80C0-A8FB55407C6B}">
      <dsp:nvSpPr>
        <dsp:cNvPr id="0" name=""/>
        <dsp:cNvSpPr/>
      </dsp:nvSpPr>
      <dsp:spPr>
        <a:xfrm>
          <a:off x="2678" y="1948939"/>
          <a:ext cx="1973175" cy="5688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bezodkladne po predložení pripomienok Európskej komisie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0449" y="1976710"/>
        <a:ext cx="1917633" cy="513345"/>
      </dsp:txXfrm>
    </dsp:sp>
    <dsp:sp modelId="{D50C4BA3-210F-4787-8011-B696C9E409F4}">
      <dsp:nvSpPr>
        <dsp:cNvPr id="0" name=""/>
        <dsp:cNvSpPr/>
      </dsp:nvSpPr>
      <dsp:spPr>
        <a:xfrm rot="5400000">
          <a:off x="3443926" y="1114033"/>
          <a:ext cx="571722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Zverejnenie</a:t>
          </a:r>
          <a:r>
            <a:rPr lang="sk-SK" sz="1500" kern="1200"/>
            <a:t> </a:t>
          </a:r>
          <a:r>
            <a:rPr lang="sk-SK" sz="1200" kern="1200"/>
            <a:t>výročnej správy a zhrnutia pre občanov</a:t>
          </a:r>
        </a:p>
      </dsp:txBody>
      <dsp:txXfrm rot="-5400000">
        <a:off x="1975854" y="2610015"/>
        <a:ext cx="3479958" cy="515904"/>
      </dsp:txXfrm>
    </dsp:sp>
    <dsp:sp modelId="{31F5555C-CC34-4F1F-8EA8-61780E22A1B1}">
      <dsp:nvSpPr>
        <dsp:cNvPr id="0" name=""/>
        <dsp:cNvSpPr/>
      </dsp:nvSpPr>
      <dsp:spPr>
        <a:xfrm>
          <a:off x="2678" y="2535856"/>
          <a:ext cx="1973175" cy="66422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do 10 pracovných dní po prijatí výročnej správy Európskou komisiou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5103" y="2568281"/>
        <a:ext cx="1908325" cy="59937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B126A1-C911-4FCF-9792-E8DE68A5C2CE}">
      <dsp:nvSpPr>
        <dsp:cNvPr id="0" name=""/>
        <dsp:cNvSpPr/>
      </dsp:nvSpPr>
      <dsp:spPr>
        <a:xfrm rot="5400000">
          <a:off x="3343619" y="-1330584"/>
          <a:ext cx="772336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Zaslanie návrhu VS členom MV na pripomienkovanie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74883"/>
        <a:ext cx="3470165" cy="696932"/>
      </dsp:txXfrm>
    </dsp:sp>
    <dsp:sp modelId="{61283246-2423-4ED8-B52B-485D666A6C47}">
      <dsp:nvSpPr>
        <dsp:cNvPr id="0" name=""/>
        <dsp:cNvSpPr/>
      </dsp:nvSpPr>
      <dsp:spPr>
        <a:xfrm>
          <a:off x="2678" y="1396"/>
          <a:ext cx="1973175" cy="84390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ukončenie pripomienkového konania VS (vrátane vyhodnotenia) členmi MV pred zaslaním podkladov na zasadnutie MV členom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3874" y="42592"/>
        <a:ext cx="1890783" cy="761513"/>
      </dsp:txXfrm>
    </dsp:sp>
    <dsp:sp modelId="{9D3A4EC9-B3C1-4E26-80EF-5F8816E44E04}">
      <dsp:nvSpPr>
        <dsp:cNvPr id="0" name=""/>
        <dsp:cNvSpPr/>
      </dsp:nvSpPr>
      <dsp:spPr>
        <a:xfrm rot="5400000">
          <a:off x="3444374" y="-587243"/>
          <a:ext cx="570826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Zaslanie návrhu VS so zapracovanými pripomienkami a vyhodnotením pripomienok členom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909142"/>
        <a:ext cx="3480002" cy="515096"/>
      </dsp:txXfrm>
    </dsp:sp>
    <dsp:sp modelId="{CD4CB6EA-64EE-462B-ABDB-37BA2A699198}">
      <dsp:nvSpPr>
        <dsp:cNvPr id="0" name=""/>
        <dsp:cNvSpPr/>
      </dsp:nvSpPr>
      <dsp:spPr>
        <a:xfrm>
          <a:off x="2678" y="856455"/>
          <a:ext cx="1973175" cy="62046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najmenej 10 pracovných dní pred zasadnutím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2967" y="886744"/>
        <a:ext cx="1912597" cy="559891"/>
      </dsp:txXfrm>
    </dsp:sp>
    <dsp:sp modelId="{5609CF5C-04E4-49DB-84EC-784746810389}">
      <dsp:nvSpPr>
        <dsp:cNvPr id="0" name=""/>
        <dsp:cNvSpPr/>
      </dsp:nvSpPr>
      <dsp:spPr>
        <a:xfrm rot="5400000">
          <a:off x="3451255" y="31404"/>
          <a:ext cx="557064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Predloženie VS schválenej členmi MV cez SFC2014 Európskej komisii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1533999"/>
        <a:ext cx="3480673" cy="502676"/>
      </dsp:txXfrm>
    </dsp:sp>
    <dsp:sp modelId="{27ED3F10-2964-4FF2-8AF4-CB90482BF693}">
      <dsp:nvSpPr>
        <dsp:cNvPr id="0" name=""/>
        <dsp:cNvSpPr/>
      </dsp:nvSpPr>
      <dsp:spPr>
        <a:xfrm>
          <a:off x="2678" y="1488078"/>
          <a:ext cx="1973175" cy="59451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do 31. mája; pre správy predkladané v roku 2017 a 2019 do 30. júna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1700" y="1517100"/>
        <a:ext cx="1915131" cy="536474"/>
      </dsp:txXfrm>
    </dsp:sp>
    <dsp:sp modelId="{E1F123B6-72C0-4980-AC90-6BC1E891B448}">
      <dsp:nvSpPr>
        <dsp:cNvPr id="0" name=""/>
        <dsp:cNvSpPr/>
      </dsp:nvSpPr>
      <dsp:spPr>
        <a:xfrm rot="5400000">
          <a:off x="3468006" y="614701"/>
          <a:ext cx="523561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Zapracovanie pripomienok Európskej komisie k VS a jej opätovné predloženie cez SFC2014</a:t>
          </a:r>
        </a:p>
      </dsp:txBody>
      <dsp:txXfrm rot="-5400000">
        <a:off x="1975853" y="2132412"/>
        <a:ext cx="3482309" cy="472445"/>
      </dsp:txXfrm>
    </dsp:sp>
    <dsp:sp modelId="{4D1DD8D5-47BA-42CC-80C0-A8FB55407C6B}">
      <dsp:nvSpPr>
        <dsp:cNvPr id="0" name=""/>
        <dsp:cNvSpPr/>
      </dsp:nvSpPr>
      <dsp:spPr>
        <a:xfrm>
          <a:off x="2678" y="2093750"/>
          <a:ext cx="1973175" cy="54976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bezodkladne po predložení pripomienok Európskej komisie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515" y="2120587"/>
        <a:ext cx="1919501" cy="496093"/>
      </dsp:txXfrm>
    </dsp:sp>
    <dsp:sp modelId="{D50C4BA3-210F-4787-8011-B696C9E409F4}">
      <dsp:nvSpPr>
        <dsp:cNvPr id="0" name=""/>
        <dsp:cNvSpPr/>
      </dsp:nvSpPr>
      <dsp:spPr>
        <a:xfrm rot="5400000">
          <a:off x="3552943" y="1172904"/>
          <a:ext cx="353687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Zverejnenie</a:t>
          </a:r>
          <a:r>
            <a:rPr lang="sk-SK" sz="1500" kern="1200"/>
            <a:t> </a:t>
          </a:r>
          <a:r>
            <a:rPr lang="sk-SK" sz="1200" kern="1200"/>
            <a:t>VS a zhrnutia pre občanov na webovom sídle RO</a:t>
          </a:r>
        </a:p>
      </dsp:txBody>
      <dsp:txXfrm rot="-5400000">
        <a:off x="1975853" y="2767260"/>
        <a:ext cx="3490601" cy="319155"/>
      </dsp:txXfrm>
    </dsp:sp>
    <dsp:sp modelId="{31F5555C-CC34-4F1F-8EA8-61780E22A1B1}">
      <dsp:nvSpPr>
        <dsp:cNvPr id="0" name=""/>
        <dsp:cNvSpPr/>
      </dsp:nvSpPr>
      <dsp:spPr>
        <a:xfrm>
          <a:off x="2678" y="2654672"/>
          <a:ext cx="1973175" cy="54433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do 10 pracovných dní po prijatí výročnej správy Európskou komisiou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250" y="2681244"/>
        <a:ext cx="1920031" cy="4911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F948B5C0E1B4BBAB687DAFABFB6A2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444E8A-2DFC-4F9A-A7D4-220715E1950D}"/>
      </w:docPartPr>
      <w:docPartBody>
        <w:p w:rsidR="00ED28AD" w:rsidRDefault="00C16CB5">
          <w:pPr>
            <w:pStyle w:val="9F948B5C0E1B4BBAB687DAFABFB6A22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A39308D9CCAD4F5A964C2BE8370A3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4634BD-E3A2-4C32-9CA9-0C189BFCEB7A}"/>
      </w:docPartPr>
      <w:docPartBody>
        <w:p w:rsidR="00ED28AD" w:rsidRDefault="00C16CB5">
          <w:pPr>
            <w:pStyle w:val="A39308D9CCAD4F5A964C2BE8370A334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500CE92522F4F14BCDA042B7B297E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33D31F-77C5-4C31-87C0-0E6A0E184161}"/>
      </w:docPartPr>
      <w:docPartBody>
        <w:p w:rsidR="00ED28AD" w:rsidRDefault="00FF3250">
          <w:pPr>
            <w:pStyle w:val="B500CE92522F4F14BCDA042B7B297E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05E38"/>
    <w:rsid w:val="00071067"/>
    <w:rsid w:val="000A52A8"/>
    <w:rsid w:val="000A6E74"/>
    <w:rsid w:val="000C00FB"/>
    <w:rsid w:val="000E30BC"/>
    <w:rsid w:val="0012711E"/>
    <w:rsid w:val="00137DA4"/>
    <w:rsid w:val="00187D52"/>
    <w:rsid w:val="001E1270"/>
    <w:rsid w:val="0020318E"/>
    <w:rsid w:val="00224DDE"/>
    <w:rsid w:val="00225219"/>
    <w:rsid w:val="00244F53"/>
    <w:rsid w:val="00273CF4"/>
    <w:rsid w:val="002E320F"/>
    <w:rsid w:val="003219D8"/>
    <w:rsid w:val="00340392"/>
    <w:rsid w:val="003A1115"/>
    <w:rsid w:val="003B393E"/>
    <w:rsid w:val="003B77F1"/>
    <w:rsid w:val="003F122F"/>
    <w:rsid w:val="003F4FCA"/>
    <w:rsid w:val="004319C1"/>
    <w:rsid w:val="00464867"/>
    <w:rsid w:val="004652B3"/>
    <w:rsid w:val="004931E9"/>
    <w:rsid w:val="00510A70"/>
    <w:rsid w:val="00515BCF"/>
    <w:rsid w:val="005638E7"/>
    <w:rsid w:val="00567B00"/>
    <w:rsid w:val="00594E98"/>
    <w:rsid w:val="005B4641"/>
    <w:rsid w:val="005D6084"/>
    <w:rsid w:val="00616C33"/>
    <w:rsid w:val="006615D0"/>
    <w:rsid w:val="00671077"/>
    <w:rsid w:val="00726A02"/>
    <w:rsid w:val="007753B1"/>
    <w:rsid w:val="008115C9"/>
    <w:rsid w:val="008225C7"/>
    <w:rsid w:val="00845353"/>
    <w:rsid w:val="0085248A"/>
    <w:rsid w:val="0085402B"/>
    <w:rsid w:val="00892BFA"/>
    <w:rsid w:val="00892CD8"/>
    <w:rsid w:val="008A62A1"/>
    <w:rsid w:val="008B3F54"/>
    <w:rsid w:val="00911225"/>
    <w:rsid w:val="00992DC0"/>
    <w:rsid w:val="00994F77"/>
    <w:rsid w:val="00A0300B"/>
    <w:rsid w:val="00A25D01"/>
    <w:rsid w:val="00A31319"/>
    <w:rsid w:val="00A35524"/>
    <w:rsid w:val="00A37B5C"/>
    <w:rsid w:val="00AF3CCE"/>
    <w:rsid w:val="00AF4D2B"/>
    <w:rsid w:val="00AF5EAF"/>
    <w:rsid w:val="00B449CF"/>
    <w:rsid w:val="00BE4813"/>
    <w:rsid w:val="00C16CB5"/>
    <w:rsid w:val="00CA48E3"/>
    <w:rsid w:val="00CB2FB2"/>
    <w:rsid w:val="00CB39DE"/>
    <w:rsid w:val="00CD70AF"/>
    <w:rsid w:val="00CE2D99"/>
    <w:rsid w:val="00D23592"/>
    <w:rsid w:val="00D95BE7"/>
    <w:rsid w:val="00D97F30"/>
    <w:rsid w:val="00DA2E53"/>
    <w:rsid w:val="00DC72B5"/>
    <w:rsid w:val="00DF1217"/>
    <w:rsid w:val="00E02953"/>
    <w:rsid w:val="00E11CFF"/>
    <w:rsid w:val="00E30507"/>
    <w:rsid w:val="00E61175"/>
    <w:rsid w:val="00E960CC"/>
    <w:rsid w:val="00E97897"/>
    <w:rsid w:val="00E97F30"/>
    <w:rsid w:val="00EA13D2"/>
    <w:rsid w:val="00EA1DE9"/>
    <w:rsid w:val="00EA2BF0"/>
    <w:rsid w:val="00EB416F"/>
    <w:rsid w:val="00EC4EBA"/>
    <w:rsid w:val="00EC79A7"/>
    <w:rsid w:val="00ED28AD"/>
    <w:rsid w:val="00ED4CBC"/>
    <w:rsid w:val="00F0057E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9F948B5C0E1B4BBAB687DAFABFB6A22A">
    <w:name w:val="9F948B5C0E1B4BBAB687DAFABFB6A22A"/>
    <w:pPr>
      <w:spacing w:after="160" w:line="259" w:lineRule="auto"/>
    </w:pPr>
  </w:style>
  <w:style w:type="paragraph" w:customStyle="1" w:styleId="A39308D9CCAD4F5A964C2BE8370A3341">
    <w:name w:val="A39308D9CCAD4F5A964C2BE8370A3341"/>
    <w:pPr>
      <w:spacing w:after="160" w:line="259" w:lineRule="auto"/>
    </w:pPr>
  </w:style>
  <w:style w:type="paragraph" w:customStyle="1" w:styleId="B500CE92522F4F14BCDA042B7B297E7F">
    <w:name w:val="B500CE92522F4F14BCDA042B7B297E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8AA7E-9F10-475C-A17E-539F0959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113</Pages>
  <Words>21853</Words>
  <Characters>124566</Characters>
  <Application>Microsoft Office Word</Application>
  <DocSecurity>0</DocSecurity>
  <Lines>1038</Lines>
  <Paragraphs>292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146127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OMH CKO</cp:lastModifiedBy>
  <cp:revision>3</cp:revision>
  <cp:lastPrinted>2015-08-27T14:30:00Z</cp:lastPrinted>
  <dcterms:created xsi:type="dcterms:W3CDTF">2018-04-06T11:55:00Z</dcterms:created>
  <dcterms:modified xsi:type="dcterms:W3CDTF">2018-04-19T07:44:00Z</dcterms:modified>
</cp:coreProperties>
</file>